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drawings/drawing1.xml" ContentType="application/vnd.openxmlformats-officedocument.drawingml.chartshapes+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0D8A8" w14:textId="77777777" w:rsidR="00207AB0" w:rsidRDefault="00207AB0" w:rsidP="00207AB0">
      <w:pPr>
        <w:rPr>
          <w:b/>
          <w:sz w:val="72"/>
          <w:szCs w:val="72"/>
        </w:rPr>
      </w:pPr>
      <w:r>
        <w:rPr>
          <w:rFonts w:ascii="Helvetica" w:hAnsi="Helvetica" w:cs="Helvetica"/>
          <w:noProof/>
        </w:rPr>
        <w:drawing>
          <wp:inline distT="0" distB="0" distL="0" distR="0" wp14:anchorId="6A292A95" wp14:editId="48537417">
            <wp:extent cx="2360065" cy="498764"/>
            <wp:effectExtent l="0" t="0" r="254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p w14:paraId="30246CBD" w14:textId="77777777" w:rsidR="00207AB0" w:rsidRDefault="00207AB0" w:rsidP="00207AB0">
      <w:pPr>
        <w:rPr>
          <w:b/>
          <w:sz w:val="72"/>
          <w:szCs w:val="72"/>
        </w:rPr>
      </w:pPr>
    </w:p>
    <w:p w14:paraId="006C61FC" w14:textId="77777777" w:rsidR="00207AB0" w:rsidRPr="002827F2" w:rsidRDefault="00207AB0" w:rsidP="00207AB0">
      <w:pPr>
        <w:jc w:val="center"/>
        <w:rPr>
          <w:rFonts w:asciiTheme="majorHAnsi" w:hAnsiTheme="majorHAnsi"/>
          <w:b/>
          <w:sz w:val="56"/>
          <w:szCs w:val="56"/>
        </w:rPr>
      </w:pPr>
      <w:r>
        <w:rPr>
          <w:rFonts w:asciiTheme="majorHAnsi" w:hAnsiTheme="majorHAnsi"/>
          <w:b/>
          <w:sz w:val="56"/>
          <w:szCs w:val="56"/>
        </w:rPr>
        <w:t xml:space="preserve">The </w:t>
      </w:r>
      <w:r w:rsidRPr="002827F2">
        <w:rPr>
          <w:rFonts w:asciiTheme="majorHAnsi" w:hAnsiTheme="majorHAnsi"/>
          <w:b/>
          <w:sz w:val="56"/>
          <w:szCs w:val="56"/>
        </w:rPr>
        <w:t xml:space="preserve">U.S. Virgin Islands </w:t>
      </w:r>
      <w:r>
        <w:rPr>
          <w:rFonts w:asciiTheme="majorHAnsi" w:hAnsiTheme="majorHAnsi"/>
          <w:b/>
          <w:sz w:val="56"/>
          <w:szCs w:val="56"/>
        </w:rPr>
        <w:t>Special Education Administrator</w:t>
      </w:r>
      <w:r w:rsidRPr="002827F2">
        <w:rPr>
          <w:rFonts w:asciiTheme="majorHAnsi" w:hAnsiTheme="majorHAnsi"/>
          <w:b/>
          <w:sz w:val="56"/>
          <w:szCs w:val="56"/>
        </w:rPr>
        <w:t xml:space="preserve"> Evaluation Guidebook</w:t>
      </w:r>
    </w:p>
    <w:p w14:paraId="58F7B36C" w14:textId="77777777" w:rsidR="00207AB0" w:rsidRPr="002827F2" w:rsidRDefault="00207AB0" w:rsidP="00207AB0">
      <w:pPr>
        <w:jc w:val="center"/>
        <w:rPr>
          <w:rFonts w:asciiTheme="majorHAnsi" w:hAnsiTheme="majorHAnsi"/>
          <w:b/>
          <w:sz w:val="56"/>
          <w:szCs w:val="56"/>
        </w:rPr>
      </w:pPr>
    </w:p>
    <w:p w14:paraId="31AB1CE3" w14:textId="49926B63" w:rsidR="00207AB0" w:rsidRDefault="00455D10" w:rsidP="00207AB0">
      <w:pPr>
        <w:jc w:val="center"/>
        <w:rPr>
          <w:rFonts w:asciiTheme="majorHAnsi" w:hAnsiTheme="majorHAnsi"/>
          <w:b/>
          <w:sz w:val="56"/>
          <w:szCs w:val="56"/>
        </w:rPr>
      </w:pPr>
      <w:r w:rsidRPr="00455D10">
        <w:rPr>
          <w:rFonts w:asciiTheme="majorHAnsi" w:hAnsiTheme="majorHAnsi"/>
          <w:b/>
          <w:sz w:val="56"/>
          <w:szCs w:val="56"/>
          <w:highlight w:val="yellow"/>
        </w:rPr>
        <w:t>2018</w:t>
      </w:r>
      <w:r w:rsidR="00207AB0" w:rsidRPr="00455D10">
        <w:rPr>
          <w:rFonts w:asciiTheme="majorHAnsi" w:hAnsiTheme="majorHAnsi"/>
          <w:b/>
          <w:sz w:val="56"/>
          <w:szCs w:val="56"/>
          <w:highlight w:val="yellow"/>
        </w:rPr>
        <w:t>-20</w:t>
      </w:r>
      <w:r w:rsidRPr="00455D10">
        <w:rPr>
          <w:rFonts w:asciiTheme="majorHAnsi" w:hAnsiTheme="majorHAnsi"/>
          <w:b/>
          <w:sz w:val="56"/>
          <w:szCs w:val="56"/>
          <w:highlight w:val="yellow"/>
        </w:rPr>
        <w:t>19</w:t>
      </w:r>
    </w:p>
    <w:p w14:paraId="0C800FED" w14:textId="77777777" w:rsidR="00207AB0" w:rsidRDefault="00207AB0" w:rsidP="00207AB0">
      <w:pPr>
        <w:jc w:val="center"/>
        <w:rPr>
          <w:rFonts w:asciiTheme="majorHAnsi" w:hAnsiTheme="majorHAnsi"/>
          <w:b/>
          <w:sz w:val="56"/>
          <w:szCs w:val="56"/>
        </w:rPr>
      </w:pPr>
    </w:p>
    <w:p w14:paraId="27EFBA4F" w14:textId="77777777" w:rsidR="00207AB0" w:rsidRDefault="00207AB0" w:rsidP="00207AB0">
      <w:pPr>
        <w:jc w:val="center"/>
        <w:rPr>
          <w:rFonts w:asciiTheme="majorHAnsi" w:hAnsiTheme="majorHAnsi"/>
          <w:b/>
          <w:sz w:val="56"/>
          <w:szCs w:val="56"/>
        </w:rPr>
      </w:pPr>
    </w:p>
    <w:p w14:paraId="32CB3FEB" w14:textId="77777777" w:rsidR="00207AB0" w:rsidRDefault="00207AB0" w:rsidP="00207AB0">
      <w:pPr>
        <w:jc w:val="center"/>
        <w:rPr>
          <w:rFonts w:asciiTheme="majorHAnsi" w:hAnsiTheme="majorHAnsi"/>
          <w:b/>
          <w:sz w:val="56"/>
          <w:szCs w:val="56"/>
        </w:rPr>
      </w:pPr>
    </w:p>
    <w:p w14:paraId="3A5FDE55" w14:textId="77777777" w:rsidR="00207AB0" w:rsidRDefault="00207AB0" w:rsidP="00207AB0">
      <w:pPr>
        <w:jc w:val="center"/>
        <w:rPr>
          <w:rFonts w:asciiTheme="majorHAnsi" w:hAnsiTheme="majorHAnsi"/>
          <w:b/>
          <w:sz w:val="56"/>
          <w:szCs w:val="56"/>
        </w:rPr>
      </w:pPr>
    </w:p>
    <w:p w14:paraId="0AE1330E" w14:textId="77777777" w:rsidR="00207AB0" w:rsidRDefault="00207AB0" w:rsidP="00207AB0">
      <w:pPr>
        <w:jc w:val="center"/>
        <w:rPr>
          <w:rFonts w:asciiTheme="majorHAnsi" w:hAnsiTheme="majorHAnsi"/>
          <w:b/>
          <w:sz w:val="56"/>
          <w:szCs w:val="56"/>
        </w:rPr>
      </w:pPr>
    </w:p>
    <w:p w14:paraId="7C706132" w14:textId="77777777" w:rsidR="00207AB0" w:rsidRDefault="00207AB0" w:rsidP="00207AB0">
      <w:pPr>
        <w:jc w:val="center"/>
        <w:rPr>
          <w:rFonts w:asciiTheme="majorHAnsi" w:hAnsiTheme="majorHAnsi"/>
          <w:b/>
          <w:sz w:val="56"/>
          <w:szCs w:val="56"/>
        </w:rPr>
      </w:pPr>
    </w:p>
    <w:p w14:paraId="7E4DB572" w14:textId="77777777" w:rsidR="00207AB0" w:rsidRDefault="00207AB0" w:rsidP="00207AB0">
      <w:pPr>
        <w:jc w:val="center"/>
        <w:rPr>
          <w:rFonts w:asciiTheme="majorHAnsi" w:hAnsiTheme="majorHAnsi"/>
          <w:b/>
          <w:sz w:val="56"/>
          <w:szCs w:val="56"/>
        </w:rPr>
      </w:pPr>
    </w:p>
    <w:p w14:paraId="0636C10A" w14:textId="77777777" w:rsidR="00207AB0" w:rsidRDefault="00207AB0" w:rsidP="00207AB0">
      <w:pPr>
        <w:rPr>
          <w:rFonts w:asciiTheme="majorHAnsi" w:hAnsiTheme="majorHAnsi"/>
          <w:b/>
          <w:sz w:val="56"/>
          <w:szCs w:val="56"/>
        </w:rPr>
      </w:pPr>
    </w:p>
    <w:p w14:paraId="7D986263" w14:textId="77777777" w:rsidR="00207AB0" w:rsidRDefault="00207AB0" w:rsidP="00207AB0">
      <w:pPr>
        <w:jc w:val="center"/>
        <w:rPr>
          <w:rFonts w:asciiTheme="majorHAnsi" w:hAnsiTheme="majorHAnsi"/>
          <w:b/>
          <w:sz w:val="56"/>
          <w:szCs w:val="56"/>
        </w:rPr>
      </w:pPr>
    </w:p>
    <w:p w14:paraId="5A037449" w14:textId="77777777" w:rsidR="00207AB0" w:rsidRDefault="00207AB0" w:rsidP="00207AB0">
      <w:pPr>
        <w:jc w:val="center"/>
        <w:rPr>
          <w:rFonts w:asciiTheme="majorHAnsi" w:hAnsiTheme="majorHAnsi"/>
          <w:b/>
          <w:sz w:val="56"/>
          <w:szCs w:val="56"/>
        </w:rPr>
      </w:pPr>
    </w:p>
    <w:p w14:paraId="51910C54" w14:textId="77777777" w:rsidR="00207AB0" w:rsidRPr="00FE6A04" w:rsidRDefault="00207AB0" w:rsidP="00207AB0">
      <w:pPr>
        <w:pBdr>
          <w:top w:val="single" w:sz="4" w:space="1" w:color="auto"/>
          <w:left w:val="single" w:sz="4" w:space="4" w:color="auto"/>
          <w:bottom w:val="single" w:sz="4" w:space="1" w:color="auto"/>
          <w:right w:val="single" w:sz="4" w:space="4" w:color="auto"/>
        </w:pBdr>
        <w:jc w:val="center"/>
        <w:rPr>
          <w:rFonts w:ascii="Calibri" w:hAnsi="Calibri" w:cs="Times New Roman"/>
          <w:bCs/>
          <w:color w:val="000000" w:themeColor="text1"/>
          <w:sz w:val="28"/>
          <w:szCs w:val="28"/>
        </w:rPr>
      </w:pPr>
      <w:r w:rsidRPr="00FE6A04">
        <w:rPr>
          <w:rFonts w:ascii="Calibri" w:hAnsi="Calibri" w:cs="Times New Roman"/>
          <w:bCs/>
          <w:color w:val="000000" w:themeColor="text1"/>
          <w:sz w:val="28"/>
          <w:szCs w:val="28"/>
        </w:rPr>
        <w:t xml:space="preserve">The </w:t>
      </w:r>
      <w:r>
        <w:rPr>
          <w:rFonts w:ascii="Calibri" w:hAnsi="Calibri" w:cs="Times New Roman"/>
          <w:bCs/>
          <w:color w:val="000000" w:themeColor="text1"/>
          <w:sz w:val="28"/>
          <w:szCs w:val="28"/>
        </w:rPr>
        <w:t>Special Education Administrator</w:t>
      </w:r>
      <w:r w:rsidRPr="00FE6A04">
        <w:rPr>
          <w:rFonts w:ascii="Calibri" w:hAnsi="Calibri" w:cs="Times New Roman"/>
          <w:bCs/>
          <w:color w:val="000000" w:themeColor="text1"/>
          <w:sz w:val="28"/>
          <w:szCs w:val="28"/>
        </w:rPr>
        <w:t xml:space="preserve"> Task Force acknowledges the invaluable </w:t>
      </w:r>
      <w:r w:rsidRPr="00FE6A04">
        <w:rPr>
          <w:rFonts w:ascii="Calibri" w:hAnsi="Calibri" w:cs="Times New Roman"/>
          <w:bCs/>
          <w:sz w:val="28"/>
          <w:szCs w:val="28"/>
        </w:rPr>
        <w:t>expertise and</w:t>
      </w:r>
      <w:r w:rsidRPr="00FE6A04">
        <w:rPr>
          <w:rFonts w:ascii="Calibri" w:hAnsi="Calibri" w:cs="Times New Roman"/>
          <w:bCs/>
          <w:color w:val="000000" w:themeColor="text1"/>
          <w:sz w:val="28"/>
          <w:szCs w:val="28"/>
        </w:rPr>
        <w:t xml:space="preserve"> contributions of the Florida and the Islands Comprehensive Center at ETS (FLICC) and the David C. </w:t>
      </w:r>
      <w:proofErr w:type="spellStart"/>
      <w:r w:rsidRPr="00FE6A04">
        <w:rPr>
          <w:rFonts w:ascii="Calibri" w:hAnsi="Calibri" w:cs="Times New Roman"/>
          <w:bCs/>
          <w:color w:val="000000" w:themeColor="text1"/>
          <w:sz w:val="28"/>
          <w:szCs w:val="28"/>
        </w:rPr>
        <w:t>Anchin</w:t>
      </w:r>
      <w:proofErr w:type="spellEnd"/>
      <w:r w:rsidRPr="00FE6A04">
        <w:rPr>
          <w:rFonts w:ascii="Calibri" w:hAnsi="Calibri" w:cs="Times New Roman"/>
          <w:bCs/>
          <w:color w:val="000000" w:themeColor="text1"/>
          <w:sz w:val="28"/>
          <w:szCs w:val="28"/>
        </w:rPr>
        <w:t xml:space="preserve"> Center at the University of South Florida to the development</w:t>
      </w:r>
      <w:r w:rsidRPr="00FE6A04">
        <w:rPr>
          <w:rFonts w:ascii="Calibri" w:hAnsi="Calibri" w:cs="Times New Roman"/>
          <w:bCs/>
          <w:sz w:val="28"/>
          <w:szCs w:val="28"/>
        </w:rPr>
        <w:t xml:space="preserve"> of this guidebook.</w:t>
      </w:r>
    </w:p>
    <w:p w14:paraId="4492DD5D" w14:textId="77777777" w:rsidR="00207AB0" w:rsidRPr="000707AB" w:rsidRDefault="00207AB0" w:rsidP="00207AB0">
      <w:pPr>
        <w:rPr>
          <w:rFonts w:asciiTheme="majorHAnsi" w:hAnsiTheme="majorHAnsi"/>
          <w:b/>
          <w:sz w:val="28"/>
          <w:szCs w:val="28"/>
        </w:rPr>
      </w:pPr>
      <w:bookmarkStart w:id="0" w:name="_GoBack"/>
      <w:bookmarkEnd w:id="0"/>
    </w:p>
    <w:sdt>
      <w:sdtPr>
        <w:rPr>
          <w:rFonts w:asciiTheme="minorHAnsi" w:eastAsiaTheme="minorEastAsia" w:hAnsiTheme="minorHAnsi" w:cstheme="minorBidi"/>
          <w:color w:val="auto"/>
          <w:sz w:val="22"/>
          <w:szCs w:val="22"/>
        </w:rPr>
        <w:id w:val="-1256124458"/>
        <w:docPartObj>
          <w:docPartGallery w:val="Table of Contents"/>
          <w:docPartUnique/>
        </w:docPartObj>
      </w:sdtPr>
      <w:sdtEndPr>
        <w:rPr>
          <w:b/>
          <w:bCs/>
          <w:noProof/>
          <w:sz w:val="24"/>
          <w:szCs w:val="24"/>
        </w:rPr>
      </w:sdtEndPr>
      <w:sdtContent>
        <w:p w14:paraId="5143135F" w14:textId="77777777" w:rsidR="00207AB0" w:rsidRPr="00B03C1A" w:rsidRDefault="00207AB0" w:rsidP="00207AB0">
          <w:pPr>
            <w:pStyle w:val="TOCHeading"/>
            <w:spacing w:before="0" w:line="240" w:lineRule="auto"/>
            <w:rPr>
              <w:b/>
              <w:color w:val="auto"/>
              <w:sz w:val="28"/>
              <w:szCs w:val="24"/>
            </w:rPr>
          </w:pPr>
          <w:r w:rsidRPr="00B03C1A">
            <w:rPr>
              <w:b/>
              <w:color w:val="auto"/>
              <w:sz w:val="28"/>
              <w:szCs w:val="24"/>
            </w:rPr>
            <w:t>Table of Contents</w:t>
          </w:r>
        </w:p>
        <w:p w14:paraId="154B1482" w14:textId="77777777" w:rsidR="00207AB0" w:rsidRPr="00B03C1A" w:rsidRDefault="00207AB0" w:rsidP="00207AB0">
          <w:pPr>
            <w:pStyle w:val="TOC1"/>
            <w:rPr>
              <w:rStyle w:val="Hyperlink"/>
              <w:rFonts w:asciiTheme="majorHAnsi" w:hAnsiTheme="majorHAnsi"/>
              <w:noProof/>
            </w:rPr>
          </w:pPr>
          <w:r w:rsidRPr="00B03C1A">
            <w:fldChar w:fldCharType="begin"/>
          </w:r>
          <w:r w:rsidRPr="00B03C1A">
            <w:instrText xml:space="preserve"> TOC \o "1-3" \h \z \u </w:instrText>
          </w:r>
          <w:r w:rsidRPr="00B03C1A">
            <w:fldChar w:fldCharType="separate"/>
          </w:r>
        </w:p>
        <w:p w14:paraId="7C5E6F67" w14:textId="77777777" w:rsidR="00207AB0" w:rsidRPr="002369C3" w:rsidRDefault="00207AB0" w:rsidP="00207AB0">
          <w:pPr>
            <w:spacing w:before="120" w:after="120" w:line="360" w:lineRule="auto"/>
            <w:rPr>
              <w:rFonts w:asciiTheme="majorHAnsi" w:hAnsiTheme="majorHAnsi"/>
              <w:noProof/>
              <w:sz w:val="22"/>
              <w:szCs w:val="22"/>
            </w:rPr>
          </w:pPr>
          <w:r w:rsidRPr="002369C3">
            <w:rPr>
              <w:rFonts w:asciiTheme="majorHAnsi" w:hAnsiTheme="majorHAnsi"/>
              <w:b/>
              <w:noProof/>
              <w:sz w:val="22"/>
              <w:szCs w:val="22"/>
            </w:rPr>
            <w:t xml:space="preserve">Letter from the Commissioner </w:t>
          </w:r>
          <w:r w:rsidRPr="002369C3">
            <w:rPr>
              <w:rFonts w:asciiTheme="majorHAnsi" w:hAnsiTheme="majorHAnsi"/>
              <w:noProof/>
              <w:sz w:val="22"/>
              <w:szCs w:val="22"/>
            </w:rPr>
            <w:t>.……………………………………………………………….…………………..……………3</w:t>
          </w:r>
        </w:p>
        <w:p w14:paraId="4DE4BAC1" w14:textId="77777777" w:rsidR="00207AB0" w:rsidRPr="002369C3" w:rsidRDefault="00207AB0" w:rsidP="00207AB0">
          <w:pPr>
            <w:spacing w:before="120" w:after="120" w:line="360" w:lineRule="auto"/>
            <w:rPr>
              <w:rFonts w:asciiTheme="majorHAnsi" w:hAnsiTheme="majorHAnsi"/>
              <w:b/>
              <w:noProof/>
              <w:sz w:val="22"/>
              <w:szCs w:val="22"/>
            </w:rPr>
          </w:pPr>
          <w:r w:rsidRPr="002369C3">
            <w:rPr>
              <w:rFonts w:asciiTheme="majorHAnsi" w:hAnsiTheme="majorHAnsi"/>
              <w:b/>
              <w:noProof/>
              <w:sz w:val="22"/>
              <w:szCs w:val="22"/>
            </w:rPr>
            <w:t xml:space="preserve">Evaluating the Effectiveness of Special Education Administrators </w:t>
          </w:r>
          <w:r w:rsidRPr="002369C3">
            <w:rPr>
              <w:rFonts w:asciiTheme="majorHAnsi" w:hAnsiTheme="majorHAnsi"/>
              <w:noProof/>
              <w:sz w:val="22"/>
              <w:szCs w:val="22"/>
            </w:rPr>
            <w:t>……….…………………….…………….4</w:t>
          </w:r>
        </w:p>
        <w:p w14:paraId="5ADD4D29" w14:textId="77777777" w:rsidR="00207AB0" w:rsidRPr="002369C3" w:rsidRDefault="00207AB0" w:rsidP="00207AB0">
          <w:pPr>
            <w:spacing w:before="120" w:after="120" w:line="360" w:lineRule="auto"/>
            <w:ind w:left="720"/>
            <w:rPr>
              <w:rFonts w:asciiTheme="majorHAnsi" w:hAnsiTheme="majorHAnsi"/>
              <w:noProof/>
              <w:sz w:val="22"/>
              <w:szCs w:val="22"/>
            </w:rPr>
          </w:pPr>
          <w:r w:rsidRPr="002369C3">
            <w:rPr>
              <w:rFonts w:asciiTheme="majorHAnsi" w:hAnsiTheme="majorHAnsi"/>
              <w:b/>
              <w:noProof/>
              <w:sz w:val="22"/>
              <w:szCs w:val="22"/>
            </w:rPr>
            <w:t>Introduction</w:t>
          </w:r>
          <w:r w:rsidRPr="002369C3">
            <w:rPr>
              <w:rFonts w:asciiTheme="majorHAnsi" w:hAnsiTheme="majorHAnsi"/>
              <w:noProof/>
              <w:sz w:val="22"/>
              <w:szCs w:val="22"/>
            </w:rPr>
            <w:t xml:space="preserve"> …………………………………………………………………………………………………….…….……..4</w:t>
          </w:r>
        </w:p>
        <w:p w14:paraId="76E60FEF" w14:textId="77777777" w:rsidR="00207AB0" w:rsidRPr="002369C3" w:rsidRDefault="00F20923" w:rsidP="00207AB0">
          <w:pPr>
            <w:pStyle w:val="TOC1"/>
            <w:spacing w:before="120" w:after="120" w:line="360" w:lineRule="auto"/>
            <w:rPr>
              <w:rStyle w:val="Hyperlink"/>
              <w:rFonts w:asciiTheme="majorHAnsi" w:hAnsiTheme="majorHAnsi"/>
              <w:noProof/>
            </w:rPr>
          </w:pPr>
          <w:hyperlink w:anchor="_Toc480811659" w:history="1">
            <w:r w:rsidR="00207AB0" w:rsidRPr="002369C3">
              <w:rPr>
                <w:rStyle w:val="Hyperlink"/>
                <w:rFonts w:asciiTheme="majorHAnsi" w:hAnsiTheme="majorHAnsi"/>
                <w:b/>
                <w:noProof/>
              </w:rPr>
              <w:t>Setting Expectations: The Business Rules…………………………………………………………………..</w:t>
            </w:r>
            <w:r w:rsidR="00207AB0" w:rsidRPr="002369C3">
              <w:rPr>
                <w:rFonts w:asciiTheme="majorHAnsi" w:hAnsiTheme="majorHAnsi"/>
                <w:noProof/>
                <w:webHidden/>
              </w:rPr>
              <w:tab/>
              <w:t>………….</w:t>
            </w:r>
            <w:r w:rsidR="00207AB0" w:rsidRPr="002369C3">
              <w:rPr>
                <w:rFonts w:asciiTheme="majorHAnsi" w:hAnsiTheme="majorHAnsi"/>
                <w:noProof/>
                <w:webHidden/>
              </w:rPr>
              <w:fldChar w:fldCharType="begin"/>
            </w:r>
            <w:r w:rsidR="00207AB0" w:rsidRPr="002369C3">
              <w:rPr>
                <w:rFonts w:asciiTheme="majorHAnsi" w:hAnsiTheme="majorHAnsi"/>
                <w:noProof/>
                <w:webHidden/>
              </w:rPr>
              <w:instrText xml:space="preserve"> PAGEREF _Toc480811659 \h </w:instrText>
            </w:r>
            <w:r w:rsidR="00207AB0" w:rsidRPr="002369C3">
              <w:rPr>
                <w:rFonts w:asciiTheme="majorHAnsi" w:hAnsiTheme="majorHAnsi"/>
                <w:noProof/>
                <w:webHidden/>
              </w:rPr>
            </w:r>
            <w:r w:rsidR="00207AB0" w:rsidRPr="002369C3">
              <w:rPr>
                <w:rFonts w:asciiTheme="majorHAnsi" w:hAnsiTheme="majorHAnsi"/>
                <w:noProof/>
                <w:webHidden/>
              </w:rPr>
              <w:fldChar w:fldCharType="separate"/>
            </w:r>
            <w:r w:rsidR="00C61123" w:rsidRPr="002369C3">
              <w:rPr>
                <w:rFonts w:asciiTheme="majorHAnsi" w:hAnsiTheme="majorHAnsi"/>
                <w:noProof/>
                <w:webHidden/>
              </w:rPr>
              <w:t>6</w:t>
            </w:r>
            <w:r w:rsidR="00207AB0" w:rsidRPr="002369C3">
              <w:rPr>
                <w:rFonts w:asciiTheme="majorHAnsi" w:hAnsiTheme="majorHAnsi"/>
                <w:noProof/>
                <w:webHidden/>
              </w:rPr>
              <w:fldChar w:fldCharType="end"/>
            </w:r>
          </w:hyperlink>
        </w:p>
        <w:p w14:paraId="72FE2F32" w14:textId="7799B7FB" w:rsidR="00207AB0" w:rsidRPr="002369C3" w:rsidRDefault="00F20923" w:rsidP="00207AB0">
          <w:pPr>
            <w:pStyle w:val="TOC1"/>
            <w:spacing w:before="120" w:after="120" w:line="360" w:lineRule="auto"/>
            <w:rPr>
              <w:rFonts w:asciiTheme="majorHAnsi" w:eastAsiaTheme="minorEastAsia" w:hAnsiTheme="majorHAnsi"/>
              <w:noProof/>
            </w:rPr>
          </w:pPr>
          <w:hyperlink w:anchor="_Toc480811660" w:history="1">
            <w:r w:rsidR="005D5616" w:rsidRPr="002369C3">
              <w:rPr>
                <w:rStyle w:val="Hyperlink"/>
                <w:rFonts w:asciiTheme="majorHAnsi" w:hAnsiTheme="majorHAnsi"/>
                <w:b/>
                <w:noProof/>
              </w:rPr>
              <w:t>Focus of Special Education A</w:t>
            </w:r>
            <w:r w:rsidR="005D5616" w:rsidRPr="002369C3">
              <w:rPr>
                <w:rStyle w:val="Hyperlink"/>
                <w:rFonts w:asciiTheme="majorHAnsi" w:hAnsiTheme="majorHAnsi"/>
                <w:b/>
                <w:noProof/>
              </w:rPr>
              <w:t>d</w:t>
            </w:r>
            <w:r w:rsidR="005D5616" w:rsidRPr="002369C3">
              <w:rPr>
                <w:rStyle w:val="Hyperlink"/>
                <w:rFonts w:asciiTheme="majorHAnsi" w:hAnsiTheme="majorHAnsi"/>
                <w:b/>
                <w:noProof/>
              </w:rPr>
              <w:t>ministrator Evaluation…………………………......................................</w:t>
            </w:r>
            <w:r w:rsidR="005D5616" w:rsidRPr="002369C3">
              <w:rPr>
                <w:rFonts w:asciiTheme="majorHAnsi" w:hAnsiTheme="majorHAnsi"/>
                <w:noProof/>
                <w:webHidden/>
              </w:rPr>
              <w:tab/>
              <w:t>7</w:t>
            </w:r>
          </w:hyperlink>
        </w:p>
        <w:p w14:paraId="1C65763F" w14:textId="77777777" w:rsidR="00207AB0" w:rsidRPr="002369C3" w:rsidRDefault="00F20923" w:rsidP="00207AB0">
          <w:pPr>
            <w:pStyle w:val="TOC1"/>
            <w:spacing w:before="120" w:after="120" w:line="360" w:lineRule="auto"/>
            <w:rPr>
              <w:rFonts w:asciiTheme="majorHAnsi" w:eastAsiaTheme="minorEastAsia" w:hAnsiTheme="majorHAnsi"/>
              <w:noProof/>
            </w:rPr>
          </w:pPr>
          <w:hyperlink w:anchor="_Toc480811661" w:history="1">
            <w:r w:rsidR="00207AB0" w:rsidRPr="002369C3">
              <w:rPr>
                <w:rStyle w:val="Hyperlink"/>
                <w:rFonts w:asciiTheme="majorHAnsi" w:hAnsiTheme="majorHAnsi"/>
                <w:b/>
                <w:noProof/>
              </w:rPr>
              <w:t>The Standards</w:t>
            </w:r>
            <w:r w:rsidR="00207AB0" w:rsidRPr="002369C3">
              <w:rPr>
                <w:rFonts w:asciiTheme="majorHAnsi" w:hAnsiTheme="majorHAnsi"/>
                <w:noProof/>
                <w:webHidden/>
              </w:rPr>
              <w:tab/>
            </w:r>
            <w:r w:rsidR="00207AB0" w:rsidRPr="002369C3">
              <w:rPr>
                <w:rFonts w:asciiTheme="majorHAnsi" w:hAnsiTheme="majorHAnsi"/>
                <w:noProof/>
                <w:webHidden/>
              </w:rPr>
              <w:fldChar w:fldCharType="begin"/>
            </w:r>
            <w:r w:rsidR="00207AB0" w:rsidRPr="002369C3">
              <w:rPr>
                <w:rFonts w:asciiTheme="majorHAnsi" w:hAnsiTheme="majorHAnsi"/>
                <w:noProof/>
                <w:webHidden/>
              </w:rPr>
              <w:instrText xml:space="preserve"> PAGEREF _Toc480811661 \h </w:instrText>
            </w:r>
            <w:r w:rsidR="00207AB0" w:rsidRPr="002369C3">
              <w:rPr>
                <w:rFonts w:asciiTheme="majorHAnsi" w:hAnsiTheme="majorHAnsi"/>
                <w:noProof/>
                <w:webHidden/>
              </w:rPr>
            </w:r>
            <w:r w:rsidR="00207AB0" w:rsidRPr="002369C3">
              <w:rPr>
                <w:rFonts w:asciiTheme="majorHAnsi" w:hAnsiTheme="majorHAnsi"/>
                <w:noProof/>
                <w:webHidden/>
              </w:rPr>
              <w:fldChar w:fldCharType="separate"/>
            </w:r>
            <w:r w:rsidR="00C61123" w:rsidRPr="002369C3">
              <w:rPr>
                <w:rFonts w:asciiTheme="majorHAnsi" w:hAnsiTheme="majorHAnsi"/>
                <w:noProof/>
                <w:webHidden/>
              </w:rPr>
              <w:t>8</w:t>
            </w:r>
            <w:r w:rsidR="00207AB0" w:rsidRPr="002369C3">
              <w:rPr>
                <w:rFonts w:asciiTheme="majorHAnsi" w:hAnsiTheme="majorHAnsi"/>
                <w:noProof/>
                <w:webHidden/>
              </w:rPr>
              <w:fldChar w:fldCharType="end"/>
            </w:r>
          </w:hyperlink>
        </w:p>
        <w:p w14:paraId="7B7603B5" w14:textId="77777777" w:rsidR="00207AB0" w:rsidRPr="002369C3" w:rsidRDefault="00F20923" w:rsidP="00207AB0">
          <w:pPr>
            <w:pStyle w:val="TOC1"/>
            <w:spacing w:before="120" w:after="120" w:line="360" w:lineRule="auto"/>
            <w:rPr>
              <w:rFonts w:asciiTheme="majorHAnsi" w:eastAsiaTheme="minorEastAsia" w:hAnsiTheme="majorHAnsi"/>
              <w:noProof/>
            </w:rPr>
          </w:pPr>
          <w:hyperlink w:anchor="_Toc480811662" w:history="1">
            <w:r w:rsidR="00207AB0" w:rsidRPr="002369C3">
              <w:rPr>
                <w:rStyle w:val="Hyperlink"/>
                <w:rFonts w:asciiTheme="majorHAnsi" w:hAnsiTheme="majorHAnsi"/>
                <w:b/>
                <w:noProof/>
              </w:rPr>
              <w:t>The Framework</w:t>
            </w:r>
            <w:r w:rsidR="00207AB0" w:rsidRPr="002369C3">
              <w:rPr>
                <w:rFonts w:asciiTheme="majorHAnsi" w:hAnsiTheme="majorHAnsi"/>
                <w:noProof/>
                <w:webHidden/>
              </w:rPr>
              <w:tab/>
              <w:t>9</w:t>
            </w:r>
          </w:hyperlink>
        </w:p>
        <w:p w14:paraId="79793920" w14:textId="49EF8FAA" w:rsidR="00207AB0" w:rsidRPr="002369C3" w:rsidRDefault="00F20923" w:rsidP="00207AB0">
          <w:pPr>
            <w:pStyle w:val="TOC1"/>
            <w:spacing w:before="120" w:after="120" w:line="360" w:lineRule="auto"/>
            <w:rPr>
              <w:rFonts w:asciiTheme="majorHAnsi" w:eastAsiaTheme="minorEastAsia" w:hAnsiTheme="majorHAnsi"/>
              <w:noProof/>
            </w:rPr>
          </w:pPr>
          <w:hyperlink w:anchor="_Toc480811666" w:history="1">
            <w:r w:rsidR="005D5616" w:rsidRPr="002369C3">
              <w:rPr>
                <w:rStyle w:val="Hyperlink"/>
                <w:rFonts w:asciiTheme="majorHAnsi" w:hAnsiTheme="majorHAnsi"/>
                <w:b/>
                <w:noProof/>
              </w:rPr>
              <w:t>The Practice Measures: How Evidence Is Collected</w:t>
            </w:r>
            <w:r w:rsidR="005D5616" w:rsidRPr="002369C3">
              <w:rPr>
                <w:rFonts w:asciiTheme="majorHAnsi" w:hAnsiTheme="majorHAnsi"/>
                <w:noProof/>
                <w:webHidden/>
              </w:rPr>
              <w:tab/>
            </w:r>
            <w:r w:rsidR="005D5616" w:rsidRPr="002369C3">
              <w:rPr>
                <w:rFonts w:asciiTheme="majorHAnsi" w:hAnsiTheme="majorHAnsi"/>
                <w:noProof/>
                <w:webHidden/>
              </w:rPr>
              <w:fldChar w:fldCharType="begin"/>
            </w:r>
            <w:r w:rsidR="005D5616" w:rsidRPr="002369C3">
              <w:rPr>
                <w:rFonts w:asciiTheme="majorHAnsi" w:hAnsiTheme="majorHAnsi"/>
                <w:noProof/>
                <w:webHidden/>
              </w:rPr>
              <w:instrText xml:space="preserve"> PAGEREF _Toc480811666 \h </w:instrText>
            </w:r>
            <w:r w:rsidR="005D5616" w:rsidRPr="002369C3">
              <w:rPr>
                <w:rFonts w:asciiTheme="majorHAnsi" w:hAnsiTheme="majorHAnsi"/>
                <w:noProof/>
                <w:webHidden/>
              </w:rPr>
            </w:r>
            <w:r w:rsidR="005D5616" w:rsidRPr="002369C3">
              <w:rPr>
                <w:rFonts w:asciiTheme="majorHAnsi" w:hAnsiTheme="majorHAnsi"/>
                <w:noProof/>
                <w:webHidden/>
              </w:rPr>
              <w:fldChar w:fldCharType="separate"/>
            </w:r>
            <w:r w:rsidR="005D5616" w:rsidRPr="002369C3">
              <w:rPr>
                <w:rFonts w:asciiTheme="majorHAnsi" w:hAnsiTheme="majorHAnsi"/>
                <w:noProof/>
                <w:webHidden/>
              </w:rPr>
              <w:t>14</w:t>
            </w:r>
            <w:r w:rsidR="005D5616" w:rsidRPr="002369C3">
              <w:rPr>
                <w:rFonts w:asciiTheme="majorHAnsi" w:hAnsiTheme="majorHAnsi"/>
                <w:noProof/>
                <w:webHidden/>
              </w:rPr>
              <w:fldChar w:fldCharType="end"/>
            </w:r>
          </w:hyperlink>
        </w:p>
        <w:p w14:paraId="3A9182ED" w14:textId="7B5E4B44" w:rsidR="00207AB0" w:rsidRPr="002369C3" w:rsidRDefault="00207AB0" w:rsidP="00207AB0">
          <w:pPr>
            <w:spacing w:before="120" w:after="120" w:line="360" w:lineRule="auto"/>
            <w:rPr>
              <w:rFonts w:asciiTheme="majorHAnsi" w:hAnsiTheme="majorHAnsi"/>
              <w:b/>
              <w:noProof/>
              <w:sz w:val="22"/>
              <w:szCs w:val="22"/>
            </w:rPr>
          </w:pPr>
          <w:r w:rsidRPr="002369C3">
            <w:rPr>
              <w:rFonts w:asciiTheme="majorHAnsi" w:hAnsiTheme="majorHAnsi"/>
              <w:b/>
              <w:noProof/>
              <w:sz w:val="22"/>
              <w:szCs w:val="22"/>
            </w:rPr>
            <w:tab/>
            <w:t xml:space="preserve">The PGP/Artifact Collection Process </w:t>
          </w:r>
          <w:r w:rsidRPr="002369C3">
            <w:rPr>
              <w:rFonts w:asciiTheme="majorHAnsi" w:hAnsiTheme="majorHAnsi"/>
              <w:noProof/>
              <w:sz w:val="22"/>
              <w:szCs w:val="22"/>
            </w:rPr>
            <w:t>...………………………………………………………….…………….</w:t>
          </w:r>
          <w:r w:rsidR="005D5616" w:rsidRPr="002369C3">
            <w:rPr>
              <w:rFonts w:asciiTheme="majorHAnsi" w:hAnsiTheme="majorHAnsi"/>
              <w:noProof/>
              <w:sz w:val="22"/>
              <w:szCs w:val="22"/>
            </w:rPr>
            <w:t>14</w:t>
          </w:r>
        </w:p>
        <w:p w14:paraId="7B589323" w14:textId="44E2BD33" w:rsidR="00207AB0" w:rsidRPr="002369C3" w:rsidRDefault="00207AB0" w:rsidP="00207AB0">
          <w:pPr>
            <w:spacing w:before="120" w:after="120" w:line="360" w:lineRule="auto"/>
            <w:rPr>
              <w:rFonts w:asciiTheme="majorHAnsi" w:hAnsiTheme="majorHAnsi"/>
              <w:b/>
              <w:noProof/>
              <w:sz w:val="22"/>
              <w:szCs w:val="22"/>
            </w:rPr>
          </w:pPr>
          <w:r w:rsidRPr="002369C3">
            <w:rPr>
              <w:rFonts w:asciiTheme="majorHAnsi" w:hAnsiTheme="majorHAnsi"/>
              <w:b/>
              <w:noProof/>
              <w:sz w:val="22"/>
              <w:szCs w:val="22"/>
            </w:rPr>
            <w:tab/>
            <w:t xml:space="preserve">Measure 1: Professional Growth Plan </w:t>
          </w:r>
          <w:r w:rsidRPr="002369C3">
            <w:rPr>
              <w:rFonts w:asciiTheme="majorHAnsi" w:hAnsiTheme="majorHAnsi"/>
              <w:noProof/>
              <w:sz w:val="22"/>
              <w:szCs w:val="22"/>
            </w:rPr>
            <w:t>...………….………………………………………………………….</w:t>
          </w:r>
          <w:r w:rsidR="007D4D71" w:rsidRPr="002369C3">
            <w:rPr>
              <w:rFonts w:asciiTheme="majorHAnsi" w:hAnsiTheme="majorHAnsi"/>
              <w:noProof/>
              <w:sz w:val="22"/>
              <w:szCs w:val="22"/>
            </w:rPr>
            <w:t>16</w:t>
          </w:r>
        </w:p>
        <w:p w14:paraId="1011AC24" w14:textId="23C30B6C" w:rsidR="00207AB0" w:rsidRPr="002369C3" w:rsidRDefault="00207AB0" w:rsidP="00207AB0">
          <w:pPr>
            <w:spacing w:before="120" w:after="120" w:line="360" w:lineRule="auto"/>
            <w:rPr>
              <w:rFonts w:asciiTheme="majorHAnsi" w:hAnsiTheme="majorHAnsi"/>
              <w:b/>
              <w:noProof/>
              <w:sz w:val="22"/>
              <w:szCs w:val="22"/>
            </w:rPr>
          </w:pPr>
          <w:r w:rsidRPr="002369C3">
            <w:rPr>
              <w:rFonts w:asciiTheme="majorHAnsi" w:hAnsiTheme="majorHAnsi"/>
              <w:b/>
              <w:noProof/>
              <w:sz w:val="22"/>
              <w:szCs w:val="22"/>
            </w:rPr>
            <w:tab/>
            <w:t xml:space="preserve">Measure 2: Artifact Review </w:t>
          </w:r>
          <w:r w:rsidRPr="002369C3">
            <w:rPr>
              <w:rFonts w:asciiTheme="majorHAnsi" w:hAnsiTheme="majorHAnsi"/>
              <w:noProof/>
              <w:sz w:val="22"/>
              <w:szCs w:val="22"/>
            </w:rPr>
            <w:t>...…………………………..…………………………………………………………</w:t>
          </w:r>
          <w:r w:rsidR="007D4D71" w:rsidRPr="002369C3">
            <w:rPr>
              <w:rFonts w:asciiTheme="majorHAnsi" w:hAnsiTheme="majorHAnsi"/>
              <w:noProof/>
              <w:sz w:val="22"/>
              <w:szCs w:val="22"/>
            </w:rPr>
            <w:t>18</w:t>
          </w:r>
        </w:p>
        <w:p w14:paraId="11058F76" w14:textId="115B8E1E" w:rsidR="00207AB0" w:rsidRPr="002369C3" w:rsidRDefault="00207AB0" w:rsidP="00207AB0">
          <w:pPr>
            <w:spacing w:before="120" w:after="120" w:line="360" w:lineRule="auto"/>
            <w:rPr>
              <w:rFonts w:asciiTheme="majorHAnsi" w:hAnsiTheme="majorHAnsi"/>
              <w:b/>
              <w:noProof/>
              <w:sz w:val="22"/>
              <w:szCs w:val="22"/>
            </w:rPr>
          </w:pPr>
          <w:r w:rsidRPr="002369C3">
            <w:rPr>
              <w:rFonts w:asciiTheme="majorHAnsi" w:hAnsiTheme="majorHAnsi"/>
              <w:b/>
              <w:noProof/>
              <w:sz w:val="22"/>
              <w:szCs w:val="22"/>
            </w:rPr>
            <w:tab/>
            <w:t xml:space="preserve">Measure 3: Employee Time </w:t>
          </w:r>
          <w:r w:rsidRPr="002369C3">
            <w:rPr>
              <w:rFonts w:asciiTheme="majorHAnsi" w:hAnsiTheme="majorHAnsi"/>
              <w:noProof/>
              <w:sz w:val="22"/>
              <w:szCs w:val="22"/>
            </w:rPr>
            <w:t>...……………………….…………………………………………………………….</w:t>
          </w:r>
          <w:r w:rsidR="007D4D71" w:rsidRPr="002369C3">
            <w:rPr>
              <w:rFonts w:asciiTheme="majorHAnsi" w:hAnsiTheme="majorHAnsi"/>
              <w:noProof/>
              <w:sz w:val="22"/>
              <w:szCs w:val="22"/>
            </w:rPr>
            <w:t>19</w:t>
          </w:r>
        </w:p>
        <w:p w14:paraId="1D5D660E" w14:textId="36603426" w:rsidR="00207AB0" w:rsidRPr="002369C3" w:rsidRDefault="00F20923" w:rsidP="00207AB0">
          <w:pPr>
            <w:pStyle w:val="TOC1"/>
            <w:spacing w:before="120" w:after="120" w:line="360" w:lineRule="auto"/>
            <w:rPr>
              <w:rFonts w:asciiTheme="majorHAnsi" w:eastAsiaTheme="minorEastAsia" w:hAnsiTheme="majorHAnsi"/>
              <w:noProof/>
            </w:rPr>
          </w:pPr>
          <w:hyperlink w:anchor="_Toc480811672" w:history="1">
            <w:r w:rsidR="007D4D71" w:rsidRPr="002369C3">
              <w:rPr>
                <w:rStyle w:val="Hyperlink"/>
                <w:rFonts w:asciiTheme="majorHAnsi" w:hAnsiTheme="majorHAnsi"/>
                <w:b/>
                <w:noProof/>
              </w:rPr>
              <w:t>Summative Scoring: How Scores are Determined</w:t>
            </w:r>
            <w:r w:rsidR="007D4D71" w:rsidRPr="002369C3">
              <w:rPr>
                <w:rFonts w:asciiTheme="majorHAnsi" w:hAnsiTheme="majorHAnsi"/>
                <w:noProof/>
                <w:webHidden/>
              </w:rPr>
              <w:tab/>
              <w:t>19</w:t>
            </w:r>
          </w:hyperlink>
        </w:p>
        <w:p w14:paraId="2320E5CE" w14:textId="02BF6DDE" w:rsidR="00207AB0" w:rsidRPr="002369C3" w:rsidRDefault="00F20923" w:rsidP="00207AB0">
          <w:pPr>
            <w:pStyle w:val="TOC1"/>
            <w:spacing w:before="120" w:after="120" w:line="360" w:lineRule="auto"/>
            <w:rPr>
              <w:rStyle w:val="Hyperlink"/>
              <w:rFonts w:asciiTheme="majorHAnsi" w:hAnsiTheme="majorHAnsi"/>
              <w:b/>
              <w:noProof/>
            </w:rPr>
          </w:pPr>
          <w:hyperlink w:anchor="_Toc480811673" w:history="1">
            <w:r w:rsidR="007D4D71" w:rsidRPr="002369C3">
              <w:rPr>
                <w:rStyle w:val="Hyperlink"/>
                <w:rFonts w:asciiTheme="majorHAnsi" w:hAnsiTheme="majorHAnsi"/>
                <w:b/>
                <w:noProof/>
              </w:rPr>
              <w:t>Reviewing the Process: How and When Evaluation Occurs</w:t>
            </w:r>
            <w:r w:rsidR="007D4D71" w:rsidRPr="002369C3">
              <w:rPr>
                <w:rFonts w:asciiTheme="majorHAnsi" w:hAnsiTheme="majorHAnsi"/>
                <w:noProof/>
                <w:webHidden/>
              </w:rPr>
              <w:tab/>
              <w:t>21</w:t>
            </w:r>
          </w:hyperlink>
        </w:p>
        <w:p w14:paraId="401CC496" w14:textId="3B48EC58" w:rsidR="00207AB0" w:rsidRPr="002369C3" w:rsidRDefault="00207AB0" w:rsidP="00207AB0">
          <w:pPr>
            <w:spacing w:before="120" w:after="120" w:line="360" w:lineRule="auto"/>
            <w:rPr>
              <w:rFonts w:asciiTheme="majorHAnsi" w:hAnsiTheme="majorHAnsi"/>
              <w:noProof/>
              <w:sz w:val="22"/>
              <w:szCs w:val="22"/>
            </w:rPr>
          </w:pPr>
          <w:r w:rsidRPr="002369C3">
            <w:rPr>
              <w:rFonts w:asciiTheme="majorHAnsi" w:hAnsiTheme="majorHAnsi"/>
              <w:b/>
              <w:noProof/>
              <w:sz w:val="22"/>
              <w:szCs w:val="22"/>
            </w:rPr>
            <w:t xml:space="preserve">EES Glossary </w:t>
          </w:r>
          <w:r w:rsidRPr="002369C3">
            <w:rPr>
              <w:rFonts w:asciiTheme="majorHAnsi" w:hAnsiTheme="majorHAnsi"/>
              <w:noProof/>
              <w:sz w:val="22"/>
              <w:szCs w:val="22"/>
            </w:rPr>
            <w:t>...………………………………………………………………………………………………………………………….2</w:t>
          </w:r>
          <w:r w:rsidR="005D5616" w:rsidRPr="002369C3">
            <w:rPr>
              <w:rFonts w:asciiTheme="majorHAnsi" w:hAnsiTheme="majorHAnsi"/>
              <w:noProof/>
              <w:sz w:val="22"/>
              <w:szCs w:val="22"/>
            </w:rPr>
            <w:t>4</w:t>
          </w:r>
        </w:p>
        <w:p w14:paraId="2AAE838A" w14:textId="0AAA3680" w:rsidR="00207AB0" w:rsidRPr="00B03C1A" w:rsidRDefault="00207AB0" w:rsidP="00207AB0">
          <w:pPr>
            <w:spacing w:before="120" w:after="120" w:line="360" w:lineRule="auto"/>
            <w:rPr>
              <w:rFonts w:asciiTheme="majorHAnsi" w:hAnsiTheme="majorHAnsi"/>
              <w:b/>
              <w:noProof/>
              <w:sz w:val="22"/>
              <w:szCs w:val="22"/>
            </w:rPr>
          </w:pPr>
          <w:r w:rsidRPr="002369C3">
            <w:rPr>
              <w:rFonts w:asciiTheme="majorHAnsi" w:hAnsiTheme="majorHAnsi"/>
              <w:b/>
              <w:noProof/>
              <w:sz w:val="22"/>
              <w:szCs w:val="22"/>
            </w:rPr>
            <w:t>Glossary of Special Education Terms</w:t>
          </w:r>
          <w:r w:rsidRPr="002369C3">
            <w:rPr>
              <w:rFonts w:asciiTheme="majorHAnsi" w:hAnsiTheme="majorHAnsi"/>
              <w:noProof/>
              <w:sz w:val="22"/>
              <w:szCs w:val="22"/>
            </w:rPr>
            <w:t>……</w:t>
          </w:r>
          <w:r w:rsidRPr="00B03C1A">
            <w:rPr>
              <w:rFonts w:asciiTheme="majorHAnsi" w:hAnsiTheme="majorHAnsi"/>
              <w:noProof/>
              <w:sz w:val="22"/>
              <w:szCs w:val="22"/>
            </w:rPr>
            <w:t>……………………………………………………………</w:t>
          </w:r>
          <w:r>
            <w:rPr>
              <w:rFonts w:asciiTheme="majorHAnsi" w:hAnsiTheme="majorHAnsi"/>
              <w:noProof/>
              <w:sz w:val="22"/>
              <w:szCs w:val="22"/>
            </w:rPr>
            <w:t>…………………….</w:t>
          </w:r>
          <w:r w:rsidRPr="00B03C1A">
            <w:rPr>
              <w:rFonts w:asciiTheme="majorHAnsi" w:hAnsiTheme="majorHAnsi"/>
              <w:noProof/>
              <w:sz w:val="22"/>
              <w:szCs w:val="22"/>
            </w:rPr>
            <w:t>.2</w:t>
          </w:r>
          <w:r w:rsidR="005D5616">
            <w:rPr>
              <w:rFonts w:asciiTheme="majorHAnsi" w:hAnsiTheme="majorHAnsi"/>
              <w:noProof/>
              <w:sz w:val="22"/>
              <w:szCs w:val="22"/>
            </w:rPr>
            <w:t>6</w:t>
          </w:r>
        </w:p>
        <w:p w14:paraId="03F8FED5" w14:textId="77777777" w:rsidR="00207AB0" w:rsidRDefault="00207AB0" w:rsidP="00207AB0">
          <w:pPr>
            <w:spacing w:before="120" w:after="120" w:line="360" w:lineRule="auto"/>
          </w:pPr>
          <w:r w:rsidRPr="00B03C1A">
            <w:rPr>
              <w:rFonts w:asciiTheme="majorHAnsi" w:hAnsiTheme="majorHAnsi"/>
              <w:b/>
              <w:bCs/>
              <w:noProof/>
              <w:sz w:val="22"/>
              <w:szCs w:val="22"/>
            </w:rPr>
            <w:fldChar w:fldCharType="end"/>
          </w:r>
        </w:p>
      </w:sdtContent>
    </w:sdt>
    <w:p w14:paraId="0254DF9D" w14:textId="77777777" w:rsidR="00207AB0" w:rsidRPr="000E0614" w:rsidRDefault="00207AB0" w:rsidP="00207AB0">
      <w:r w:rsidRPr="00EF7F97">
        <w:br w:type="page"/>
      </w:r>
    </w:p>
    <w:p w14:paraId="06900B42" w14:textId="1F4569CD" w:rsidR="002F590A" w:rsidRDefault="00F20923" w:rsidP="002F590A">
      <w:pPr>
        <w:pStyle w:val="BodyText"/>
        <w:spacing w:before="0"/>
        <w:rPr>
          <w:ins w:id="1" w:author="Christine Crocco" w:date="2018-08-03T15:53:00Z"/>
          <w:sz w:val="22"/>
          <w:szCs w:val="22"/>
        </w:rPr>
      </w:pPr>
      <w:ins w:id="2" w:author="Christine Crocco" w:date="2018-08-03T15:52:00Z">
        <w:r>
          <w:rPr>
            <w:sz w:val="22"/>
            <w:szCs w:val="22"/>
          </w:rPr>
          <w:lastRenderedPageBreak/>
          <w:t>Insert Commissioner Letter</w:t>
        </w:r>
      </w:ins>
    </w:p>
    <w:p w14:paraId="44F88F9A" w14:textId="77777777" w:rsidR="00F20923" w:rsidRDefault="00F20923" w:rsidP="002F590A">
      <w:pPr>
        <w:pStyle w:val="BodyText"/>
        <w:spacing w:before="0"/>
        <w:rPr>
          <w:ins w:id="3" w:author="Christine Crocco" w:date="2018-08-03T15:53:00Z"/>
          <w:sz w:val="22"/>
          <w:szCs w:val="22"/>
        </w:rPr>
      </w:pPr>
    </w:p>
    <w:p w14:paraId="0EA9CE48" w14:textId="235B50A3" w:rsidR="00F20923" w:rsidRDefault="00F20923">
      <w:pPr>
        <w:rPr>
          <w:ins w:id="4" w:author="Christine Crocco" w:date="2018-08-03T15:53:00Z"/>
          <w:rFonts w:ascii="Calibri" w:eastAsia="Calibri" w:hAnsi="Calibri" w:cs="Calibri"/>
          <w:sz w:val="22"/>
          <w:szCs w:val="22"/>
        </w:rPr>
      </w:pPr>
      <w:ins w:id="5" w:author="Christine Crocco" w:date="2018-08-03T15:53:00Z">
        <w:r>
          <w:rPr>
            <w:sz w:val="22"/>
            <w:szCs w:val="22"/>
          </w:rPr>
          <w:br w:type="page"/>
        </w:r>
      </w:ins>
    </w:p>
    <w:p w14:paraId="40922C52" w14:textId="77777777" w:rsidR="00207AB0" w:rsidRPr="000E0614" w:rsidRDefault="00207AB0" w:rsidP="00207AB0">
      <w:pPr>
        <w:pStyle w:val="BodyText"/>
        <w:rPr>
          <w:rFonts w:asciiTheme="majorHAnsi" w:hAnsiTheme="majorHAnsi" w:cs="Times New Roman"/>
          <w:b/>
          <w:color w:val="1B638E"/>
          <w:sz w:val="32"/>
          <w:szCs w:val="32"/>
        </w:rPr>
      </w:pPr>
      <w:r>
        <w:rPr>
          <w:rFonts w:asciiTheme="majorHAnsi" w:hAnsiTheme="majorHAnsi" w:cs="Times New Roman"/>
          <w:b/>
          <w:color w:val="1B638E"/>
          <w:sz w:val="32"/>
          <w:szCs w:val="32"/>
        </w:rPr>
        <w:lastRenderedPageBreak/>
        <w:t>Evaluating the Effectiveness of Special Education Administrators</w:t>
      </w:r>
    </w:p>
    <w:p w14:paraId="42BB1523" w14:textId="77777777" w:rsidR="00207AB0" w:rsidRDefault="00207AB0" w:rsidP="00207AB0">
      <w:pPr>
        <w:pStyle w:val="BodyText"/>
        <w:rPr>
          <w:rFonts w:asciiTheme="majorHAnsi" w:hAnsiTheme="majorHAnsi" w:cs="Times New Roman"/>
        </w:rPr>
      </w:pPr>
      <w:r w:rsidRPr="000707AB">
        <w:rPr>
          <w:rFonts w:asciiTheme="majorHAnsi" w:hAnsiTheme="majorHAnsi" w:cs="Times New Roman"/>
          <w:b/>
        </w:rPr>
        <w:t>Introduction</w:t>
      </w:r>
    </w:p>
    <w:p w14:paraId="1E26C745" w14:textId="1C5807E6" w:rsidR="00207AB0" w:rsidRPr="0074104E" w:rsidRDefault="00207AB0" w:rsidP="00207AB0">
      <w:pPr>
        <w:pStyle w:val="BodyText"/>
        <w:rPr>
          <w:rFonts w:asciiTheme="majorHAnsi" w:hAnsiTheme="majorHAnsi"/>
        </w:rPr>
      </w:pPr>
      <w:r w:rsidRPr="0074104E">
        <w:rPr>
          <w:rFonts w:cs="Times New Roman"/>
        </w:rPr>
        <w:t xml:space="preserve">The U.S. Virgin Islands Department of Education (VIDE) is deeply committed to the implementation of the </w:t>
      </w:r>
      <w:r w:rsidRPr="0074104E">
        <w:rPr>
          <w:rFonts w:cs="Times New Roman"/>
          <w:b/>
        </w:rPr>
        <w:t>U.S. Virgin Islands Employee Effectiveness System (EES)</w:t>
      </w:r>
      <w:r w:rsidRPr="0074104E">
        <w:rPr>
          <w:rFonts w:cs="Times New Roman"/>
        </w:rPr>
        <w:t xml:space="preserve">, an evaluation system that provides growth and support for the educators and employees who serve the students of the Virgin Islands. </w:t>
      </w:r>
      <w:r w:rsidRPr="0074104E">
        <w:t>Evaluation supports professional growth by identifying areas of strength and improvement. VIDE has designed an evaluation process for all special education a</w:t>
      </w:r>
      <w:r w:rsidR="00C61123">
        <w:t>dministrators as part of the EES</w:t>
      </w:r>
      <w:r w:rsidRPr="0074104E">
        <w:t xml:space="preserve">. </w:t>
      </w:r>
      <w:r w:rsidRPr="0087645F">
        <w:rPr>
          <w:rFonts w:asciiTheme="majorHAnsi" w:hAnsiTheme="majorHAnsi"/>
        </w:rPr>
        <w:t xml:space="preserve">In choosing to focus on improving the performance of district-level leaders, VIDE is part of an emerging group of educators who recognize the critical role of district administrators in </w:t>
      </w:r>
      <w:r>
        <w:rPr>
          <w:rFonts w:asciiTheme="majorHAnsi" w:hAnsiTheme="majorHAnsi"/>
        </w:rPr>
        <w:t xml:space="preserve">supporting principals, </w:t>
      </w:r>
      <w:r w:rsidR="00D07FC0">
        <w:rPr>
          <w:rFonts w:asciiTheme="majorHAnsi" w:hAnsiTheme="majorHAnsi"/>
        </w:rPr>
        <w:t>supporting and coaching teachers</w:t>
      </w:r>
      <w:r w:rsidRPr="0087645F">
        <w:rPr>
          <w:rFonts w:asciiTheme="majorHAnsi" w:hAnsiTheme="majorHAnsi"/>
        </w:rPr>
        <w:t xml:space="preserve"> and other educators </w:t>
      </w:r>
      <w:r>
        <w:rPr>
          <w:rFonts w:asciiTheme="majorHAnsi" w:hAnsiTheme="majorHAnsi"/>
        </w:rPr>
        <w:t>as they</w:t>
      </w:r>
      <w:r w:rsidRPr="0087645F">
        <w:rPr>
          <w:rFonts w:asciiTheme="majorHAnsi" w:hAnsiTheme="majorHAnsi"/>
        </w:rPr>
        <w:t xml:space="preserve"> refine their practices, administer</w:t>
      </w:r>
      <w:r w:rsidR="00D07FC0">
        <w:rPr>
          <w:rFonts w:asciiTheme="majorHAnsi" w:hAnsiTheme="majorHAnsi"/>
        </w:rPr>
        <w:t>ing</w:t>
      </w:r>
      <w:r w:rsidRPr="0087645F">
        <w:rPr>
          <w:rFonts w:asciiTheme="majorHAnsi" w:hAnsiTheme="majorHAnsi"/>
        </w:rPr>
        <w:t xml:space="preserve"> programs</w:t>
      </w:r>
      <w:r w:rsidR="004C4A70">
        <w:rPr>
          <w:rFonts w:asciiTheme="majorHAnsi" w:hAnsiTheme="majorHAnsi"/>
        </w:rPr>
        <w:t>,</w:t>
      </w:r>
      <w:r w:rsidR="00D07FC0">
        <w:rPr>
          <w:rFonts w:asciiTheme="majorHAnsi" w:hAnsiTheme="majorHAnsi"/>
        </w:rPr>
        <w:t xml:space="preserve"> and facilitating</w:t>
      </w:r>
      <w:r w:rsidRPr="0087645F">
        <w:rPr>
          <w:rFonts w:asciiTheme="majorHAnsi" w:hAnsiTheme="majorHAnsi"/>
        </w:rPr>
        <w:t xml:space="preserve"> systemic change. When developing the evaluation approach, VIDE and its partners met with </w:t>
      </w:r>
      <w:r>
        <w:rPr>
          <w:rFonts w:asciiTheme="majorHAnsi" w:hAnsiTheme="majorHAnsi"/>
        </w:rPr>
        <w:t>the special education a</w:t>
      </w:r>
      <w:r w:rsidRPr="0087645F">
        <w:rPr>
          <w:rFonts w:asciiTheme="majorHAnsi" w:hAnsiTheme="majorHAnsi"/>
        </w:rPr>
        <w:t>dministrators</w:t>
      </w:r>
      <w:r>
        <w:rPr>
          <w:rFonts w:asciiTheme="majorHAnsi" w:hAnsiTheme="majorHAnsi"/>
        </w:rPr>
        <w:t xml:space="preserve"> and directors</w:t>
      </w:r>
      <w:r w:rsidRPr="0087645F">
        <w:rPr>
          <w:rFonts w:asciiTheme="majorHAnsi" w:hAnsiTheme="majorHAnsi"/>
        </w:rPr>
        <w:t xml:space="preserve"> to ensure that the evaluation process </w:t>
      </w:r>
      <w:r w:rsidR="00D07FC0">
        <w:rPr>
          <w:rFonts w:asciiTheme="majorHAnsi" w:hAnsiTheme="majorHAnsi"/>
        </w:rPr>
        <w:t>would focus</w:t>
      </w:r>
      <w:r w:rsidRPr="0087645F">
        <w:rPr>
          <w:rFonts w:asciiTheme="majorHAnsi" w:hAnsiTheme="majorHAnsi"/>
        </w:rPr>
        <w:t xml:space="preserve"> on the most important aspects of their work and provides useful performance feedback.</w:t>
      </w:r>
    </w:p>
    <w:p w14:paraId="50B75697" w14:textId="77777777" w:rsidR="00207AB0" w:rsidRPr="0087645F" w:rsidRDefault="00207AB0" w:rsidP="00207AB0">
      <w:pPr>
        <w:widowControl w:val="0"/>
        <w:autoSpaceDE w:val="0"/>
        <w:autoSpaceDN w:val="0"/>
        <w:adjustRightInd w:val="0"/>
        <w:rPr>
          <w:rFonts w:asciiTheme="majorHAnsi" w:hAnsiTheme="majorHAnsi" w:cs="Times New Roman"/>
        </w:rPr>
      </w:pPr>
    </w:p>
    <w:p w14:paraId="2481C55C" w14:textId="77777777" w:rsidR="00207AB0" w:rsidRDefault="00207AB0" w:rsidP="00207AB0">
      <w:pPr>
        <w:widowControl w:val="0"/>
        <w:autoSpaceDE w:val="0"/>
        <w:autoSpaceDN w:val="0"/>
        <w:adjustRightInd w:val="0"/>
        <w:rPr>
          <w:rFonts w:asciiTheme="majorHAnsi" w:hAnsiTheme="majorHAnsi" w:cs="Times New Roman"/>
        </w:rPr>
      </w:pPr>
      <w:r w:rsidRPr="0087645F">
        <w:rPr>
          <w:rFonts w:asciiTheme="majorHAnsi" w:hAnsiTheme="majorHAnsi" w:cs="Times New Roman"/>
        </w:rPr>
        <w:t xml:space="preserve">In </w:t>
      </w:r>
      <w:r w:rsidRPr="003C152D">
        <w:rPr>
          <w:rFonts w:asciiTheme="majorHAnsi" w:hAnsiTheme="majorHAnsi" w:cs="Times New Roman"/>
        </w:rPr>
        <w:t>February of 2016</w:t>
      </w:r>
      <w:r w:rsidRPr="0087645F">
        <w:rPr>
          <w:rFonts w:asciiTheme="majorHAnsi" w:hAnsiTheme="majorHAnsi" w:cs="Times New Roman"/>
        </w:rPr>
        <w:t xml:space="preserve">, a Task Force was convened to develop and make recommendations for the </w:t>
      </w:r>
      <w:r>
        <w:rPr>
          <w:rFonts w:asciiTheme="majorHAnsi" w:hAnsiTheme="majorHAnsi" w:cs="Times New Roman"/>
        </w:rPr>
        <w:t>evaluation process for special e</w:t>
      </w:r>
      <w:r w:rsidRPr="0087645F">
        <w:rPr>
          <w:rFonts w:asciiTheme="majorHAnsi" w:hAnsiTheme="majorHAnsi" w:cs="Times New Roman"/>
        </w:rPr>
        <w:t>ducation (SPED)</w:t>
      </w:r>
      <w:r>
        <w:rPr>
          <w:rFonts w:asciiTheme="majorHAnsi" w:hAnsiTheme="majorHAnsi" w:cs="Times New Roman"/>
        </w:rPr>
        <w:t xml:space="preserve"> a</w:t>
      </w:r>
      <w:r w:rsidRPr="0087645F">
        <w:rPr>
          <w:rFonts w:asciiTheme="majorHAnsi" w:hAnsiTheme="majorHAnsi" w:cs="Times New Roman"/>
        </w:rPr>
        <w:t>dministrators. S</w:t>
      </w:r>
      <w:r>
        <w:rPr>
          <w:rFonts w:asciiTheme="majorHAnsi" w:hAnsiTheme="majorHAnsi" w:cs="Times New Roman"/>
        </w:rPr>
        <w:t>pecial education directors and a</w:t>
      </w:r>
      <w:r w:rsidRPr="0087645F">
        <w:rPr>
          <w:rFonts w:asciiTheme="majorHAnsi" w:hAnsiTheme="majorHAnsi" w:cs="Times New Roman"/>
        </w:rPr>
        <w:t xml:space="preserve">dministrators from the St. Thomas/St. John and the St. Croix school districts, EAA officers, and VIDE representatives comprised the </w:t>
      </w:r>
      <w:r>
        <w:rPr>
          <w:rFonts w:asciiTheme="majorHAnsi" w:hAnsiTheme="majorHAnsi" w:cs="Times New Roman"/>
        </w:rPr>
        <w:t>Task Force</w:t>
      </w:r>
      <w:r w:rsidRPr="0087645F">
        <w:rPr>
          <w:rFonts w:asciiTheme="majorHAnsi" w:hAnsiTheme="majorHAnsi" w:cs="Times New Roman"/>
        </w:rPr>
        <w:t>. The Florida and the Islands Comprehensive Center (FLICC) staff</w:t>
      </w:r>
      <w:r w:rsidRPr="0087645F">
        <w:rPr>
          <w:rFonts w:asciiTheme="majorHAnsi" w:hAnsiTheme="majorHAnsi"/>
        </w:rPr>
        <w:t>, along with a national expert on evaluation systems,</w:t>
      </w:r>
      <w:r w:rsidRPr="0087645F">
        <w:rPr>
          <w:rFonts w:asciiTheme="majorHAnsi" w:hAnsiTheme="majorHAnsi" w:cs="Times New Roman"/>
        </w:rPr>
        <w:t xml:space="preserve"> facilitated the development process. The goals of the Task Force were to</w:t>
      </w:r>
    </w:p>
    <w:p w14:paraId="7833CE01" w14:textId="77777777" w:rsidR="00D07FC0" w:rsidRPr="0087645F" w:rsidRDefault="00D07FC0" w:rsidP="00207AB0">
      <w:pPr>
        <w:widowControl w:val="0"/>
        <w:autoSpaceDE w:val="0"/>
        <w:autoSpaceDN w:val="0"/>
        <w:adjustRightInd w:val="0"/>
        <w:rPr>
          <w:rFonts w:asciiTheme="majorHAnsi" w:hAnsiTheme="majorHAnsi" w:cs="Times New Roman"/>
        </w:rPr>
      </w:pPr>
    </w:p>
    <w:p w14:paraId="217D207B" w14:textId="77777777" w:rsidR="00207AB0" w:rsidRPr="0087645F" w:rsidRDefault="00207AB0" w:rsidP="00207AB0">
      <w:pPr>
        <w:pStyle w:val="ListParagraph"/>
        <w:widowControl w:val="0"/>
        <w:numPr>
          <w:ilvl w:val="0"/>
          <w:numId w:val="14"/>
        </w:numPr>
        <w:autoSpaceDE w:val="0"/>
        <w:autoSpaceDN w:val="0"/>
        <w:adjustRightInd w:val="0"/>
        <w:rPr>
          <w:rFonts w:asciiTheme="majorHAnsi" w:hAnsiTheme="majorHAnsi" w:cs="Times New Roman"/>
        </w:rPr>
      </w:pPr>
      <w:r w:rsidRPr="0087645F">
        <w:rPr>
          <w:rFonts w:asciiTheme="majorHAnsi" w:hAnsiTheme="majorHAnsi" w:cs="Times New Roman"/>
        </w:rPr>
        <w:t>Develop a shared vision of what evaluation of SPED administrators should look like, and</w:t>
      </w:r>
    </w:p>
    <w:p w14:paraId="5853E227" w14:textId="77777777" w:rsidR="00207AB0" w:rsidRPr="0087645F" w:rsidRDefault="00207AB0" w:rsidP="00207AB0">
      <w:pPr>
        <w:pStyle w:val="ListParagraph"/>
        <w:widowControl w:val="0"/>
        <w:numPr>
          <w:ilvl w:val="0"/>
          <w:numId w:val="14"/>
        </w:numPr>
        <w:autoSpaceDE w:val="0"/>
        <w:autoSpaceDN w:val="0"/>
        <w:adjustRightInd w:val="0"/>
        <w:rPr>
          <w:rFonts w:asciiTheme="majorHAnsi" w:hAnsiTheme="majorHAnsi" w:cs="Times New Roman"/>
        </w:rPr>
      </w:pPr>
      <w:r w:rsidRPr="0087645F">
        <w:rPr>
          <w:rFonts w:asciiTheme="majorHAnsi" w:hAnsiTheme="majorHAnsi" w:cs="Times New Roman"/>
        </w:rPr>
        <w:t>Make recommendations to the VIDE on standards, evaluation instruments, and processes for the evaluation of SPED administrators.</w:t>
      </w:r>
    </w:p>
    <w:p w14:paraId="2517D959" w14:textId="77777777" w:rsidR="00207AB0" w:rsidRPr="0087645F" w:rsidRDefault="00207AB0" w:rsidP="00207AB0">
      <w:pPr>
        <w:widowControl w:val="0"/>
        <w:autoSpaceDE w:val="0"/>
        <w:autoSpaceDN w:val="0"/>
        <w:adjustRightInd w:val="0"/>
        <w:rPr>
          <w:rFonts w:asciiTheme="majorHAnsi" w:hAnsiTheme="majorHAnsi" w:cs="Times New Roman"/>
        </w:rPr>
      </w:pPr>
    </w:p>
    <w:p w14:paraId="1EF9E361" w14:textId="77777777" w:rsidR="00207AB0" w:rsidRPr="0087645F" w:rsidRDefault="00207AB0" w:rsidP="00207AB0">
      <w:pPr>
        <w:widowControl w:val="0"/>
        <w:autoSpaceDE w:val="0"/>
        <w:autoSpaceDN w:val="0"/>
        <w:adjustRightInd w:val="0"/>
        <w:rPr>
          <w:rFonts w:asciiTheme="majorHAnsi" w:hAnsiTheme="majorHAnsi" w:cs="Times New Roman"/>
        </w:rPr>
      </w:pPr>
      <w:r w:rsidRPr="0087645F">
        <w:rPr>
          <w:rFonts w:asciiTheme="majorHAnsi" w:hAnsiTheme="majorHAnsi" w:cs="Times New Roman"/>
        </w:rPr>
        <w:t>The Commissioner recognizes the dedication and service of those serving on this Task Force:</w:t>
      </w:r>
    </w:p>
    <w:p w14:paraId="7394D4FB" w14:textId="77777777" w:rsidR="00207AB0" w:rsidRDefault="00207AB0" w:rsidP="00207AB0">
      <w:pPr>
        <w:widowControl w:val="0"/>
        <w:autoSpaceDE w:val="0"/>
        <w:autoSpaceDN w:val="0"/>
        <w:adjustRightInd w:val="0"/>
        <w:rPr>
          <w:rFonts w:asciiTheme="majorHAnsi" w:hAnsiTheme="majorHAnsi" w:cs="Times New Roman"/>
        </w:rPr>
      </w:pPr>
    </w:p>
    <w:p w14:paraId="2FBB8BBC" w14:textId="77777777" w:rsidR="00207AB0" w:rsidRPr="0087645F" w:rsidRDefault="00207AB0" w:rsidP="00207AB0">
      <w:pPr>
        <w:widowControl w:val="0"/>
        <w:autoSpaceDE w:val="0"/>
        <w:autoSpaceDN w:val="0"/>
        <w:adjustRightInd w:val="0"/>
        <w:rPr>
          <w:rFonts w:asciiTheme="majorHAnsi" w:hAnsiTheme="majorHAnsi" w:cs="Times New Roman"/>
        </w:rPr>
      </w:pPr>
      <w:r w:rsidRPr="0087645F">
        <w:rPr>
          <w:rFonts w:asciiTheme="majorHAnsi" w:hAnsiTheme="majorHAnsi" w:cs="Times New Roman"/>
        </w:rPr>
        <w:t xml:space="preserve">Sharon Boyd, </w:t>
      </w:r>
      <w:r>
        <w:rPr>
          <w:rFonts w:asciiTheme="majorHAnsi" w:hAnsiTheme="majorHAnsi"/>
        </w:rPr>
        <w:t>Special Education Administrator</w:t>
      </w:r>
    </w:p>
    <w:p w14:paraId="48EC6A29" w14:textId="77777777" w:rsidR="00207AB0" w:rsidRPr="0087645F" w:rsidRDefault="00207AB0" w:rsidP="00207AB0">
      <w:pPr>
        <w:widowControl w:val="0"/>
        <w:autoSpaceDE w:val="0"/>
        <w:autoSpaceDN w:val="0"/>
        <w:adjustRightInd w:val="0"/>
        <w:rPr>
          <w:rFonts w:asciiTheme="majorHAnsi" w:hAnsiTheme="majorHAnsi"/>
        </w:rPr>
      </w:pPr>
      <w:proofErr w:type="spellStart"/>
      <w:r w:rsidRPr="0087645F">
        <w:rPr>
          <w:rFonts w:asciiTheme="majorHAnsi" w:hAnsiTheme="majorHAnsi" w:cs="Times New Roman"/>
        </w:rPr>
        <w:t>Lyrhea</w:t>
      </w:r>
      <w:proofErr w:type="spellEnd"/>
      <w:r w:rsidRPr="0087645F">
        <w:rPr>
          <w:rFonts w:asciiTheme="majorHAnsi" w:hAnsiTheme="majorHAnsi" w:cs="Times New Roman"/>
        </w:rPr>
        <w:t xml:space="preserve"> Bry</w:t>
      </w:r>
      <w:r>
        <w:rPr>
          <w:rFonts w:asciiTheme="majorHAnsi" w:hAnsiTheme="majorHAnsi" w:cs="Times New Roman"/>
        </w:rPr>
        <w:t>an-</w:t>
      </w:r>
      <w:proofErr w:type="spellStart"/>
      <w:r>
        <w:rPr>
          <w:rFonts w:asciiTheme="majorHAnsi" w:hAnsiTheme="majorHAnsi" w:cs="Times New Roman"/>
        </w:rPr>
        <w:t>Heyliger</w:t>
      </w:r>
      <w:proofErr w:type="spellEnd"/>
      <w:r>
        <w:rPr>
          <w:rFonts w:asciiTheme="majorHAnsi" w:hAnsiTheme="majorHAnsi" w:cs="Times New Roman"/>
        </w:rPr>
        <w:t>, District Director of Special Education</w:t>
      </w:r>
    </w:p>
    <w:p w14:paraId="30B18FF2"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Rosemarie </w:t>
      </w:r>
      <w:proofErr w:type="spellStart"/>
      <w:r w:rsidRPr="0087645F">
        <w:rPr>
          <w:rFonts w:asciiTheme="majorHAnsi" w:hAnsiTheme="majorHAnsi"/>
        </w:rPr>
        <w:t>Callwood</w:t>
      </w:r>
      <w:proofErr w:type="spellEnd"/>
      <w:r w:rsidRPr="0087645F">
        <w:rPr>
          <w:rFonts w:asciiTheme="majorHAnsi" w:hAnsiTheme="majorHAnsi"/>
        </w:rPr>
        <w:t xml:space="preserve">, </w:t>
      </w:r>
      <w:r>
        <w:rPr>
          <w:rFonts w:asciiTheme="majorHAnsi" w:hAnsiTheme="majorHAnsi"/>
        </w:rPr>
        <w:t>Special Education Administrator</w:t>
      </w:r>
    </w:p>
    <w:p w14:paraId="26EC03B8"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Tracy </w:t>
      </w:r>
      <w:proofErr w:type="spellStart"/>
      <w:r w:rsidRPr="0087645F">
        <w:rPr>
          <w:rFonts w:asciiTheme="majorHAnsi" w:hAnsiTheme="majorHAnsi"/>
        </w:rPr>
        <w:t>Callwood</w:t>
      </w:r>
      <w:proofErr w:type="spellEnd"/>
      <w:r w:rsidRPr="0087645F">
        <w:rPr>
          <w:rFonts w:asciiTheme="majorHAnsi" w:hAnsiTheme="majorHAnsi"/>
        </w:rPr>
        <w:t>, VIDE Human Resources</w:t>
      </w:r>
    </w:p>
    <w:p w14:paraId="4757644A"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Daphne Dawson, </w:t>
      </w:r>
      <w:r>
        <w:rPr>
          <w:rFonts w:asciiTheme="majorHAnsi" w:hAnsiTheme="majorHAnsi"/>
        </w:rPr>
        <w:t>Special Education Administrator</w:t>
      </w:r>
    </w:p>
    <w:p w14:paraId="7EAF386E" w14:textId="77777777" w:rsidR="00207AB0" w:rsidRPr="0087645F" w:rsidRDefault="00207AB0" w:rsidP="00207AB0">
      <w:pPr>
        <w:widowControl w:val="0"/>
        <w:autoSpaceDE w:val="0"/>
        <w:autoSpaceDN w:val="0"/>
        <w:adjustRightInd w:val="0"/>
        <w:rPr>
          <w:rFonts w:asciiTheme="majorHAnsi" w:hAnsiTheme="majorHAnsi"/>
        </w:rPr>
      </w:pPr>
      <w:r>
        <w:rPr>
          <w:rFonts w:asciiTheme="majorHAnsi" w:hAnsiTheme="majorHAnsi"/>
        </w:rPr>
        <w:t>Carver Farrow, EAA President, St. Thomas/St. John</w:t>
      </w:r>
    </w:p>
    <w:p w14:paraId="2314D417"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Debra Franklin-</w:t>
      </w:r>
      <w:proofErr w:type="spellStart"/>
      <w:r w:rsidRPr="0087645F">
        <w:rPr>
          <w:rFonts w:asciiTheme="majorHAnsi" w:hAnsiTheme="majorHAnsi"/>
        </w:rPr>
        <w:t>Meragh</w:t>
      </w:r>
      <w:proofErr w:type="spellEnd"/>
      <w:r w:rsidRPr="0087645F">
        <w:rPr>
          <w:rFonts w:asciiTheme="majorHAnsi" w:hAnsiTheme="majorHAnsi"/>
        </w:rPr>
        <w:t xml:space="preserve">, </w:t>
      </w:r>
      <w:r>
        <w:rPr>
          <w:rFonts w:asciiTheme="majorHAnsi" w:hAnsiTheme="majorHAnsi"/>
        </w:rPr>
        <w:t>Special Education Administrator</w:t>
      </w:r>
    </w:p>
    <w:p w14:paraId="71194135"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Oneida Granger, Special Education </w:t>
      </w:r>
      <w:r>
        <w:rPr>
          <w:rFonts w:asciiTheme="majorHAnsi" w:hAnsiTheme="majorHAnsi"/>
        </w:rPr>
        <w:t>Administrator</w:t>
      </w:r>
    </w:p>
    <w:p w14:paraId="70E779B3"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Ellen Lewis, </w:t>
      </w:r>
      <w:r>
        <w:rPr>
          <w:rFonts w:asciiTheme="majorHAnsi" w:hAnsiTheme="majorHAnsi"/>
        </w:rPr>
        <w:t>Special Education Administrator</w:t>
      </w:r>
    </w:p>
    <w:p w14:paraId="7B34B425"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Tanya Lockhart, </w:t>
      </w:r>
      <w:r>
        <w:rPr>
          <w:rFonts w:asciiTheme="majorHAnsi" w:hAnsiTheme="majorHAnsi"/>
        </w:rPr>
        <w:t>Special Education Administrator</w:t>
      </w:r>
    </w:p>
    <w:p w14:paraId="2FEFF3D7"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Yvette McMahon-Arnold, State Director, VIDE Curriculum and Instruction</w:t>
      </w:r>
    </w:p>
    <w:p w14:paraId="236A5773"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Maureen </w:t>
      </w:r>
      <w:proofErr w:type="spellStart"/>
      <w:r w:rsidRPr="0087645F">
        <w:rPr>
          <w:rFonts w:asciiTheme="majorHAnsi" w:hAnsiTheme="majorHAnsi"/>
        </w:rPr>
        <w:t>Moorehead</w:t>
      </w:r>
      <w:proofErr w:type="spellEnd"/>
      <w:r w:rsidRPr="0087645F">
        <w:rPr>
          <w:rFonts w:asciiTheme="majorHAnsi" w:hAnsiTheme="majorHAnsi"/>
        </w:rPr>
        <w:t xml:space="preserve">, </w:t>
      </w:r>
      <w:r>
        <w:rPr>
          <w:rFonts w:asciiTheme="majorHAnsi" w:hAnsiTheme="majorHAnsi"/>
        </w:rPr>
        <w:t>Special Education Administrator</w:t>
      </w:r>
    </w:p>
    <w:p w14:paraId="41A9902C"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Rosemarie </w:t>
      </w:r>
      <w:proofErr w:type="spellStart"/>
      <w:r w:rsidRPr="0087645F">
        <w:rPr>
          <w:rFonts w:asciiTheme="majorHAnsi" w:hAnsiTheme="majorHAnsi"/>
        </w:rPr>
        <w:t>Mullgrav</w:t>
      </w:r>
      <w:proofErr w:type="spellEnd"/>
      <w:r w:rsidRPr="0087645F">
        <w:rPr>
          <w:rFonts w:asciiTheme="majorHAnsi" w:hAnsiTheme="majorHAnsi"/>
        </w:rPr>
        <w:t xml:space="preserve">, Special Education </w:t>
      </w:r>
      <w:r>
        <w:rPr>
          <w:rFonts w:asciiTheme="majorHAnsi" w:hAnsiTheme="majorHAnsi"/>
        </w:rPr>
        <w:t>Administrator</w:t>
      </w:r>
    </w:p>
    <w:p w14:paraId="210CC712" w14:textId="77777777" w:rsidR="00207AB0" w:rsidRPr="0087645F" w:rsidRDefault="00207AB0" w:rsidP="00207AB0">
      <w:pPr>
        <w:widowControl w:val="0"/>
        <w:autoSpaceDE w:val="0"/>
        <w:autoSpaceDN w:val="0"/>
        <w:adjustRightInd w:val="0"/>
        <w:rPr>
          <w:rFonts w:asciiTheme="majorHAnsi" w:hAnsiTheme="majorHAnsi"/>
        </w:rPr>
      </w:pPr>
      <w:proofErr w:type="spellStart"/>
      <w:r w:rsidRPr="0087645F">
        <w:rPr>
          <w:rFonts w:asciiTheme="majorHAnsi" w:hAnsiTheme="majorHAnsi"/>
        </w:rPr>
        <w:lastRenderedPageBreak/>
        <w:t>Truvia</w:t>
      </w:r>
      <w:proofErr w:type="spellEnd"/>
      <w:r w:rsidRPr="0087645F">
        <w:rPr>
          <w:rFonts w:asciiTheme="majorHAnsi" w:hAnsiTheme="majorHAnsi"/>
        </w:rPr>
        <w:t xml:space="preserve"> </w:t>
      </w:r>
      <w:proofErr w:type="spellStart"/>
      <w:r w:rsidRPr="0087645F">
        <w:rPr>
          <w:rFonts w:asciiTheme="majorHAnsi" w:hAnsiTheme="majorHAnsi"/>
        </w:rPr>
        <w:t>Plaskett</w:t>
      </w:r>
      <w:proofErr w:type="spellEnd"/>
      <w:r w:rsidRPr="0087645F">
        <w:rPr>
          <w:rFonts w:asciiTheme="majorHAnsi" w:hAnsiTheme="majorHAnsi"/>
        </w:rPr>
        <w:t xml:space="preserve">, </w:t>
      </w:r>
      <w:r>
        <w:rPr>
          <w:rFonts w:asciiTheme="majorHAnsi" w:hAnsiTheme="majorHAnsi"/>
        </w:rPr>
        <w:t>Special Education Administrator</w:t>
      </w:r>
    </w:p>
    <w:p w14:paraId="023DC447" w14:textId="77777777" w:rsidR="00207AB0" w:rsidRPr="0087645F" w:rsidRDefault="00207AB0" w:rsidP="00207AB0">
      <w:pPr>
        <w:widowControl w:val="0"/>
        <w:autoSpaceDE w:val="0"/>
        <w:autoSpaceDN w:val="0"/>
        <w:adjustRightInd w:val="0"/>
        <w:rPr>
          <w:rFonts w:asciiTheme="majorHAnsi" w:hAnsiTheme="majorHAnsi"/>
        </w:rPr>
      </w:pPr>
      <w:proofErr w:type="spellStart"/>
      <w:r w:rsidRPr="0087645F">
        <w:rPr>
          <w:rFonts w:asciiTheme="majorHAnsi" w:hAnsiTheme="majorHAnsi"/>
        </w:rPr>
        <w:t>Kandiss</w:t>
      </w:r>
      <w:proofErr w:type="spellEnd"/>
      <w:r w:rsidRPr="0087645F">
        <w:rPr>
          <w:rFonts w:asciiTheme="majorHAnsi" w:hAnsiTheme="majorHAnsi"/>
        </w:rPr>
        <w:t xml:space="preserve"> Samuel, Special Education </w:t>
      </w:r>
      <w:r>
        <w:rPr>
          <w:rFonts w:asciiTheme="majorHAnsi" w:hAnsiTheme="majorHAnsi"/>
        </w:rPr>
        <w:t>Administrator</w:t>
      </w:r>
    </w:p>
    <w:p w14:paraId="169F76E4" w14:textId="77777777" w:rsidR="00207AB0" w:rsidRPr="0087645F" w:rsidRDefault="00207AB0" w:rsidP="00207AB0">
      <w:pPr>
        <w:widowControl w:val="0"/>
        <w:autoSpaceDE w:val="0"/>
        <w:autoSpaceDN w:val="0"/>
        <w:adjustRightInd w:val="0"/>
        <w:rPr>
          <w:rFonts w:asciiTheme="majorHAnsi" w:hAnsiTheme="majorHAnsi"/>
        </w:rPr>
      </w:pPr>
      <w:r w:rsidRPr="0087645F">
        <w:rPr>
          <w:rFonts w:asciiTheme="majorHAnsi" w:hAnsiTheme="majorHAnsi"/>
        </w:rPr>
        <w:t xml:space="preserve">Sheryl </w:t>
      </w:r>
      <w:proofErr w:type="spellStart"/>
      <w:r w:rsidRPr="0087645F">
        <w:rPr>
          <w:rFonts w:asciiTheme="majorHAnsi" w:hAnsiTheme="majorHAnsi"/>
        </w:rPr>
        <w:t>Serano</w:t>
      </w:r>
      <w:proofErr w:type="spellEnd"/>
      <w:r w:rsidRPr="0087645F">
        <w:rPr>
          <w:rFonts w:asciiTheme="majorHAnsi" w:hAnsiTheme="majorHAnsi"/>
        </w:rPr>
        <w:t>-Griffith, District Director</w:t>
      </w:r>
      <w:r>
        <w:rPr>
          <w:rFonts w:asciiTheme="majorHAnsi" w:hAnsiTheme="majorHAnsi"/>
        </w:rPr>
        <w:t xml:space="preserve"> of Special Education</w:t>
      </w:r>
    </w:p>
    <w:p w14:paraId="7EA0CAEA" w14:textId="77777777" w:rsidR="00207AB0" w:rsidRDefault="00207AB0" w:rsidP="00207AB0">
      <w:pPr>
        <w:widowControl w:val="0"/>
        <w:autoSpaceDE w:val="0"/>
        <w:autoSpaceDN w:val="0"/>
        <w:adjustRightInd w:val="0"/>
        <w:rPr>
          <w:rFonts w:asciiTheme="majorHAnsi" w:hAnsiTheme="majorHAnsi"/>
        </w:rPr>
      </w:pPr>
      <w:r>
        <w:rPr>
          <w:rFonts w:asciiTheme="majorHAnsi" w:hAnsiTheme="majorHAnsi"/>
        </w:rPr>
        <w:t xml:space="preserve">Rosa White-Cromwell, EAA President, </w:t>
      </w:r>
      <w:r w:rsidRPr="0087645F">
        <w:rPr>
          <w:rFonts w:asciiTheme="majorHAnsi" w:hAnsiTheme="majorHAnsi"/>
        </w:rPr>
        <w:t>S</w:t>
      </w:r>
      <w:r>
        <w:rPr>
          <w:rFonts w:asciiTheme="majorHAnsi" w:hAnsiTheme="majorHAnsi"/>
        </w:rPr>
        <w:t>t. Croix</w:t>
      </w:r>
    </w:p>
    <w:p w14:paraId="79956BCA" w14:textId="77777777" w:rsidR="00207AB0" w:rsidRDefault="00207AB0" w:rsidP="00207AB0">
      <w:pPr>
        <w:widowControl w:val="0"/>
        <w:autoSpaceDE w:val="0"/>
        <w:autoSpaceDN w:val="0"/>
        <w:adjustRightInd w:val="0"/>
        <w:rPr>
          <w:rFonts w:asciiTheme="majorHAnsi" w:hAnsiTheme="majorHAnsi" w:cs="Calibri"/>
        </w:rPr>
      </w:pPr>
    </w:p>
    <w:p w14:paraId="74551D17" w14:textId="7672F931" w:rsidR="00207AB0" w:rsidRPr="008935DA" w:rsidRDefault="00207AB0" w:rsidP="00207AB0">
      <w:pPr>
        <w:widowControl w:val="0"/>
        <w:autoSpaceDE w:val="0"/>
        <w:autoSpaceDN w:val="0"/>
        <w:adjustRightInd w:val="0"/>
        <w:rPr>
          <w:rFonts w:asciiTheme="majorHAnsi" w:hAnsiTheme="majorHAnsi"/>
        </w:rPr>
      </w:pPr>
      <w:r>
        <w:rPr>
          <w:rFonts w:asciiTheme="majorHAnsi" w:hAnsiTheme="majorHAnsi" w:cs="Calibri"/>
        </w:rPr>
        <w:t>Special e</w:t>
      </w:r>
      <w:r w:rsidRPr="0087645F">
        <w:rPr>
          <w:rFonts w:asciiTheme="majorHAnsi" w:hAnsiTheme="majorHAnsi" w:cs="Calibri"/>
        </w:rPr>
        <w:t>ducation</w:t>
      </w:r>
      <w:r>
        <w:rPr>
          <w:rFonts w:asciiTheme="majorHAnsi" w:hAnsiTheme="majorHAnsi" w:cs="Calibri"/>
        </w:rPr>
        <w:t xml:space="preserve"> a</w:t>
      </w:r>
      <w:r w:rsidRPr="0087645F">
        <w:rPr>
          <w:rFonts w:asciiTheme="majorHAnsi" w:hAnsiTheme="majorHAnsi" w:cs="Calibri"/>
        </w:rPr>
        <w:t xml:space="preserve">dministrators oversee and ensure the implementation of federal, territory, and district policies and regulations and programs that effect students with disabilities. Although SPED administrators do not provide direct service to students, their work builds district and school-level capacity and </w:t>
      </w:r>
      <w:r>
        <w:rPr>
          <w:rFonts w:asciiTheme="majorHAnsi" w:hAnsiTheme="majorHAnsi" w:cs="Calibri"/>
        </w:rPr>
        <w:t xml:space="preserve">supports an inclusive </w:t>
      </w:r>
      <w:r w:rsidRPr="0087645F">
        <w:rPr>
          <w:rFonts w:asciiTheme="majorHAnsi" w:hAnsiTheme="majorHAnsi" w:cs="Calibri"/>
        </w:rPr>
        <w:t>culture. In the U.S. Virgin Islands, a special education administrator is a district-based supervisor or coordinator who is employed within the Office of the Insular Superintendent, Division of Curriculum and Instruction, and whose roles and responsibilities include support to the district and its schools in areas of leadership, curriculum</w:t>
      </w:r>
      <w:r>
        <w:rPr>
          <w:rFonts w:asciiTheme="majorHAnsi" w:hAnsiTheme="majorHAnsi" w:cs="Calibri"/>
        </w:rPr>
        <w:t>,</w:t>
      </w:r>
      <w:r w:rsidRPr="0087645F">
        <w:rPr>
          <w:rFonts w:asciiTheme="majorHAnsi" w:hAnsiTheme="majorHAnsi" w:cs="Calibri"/>
        </w:rPr>
        <w:t xml:space="preserve"> and instruction for students with disabilities, program and IEP management, and professional development. </w:t>
      </w:r>
    </w:p>
    <w:p w14:paraId="0049ED2D" w14:textId="77777777" w:rsidR="00207AB0" w:rsidRDefault="00207AB0" w:rsidP="00207AB0">
      <w:pPr>
        <w:widowControl w:val="0"/>
        <w:autoSpaceDE w:val="0"/>
        <w:autoSpaceDN w:val="0"/>
        <w:adjustRightInd w:val="0"/>
        <w:rPr>
          <w:rFonts w:asciiTheme="majorHAnsi" w:hAnsiTheme="majorHAnsi" w:cs="Calibri"/>
        </w:rPr>
      </w:pPr>
    </w:p>
    <w:p w14:paraId="2F1C8787" w14:textId="77777777" w:rsidR="00207AB0" w:rsidRPr="007F5AAA" w:rsidRDefault="00207AB0" w:rsidP="00207AB0">
      <w:pPr>
        <w:widowControl w:val="0"/>
        <w:autoSpaceDE w:val="0"/>
        <w:autoSpaceDN w:val="0"/>
        <w:adjustRightInd w:val="0"/>
        <w:spacing w:after="240"/>
        <w:rPr>
          <w:rFonts w:asciiTheme="majorHAnsi" w:hAnsiTheme="majorHAnsi" w:cs="Times"/>
        </w:rPr>
      </w:pPr>
      <w:r>
        <w:rPr>
          <w:rFonts w:asciiTheme="majorHAnsi" w:hAnsiTheme="majorHAnsi" w:cs="Calibri"/>
        </w:rPr>
        <w:t>Special e</w:t>
      </w:r>
      <w:r w:rsidRPr="007F5AAA">
        <w:rPr>
          <w:rFonts w:asciiTheme="majorHAnsi" w:hAnsiTheme="majorHAnsi" w:cs="Calibri"/>
        </w:rPr>
        <w:t xml:space="preserve">ducation </w:t>
      </w:r>
      <w:r>
        <w:rPr>
          <w:rFonts w:asciiTheme="majorHAnsi" w:hAnsiTheme="majorHAnsi" w:cs="Calibri"/>
        </w:rPr>
        <w:t>a</w:t>
      </w:r>
      <w:r w:rsidRPr="007F5AAA">
        <w:rPr>
          <w:rFonts w:asciiTheme="majorHAnsi" w:hAnsiTheme="majorHAnsi" w:cs="Calibri"/>
        </w:rPr>
        <w:t xml:space="preserve">dministrator evaluation is an important part of the VIDE Employee Effectiveness System (EES). No matter how many years an administrator has served in the profession, evaluation provides evidence and feedback regarding strengths and challenges, which encourage growth in professional practice. Evaluation is a systematic, annual assessment. The VIDE Special Education Administrator evaluation process includes the following components: </w:t>
      </w:r>
    </w:p>
    <w:p w14:paraId="74881803" w14:textId="77777777" w:rsidR="00207AB0" w:rsidRPr="007F5AAA" w:rsidRDefault="00207AB0" w:rsidP="00207AB0">
      <w:pPr>
        <w:pStyle w:val="ListParagraph"/>
        <w:widowControl w:val="0"/>
        <w:numPr>
          <w:ilvl w:val="0"/>
          <w:numId w:val="1"/>
        </w:numPr>
        <w:tabs>
          <w:tab w:val="left" w:pos="940"/>
          <w:tab w:val="left" w:pos="1440"/>
        </w:tabs>
        <w:autoSpaceDE w:val="0"/>
        <w:autoSpaceDN w:val="0"/>
        <w:adjustRightInd w:val="0"/>
        <w:spacing w:after="240"/>
        <w:jc w:val="both"/>
        <w:rPr>
          <w:rFonts w:asciiTheme="majorHAnsi" w:hAnsiTheme="majorHAnsi" w:cs="Times"/>
        </w:rPr>
      </w:pPr>
      <w:r w:rsidRPr="007F5AAA">
        <w:rPr>
          <w:rFonts w:asciiTheme="majorHAnsi" w:hAnsiTheme="majorHAnsi" w:cs="Calibri"/>
        </w:rPr>
        <w:t xml:space="preserve">A Framework </w:t>
      </w:r>
      <w:r>
        <w:rPr>
          <w:rFonts w:asciiTheme="majorHAnsi" w:hAnsiTheme="majorHAnsi" w:cs="Calibri"/>
        </w:rPr>
        <w:t>that</w:t>
      </w:r>
      <w:r w:rsidRPr="007F5AAA">
        <w:rPr>
          <w:rFonts w:asciiTheme="majorHAnsi" w:hAnsiTheme="majorHAnsi" w:cs="Calibri"/>
        </w:rPr>
        <w:t xml:space="preserve"> details performance levels for essential practices </w:t>
      </w:r>
    </w:p>
    <w:p w14:paraId="240E2EBE" w14:textId="77777777" w:rsidR="00207AB0" w:rsidRPr="007F5AAA" w:rsidRDefault="00207AB0" w:rsidP="00207AB0">
      <w:pPr>
        <w:pStyle w:val="ListParagraph"/>
        <w:widowControl w:val="0"/>
        <w:numPr>
          <w:ilvl w:val="0"/>
          <w:numId w:val="1"/>
        </w:numPr>
        <w:tabs>
          <w:tab w:val="left" w:pos="940"/>
          <w:tab w:val="left" w:pos="1440"/>
        </w:tabs>
        <w:autoSpaceDE w:val="0"/>
        <w:autoSpaceDN w:val="0"/>
        <w:adjustRightInd w:val="0"/>
        <w:spacing w:after="240"/>
        <w:jc w:val="both"/>
        <w:rPr>
          <w:rFonts w:asciiTheme="majorHAnsi" w:hAnsiTheme="majorHAnsi" w:cs="Times"/>
        </w:rPr>
      </w:pPr>
      <w:r w:rsidRPr="007F5AAA">
        <w:rPr>
          <w:rFonts w:asciiTheme="majorHAnsi" w:hAnsiTheme="majorHAnsi" w:cs="Calibri"/>
        </w:rPr>
        <w:t xml:space="preserve">Measures </w:t>
      </w:r>
      <w:r>
        <w:rPr>
          <w:rFonts w:asciiTheme="majorHAnsi" w:hAnsiTheme="majorHAnsi" w:cs="Calibri"/>
        </w:rPr>
        <w:t>that</w:t>
      </w:r>
      <w:r w:rsidRPr="007F5AAA">
        <w:rPr>
          <w:rFonts w:asciiTheme="majorHAnsi" w:hAnsiTheme="majorHAnsi" w:cs="Calibri"/>
        </w:rPr>
        <w:t xml:space="preserve"> </w:t>
      </w:r>
      <w:r>
        <w:rPr>
          <w:rFonts w:asciiTheme="majorHAnsi" w:hAnsiTheme="majorHAnsi" w:cs="Calibri"/>
        </w:rPr>
        <w:t>require</w:t>
      </w:r>
      <w:r w:rsidRPr="007F5AAA">
        <w:rPr>
          <w:rFonts w:asciiTheme="majorHAnsi" w:hAnsiTheme="majorHAnsi" w:cs="Calibri"/>
        </w:rPr>
        <w:t xml:space="preserve"> evidence o</w:t>
      </w:r>
      <w:r>
        <w:rPr>
          <w:rFonts w:asciiTheme="majorHAnsi" w:hAnsiTheme="majorHAnsi" w:cs="Calibri"/>
        </w:rPr>
        <w:t>f</w:t>
      </w:r>
      <w:r w:rsidRPr="007F5AAA">
        <w:rPr>
          <w:rFonts w:asciiTheme="majorHAnsi" w:hAnsiTheme="majorHAnsi" w:cs="Calibri"/>
        </w:rPr>
        <w:t xml:space="preserve"> levels of practice </w:t>
      </w:r>
    </w:p>
    <w:p w14:paraId="4F23E80B" w14:textId="77777777" w:rsidR="00207AB0" w:rsidRPr="007F5AAA" w:rsidRDefault="00207AB0" w:rsidP="00207AB0">
      <w:pPr>
        <w:pStyle w:val="ListParagraph"/>
        <w:widowControl w:val="0"/>
        <w:numPr>
          <w:ilvl w:val="0"/>
          <w:numId w:val="1"/>
        </w:numPr>
        <w:tabs>
          <w:tab w:val="left" w:pos="940"/>
          <w:tab w:val="left" w:pos="1440"/>
        </w:tabs>
        <w:autoSpaceDE w:val="0"/>
        <w:autoSpaceDN w:val="0"/>
        <w:adjustRightInd w:val="0"/>
        <w:spacing w:after="240"/>
        <w:jc w:val="both"/>
        <w:rPr>
          <w:rFonts w:asciiTheme="majorHAnsi" w:hAnsiTheme="majorHAnsi" w:cs="Times"/>
        </w:rPr>
      </w:pPr>
      <w:r w:rsidRPr="007F5AAA">
        <w:rPr>
          <w:rFonts w:asciiTheme="majorHAnsi" w:hAnsiTheme="majorHAnsi" w:cs="Calibri"/>
        </w:rPr>
        <w:t xml:space="preserve">Procedures that ensure evaluations are thorough and fair </w:t>
      </w:r>
    </w:p>
    <w:p w14:paraId="2F89D09A" w14:textId="77777777" w:rsidR="00207AB0" w:rsidRPr="0087645F" w:rsidRDefault="00207AB0" w:rsidP="00207AB0">
      <w:pPr>
        <w:spacing w:after="240"/>
        <w:rPr>
          <w:rFonts w:asciiTheme="majorHAnsi" w:hAnsiTheme="majorHAnsi"/>
        </w:rPr>
      </w:pPr>
      <w:r w:rsidRPr="0087645F">
        <w:rPr>
          <w:rFonts w:asciiTheme="majorHAnsi" w:hAnsiTheme="majorHAnsi" w:cs="Calibri"/>
        </w:rPr>
        <w:t xml:space="preserve">This document, the </w:t>
      </w:r>
      <w:r w:rsidRPr="0087645F">
        <w:rPr>
          <w:rFonts w:asciiTheme="majorHAnsi" w:hAnsiTheme="majorHAnsi"/>
          <w:b/>
          <w:i/>
        </w:rPr>
        <w:t>U.S.</w:t>
      </w:r>
      <w:r w:rsidRPr="0087645F">
        <w:rPr>
          <w:rFonts w:asciiTheme="majorHAnsi" w:hAnsiTheme="majorHAnsi"/>
          <w:b/>
        </w:rPr>
        <w:t xml:space="preserve"> </w:t>
      </w:r>
      <w:r w:rsidRPr="0087645F">
        <w:rPr>
          <w:rFonts w:asciiTheme="majorHAnsi" w:hAnsiTheme="majorHAnsi"/>
          <w:b/>
          <w:i/>
        </w:rPr>
        <w:t xml:space="preserve">Virgin Islands </w:t>
      </w:r>
      <w:r>
        <w:rPr>
          <w:rFonts w:asciiTheme="majorHAnsi" w:hAnsiTheme="majorHAnsi"/>
          <w:b/>
          <w:i/>
        </w:rPr>
        <w:t>Special Education Administrator</w:t>
      </w:r>
      <w:r w:rsidRPr="0087645F">
        <w:rPr>
          <w:rFonts w:asciiTheme="majorHAnsi" w:hAnsiTheme="majorHAnsi"/>
          <w:b/>
          <w:i/>
        </w:rPr>
        <w:t xml:space="preserve"> Evaluation</w:t>
      </w:r>
      <w:r w:rsidRPr="0087645F" w:rsidDel="00766BB5">
        <w:rPr>
          <w:rFonts w:asciiTheme="majorHAnsi" w:hAnsiTheme="majorHAnsi"/>
          <w:b/>
          <w:i/>
        </w:rPr>
        <w:t xml:space="preserve"> </w:t>
      </w:r>
      <w:r w:rsidRPr="0087645F">
        <w:rPr>
          <w:rFonts w:asciiTheme="majorHAnsi" w:hAnsiTheme="majorHAnsi"/>
          <w:b/>
          <w:i/>
        </w:rPr>
        <w:t>Guidebook</w:t>
      </w:r>
      <w:r w:rsidRPr="005E1032">
        <w:rPr>
          <w:rFonts w:asciiTheme="majorHAnsi" w:hAnsiTheme="majorHAnsi"/>
        </w:rPr>
        <w:t>,</w:t>
      </w:r>
      <w:r w:rsidRPr="0087645F">
        <w:rPr>
          <w:rFonts w:asciiTheme="majorHAnsi" w:hAnsiTheme="majorHAnsi" w:cs="Calibri"/>
        </w:rPr>
        <w:t xml:space="preserve"> describes the evaluation process. </w:t>
      </w:r>
      <w:r w:rsidRPr="0087645F">
        <w:rPr>
          <w:rFonts w:asciiTheme="majorHAnsi" w:hAnsiTheme="majorHAnsi"/>
        </w:rPr>
        <w:t xml:space="preserve">The procedures are designed to foster collaboration, trust, and conversation about the practices of </w:t>
      </w:r>
      <w:r>
        <w:rPr>
          <w:rFonts w:asciiTheme="majorHAnsi" w:hAnsiTheme="majorHAnsi"/>
        </w:rPr>
        <w:t>SPED</w:t>
      </w:r>
      <w:r w:rsidRPr="0087645F">
        <w:rPr>
          <w:rFonts w:asciiTheme="majorHAnsi" w:hAnsiTheme="majorHAnsi"/>
        </w:rPr>
        <w:t xml:space="preserve"> administrators, while maintaining a sense of accountability. The guidebook answers the following questions:</w:t>
      </w:r>
    </w:p>
    <w:p w14:paraId="55147F48" w14:textId="482FCC73" w:rsidR="00207AB0" w:rsidRPr="0087645F" w:rsidRDefault="00207AB0" w:rsidP="00207AB0">
      <w:pPr>
        <w:pStyle w:val="Bullet1"/>
        <w:spacing w:before="0" w:after="0"/>
        <w:rPr>
          <w:rFonts w:asciiTheme="majorHAnsi" w:hAnsiTheme="majorHAnsi"/>
        </w:rPr>
      </w:pPr>
      <w:r w:rsidRPr="0087645F">
        <w:rPr>
          <w:rFonts w:asciiTheme="majorHAnsi" w:hAnsiTheme="majorHAnsi"/>
        </w:rPr>
        <w:t xml:space="preserve">How will the practice of </w:t>
      </w:r>
      <w:r>
        <w:rPr>
          <w:rFonts w:asciiTheme="majorHAnsi" w:hAnsiTheme="majorHAnsi" w:cs="Calibri"/>
        </w:rPr>
        <w:t>special education administrator</w:t>
      </w:r>
      <w:r w:rsidR="00BC2CF9">
        <w:rPr>
          <w:rFonts w:asciiTheme="majorHAnsi" w:hAnsiTheme="majorHAnsi" w:cs="Calibri"/>
        </w:rPr>
        <w:t>s</w:t>
      </w:r>
      <w:r w:rsidRPr="0087645F">
        <w:rPr>
          <w:rFonts w:asciiTheme="majorHAnsi" w:hAnsiTheme="majorHAnsi"/>
        </w:rPr>
        <w:t xml:space="preserve"> be evaluated?</w:t>
      </w:r>
    </w:p>
    <w:p w14:paraId="0E63D71C" w14:textId="77777777" w:rsidR="00207AB0" w:rsidRPr="0087645F" w:rsidRDefault="00207AB0" w:rsidP="00207AB0">
      <w:pPr>
        <w:pStyle w:val="Bullet1"/>
        <w:spacing w:before="0" w:after="0"/>
        <w:rPr>
          <w:rFonts w:asciiTheme="majorHAnsi" w:hAnsiTheme="majorHAnsi"/>
        </w:rPr>
      </w:pPr>
      <w:r w:rsidRPr="0087645F">
        <w:rPr>
          <w:rFonts w:asciiTheme="majorHAnsi" w:hAnsiTheme="majorHAnsi"/>
        </w:rPr>
        <w:t>When will the evaluation take place?</w:t>
      </w:r>
    </w:p>
    <w:p w14:paraId="273FFA81" w14:textId="77777777" w:rsidR="00207AB0" w:rsidRPr="0087645F" w:rsidRDefault="00207AB0" w:rsidP="00207AB0">
      <w:pPr>
        <w:pStyle w:val="Bullet1"/>
        <w:spacing w:before="0" w:after="0"/>
        <w:rPr>
          <w:rFonts w:asciiTheme="majorHAnsi" w:hAnsiTheme="majorHAnsi"/>
        </w:rPr>
      </w:pPr>
      <w:r w:rsidRPr="0087645F">
        <w:rPr>
          <w:rFonts w:asciiTheme="majorHAnsi" w:hAnsiTheme="majorHAnsi"/>
        </w:rPr>
        <w:t>How much time will the evaluation</w:t>
      </w:r>
      <w:r>
        <w:rPr>
          <w:rFonts w:asciiTheme="majorHAnsi" w:hAnsiTheme="majorHAnsi"/>
        </w:rPr>
        <w:t xml:space="preserve"> process</w:t>
      </w:r>
      <w:r w:rsidRPr="0087645F">
        <w:rPr>
          <w:rFonts w:asciiTheme="majorHAnsi" w:hAnsiTheme="majorHAnsi"/>
        </w:rPr>
        <w:t xml:space="preserve"> require? </w:t>
      </w:r>
    </w:p>
    <w:p w14:paraId="5C79FC94" w14:textId="205B884C" w:rsidR="00207AB0" w:rsidRPr="0087645F" w:rsidRDefault="00207AB0" w:rsidP="00207AB0">
      <w:pPr>
        <w:pStyle w:val="Bullet1"/>
        <w:spacing w:before="0" w:after="0"/>
        <w:rPr>
          <w:rFonts w:asciiTheme="majorHAnsi" w:hAnsiTheme="majorHAnsi"/>
        </w:rPr>
      </w:pPr>
      <w:r w:rsidRPr="0087645F">
        <w:rPr>
          <w:rFonts w:asciiTheme="majorHAnsi" w:hAnsiTheme="majorHAnsi"/>
        </w:rPr>
        <w:t xml:space="preserve">What are the responsibilities of </w:t>
      </w:r>
      <w:r>
        <w:rPr>
          <w:rFonts w:asciiTheme="majorHAnsi" w:hAnsiTheme="majorHAnsi" w:cs="Calibri"/>
        </w:rPr>
        <w:t>special education administrator</w:t>
      </w:r>
      <w:r w:rsidR="00BC2CF9">
        <w:rPr>
          <w:rFonts w:asciiTheme="majorHAnsi" w:hAnsiTheme="majorHAnsi" w:cs="Calibri"/>
        </w:rPr>
        <w:t>s</w:t>
      </w:r>
      <w:r w:rsidRPr="0087645F">
        <w:rPr>
          <w:rFonts w:asciiTheme="majorHAnsi" w:hAnsiTheme="majorHAnsi"/>
        </w:rPr>
        <w:t xml:space="preserve"> in the evaluation process?</w:t>
      </w:r>
    </w:p>
    <w:p w14:paraId="4EDBB22D" w14:textId="77777777" w:rsidR="00207AB0" w:rsidRPr="0087645F" w:rsidRDefault="00207AB0" w:rsidP="00207AB0">
      <w:pPr>
        <w:pStyle w:val="Bullet1"/>
        <w:spacing w:before="0" w:after="0"/>
        <w:rPr>
          <w:rFonts w:asciiTheme="majorHAnsi" w:hAnsiTheme="majorHAnsi"/>
        </w:rPr>
      </w:pPr>
      <w:r w:rsidRPr="0087645F">
        <w:rPr>
          <w:rFonts w:asciiTheme="majorHAnsi" w:hAnsiTheme="majorHAnsi"/>
        </w:rPr>
        <w:t xml:space="preserve">What standards will be used to evaluate practice? </w:t>
      </w:r>
    </w:p>
    <w:p w14:paraId="5D4F3E37" w14:textId="77777777" w:rsidR="00207AB0" w:rsidRPr="0087645F" w:rsidRDefault="00207AB0" w:rsidP="00207AB0">
      <w:pPr>
        <w:pStyle w:val="Bullet1"/>
        <w:spacing w:before="0" w:after="0"/>
        <w:rPr>
          <w:rFonts w:asciiTheme="majorHAnsi" w:hAnsiTheme="majorHAnsi"/>
        </w:rPr>
      </w:pPr>
      <w:r w:rsidRPr="0087645F">
        <w:rPr>
          <w:rFonts w:asciiTheme="majorHAnsi" w:hAnsiTheme="majorHAnsi"/>
        </w:rPr>
        <w:t xml:space="preserve">What measures will be used? </w:t>
      </w:r>
    </w:p>
    <w:p w14:paraId="4412A3F7" w14:textId="77777777" w:rsidR="00207AB0" w:rsidRDefault="00207AB0" w:rsidP="00207AB0">
      <w:pPr>
        <w:pStyle w:val="Bullet1"/>
        <w:spacing w:before="0" w:after="0"/>
        <w:rPr>
          <w:rFonts w:asciiTheme="majorHAnsi" w:hAnsiTheme="majorHAnsi"/>
        </w:rPr>
      </w:pPr>
      <w:r w:rsidRPr="0087645F">
        <w:rPr>
          <w:rFonts w:asciiTheme="majorHAnsi" w:hAnsiTheme="majorHAnsi"/>
        </w:rPr>
        <w:t>What happens after the evaluation process has been completed?</w:t>
      </w:r>
    </w:p>
    <w:p w14:paraId="1A29085C" w14:textId="77777777" w:rsidR="00207AB0" w:rsidRPr="0087645F" w:rsidRDefault="00207AB0" w:rsidP="00207AB0">
      <w:pPr>
        <w:pStyle w:val="Bullet1"/>
        <w:numPr>
          <w:ilvl w:val="0"/>
          <w:numId w:val="0"/>
        </w:numPr>
        <w:spacing w:before="0" w:after="0"/>
        <w:ind w:left="720"/>
        <w:rPr>
          <w:rFonts w:asciiTheme="majorHAnsi" w:hAnsiTheme="majorHAnsi"/>
        </w:rPr>
      </w:pPr>
    </w:p>
    <w:p w14:paraId="33326BCB" w14:textId="7D5194B1" w:rsidR="00207AB0" w:rsidRPr="0087645F" w:rsidRDefault="00207AB0" w:rsidP="00207AB0">
      <w:pPr>
        <w:pStyle w:val="numberedlist"/>
        <w:numPr>
          <w:ilvl w:val="0"/>
          <w:numId w:val="0"/>
        </w:numPr>
        <w:spacing w:before="0"/>
        <w:rPr>
          <w:rFonts w:asciiTheme="majorHAnsi" w:hAnsiTheme="majorHAnsi"/>
        </w:rPr>
      </w:pPr>
      <w:r w:rsidRPr="0087645F">
        <w:rPr>
          <w:rFonts w:asciiTheme="majorHAnsi" w:hAnsiTheme="majorHAnsi"/>
          <w:b/>
        </w:rPr>
        <w:t xml:space="preserve">The SPED administrator evaluation process will be piloted during the </w:t>
      </w:r>
      <w:r w:rsidRPr="004C0E24">
        <w:rPr>
          <w:rFonts w:asciiTheme="majorHAnsi" w:hAnsiTheme="majorHAnsi"/>
          <w:b/>
          <w:highlight w:val="yellow"/>
        </w:rPr>
        <w:t>201</w:t>
      </w:r>
      <w:r w:rsidR="004C0E24">
        <w:rPr>
          <w:rFonts w:asciiTheme="majorHAnsi" w:hAnsiTheme="majorHAnsi"/>
          <w:b/>
          <w:highlight w:val="yellow"/>
        </w:rPr>
        <w:t>8</w:t>
      </w:r>
      <w:r w:rsidRPr="004C0E24">
        <w:rPr>
          <w:rFonts w:asciiTheme="majorHAnsi" w:hAnsiTheme="majorHAnsi"/>
          <w:b/>
          <w:highlight w:val="yellow"/>
        </w:rPr>
        <w:t>-201</w:t>
      </w:r>
      <w:r w:rsidR="004C0E24">
        <w:rPr>
          <w:rFonts w:asciiTheme="majorHAnsi" w:hAnsiTheme="majorHAnsi"/>
          <w:b/>
          <w:highlight w:val="yellow"/>
        </w:rPr>
        <w:t>9</w:t>
      </w:r>
      <w:r w:rsidRPr="0087645F">
        <w:rPr>
          <w:rFonts w:asciiTheme="majorHAnsi" w:hAnsiTheme="majorHAnsi"/>
          <w:b/>
        </w:rPr>
        <w:t xml:space="preserve"> school year</w:t>
      </w:r>
      <w:r w:rsidRPr="0087645F">
        <w:rPr>
          <w:rFonts w:asciiTheme="majorHAnsi" w:hAnsiTheme="majorHAnsi"/>
        </w:rPr>
        <w:t>. At the end of the pilot year, VIDE will conduct surveys and focus groups. The data collected will be used by the Department to document successes and determine any adjustments that may need to be made to the process for the following year.</w:t>
      </w:r>
    </w:p>
    <w:p w14:paraId="23CBA167" w14:textId="3B9FDD00" w:rsidR="00207AB0" w:rsidRPr="0087645F" w:rsidRDefault="00207AB0" w:rsidP="00207AB0">
      <w:pPr>
        <w:pStyle w:val="numberedlist"/>
        <w:numPr>
          <w:ilvl w:val="0"/>
          <w:numId w:val="0"/>
        </w:numPr>
        <w:spacing w:before="0"/>
        <w:rPr>
          <w:rFonts w:asciiTheme="majorHAnsi" w:hAnsiTheme="majorHAnsi"/>
        </w:rPr>
      </w:pPr>
      <w:r w:rsidRPr="0087645F">
        <w:rPr>
          <w:rFonts w:asciiTheme="majorHAnsi" w:hAnsiTheme="majorHAnsi"/>
        </w:rPr>
        <w:lastRenderedPageBreak/>
        <w:t>The</w:t>
      </w:r>
      <w:r w:rsidR="00455D10">
        <w:rPr>
          <w:rFonts w:asciiTheme="majorHAnsi" w:hAnsiTheme="majorHAnsi"/>
        </w:rPr>
        <w:t xml:space="preserve"> EES</w:t>
      </w:r>
      <w:r w:rsidRPr="0087645F">
        <w:rPr>
          <w:rFonts w:asciiTheme="majorHAnsi" w:hAnsiTheme="majorHAnsi"/>
        </w:rPr>
        <w:t xml:space="preserve"> process is managed through TalentEd, the VIDE electronic performance management system. More information about TalentEd and the SPED administrator evaluation process, in</w:t>
      </w:r>
      <w:r>
        <w:rPr>
          <w:rFonts w:asciiTheme="majorHAnsi" w:hAnsiTheme="majorHAnsi"/>
        </w:rPr>
        <w:t>cluding resources such as this g</w:t>
      </w:r>
      <w:r w:rsidRPr="0087645F">
        <w:rPr>
          <w:rFonts w:asciiTheme="majorHAnsi" w:hAnsiTheme="majorHAnsi"/>
        </w:rPr>
        <w:t xml:space="preserve">uidebook and copies </w:t>
      </w:r>
      <w:r>
        <w:rPr>
          <w:rFonts w:asciiTheme="majorHAnsi" w:hAnsiTheme="majorHAnsi"/>
        </w:rPr>
        <w:t>of the forms discussed in this g</w:t>
      </w:r>
      <w:r w:rsidRPr="0087645F">
        <w:rPr>
          <w:rFonts w:asciiTheme="majorHAnsi" w:hAnsiTheme="majorHAnsi"/>
        </w:rPr>
        <w:t>uidebook, can be accessed on the Special Educat</w:t>
      </w:r>
      <w:r w:rsidR="00455D10">
        <w:rPr>
          <w:rFonts w:asciiTheme="majorHAnsi" w:hAnsiTheme="majorHAnsi"/>
        </w:rPr>
        <w:t xml:space="preserve">ion Administrator page of the </w:t>
      </w:r>
      <w:hyperlink r:id="rId9" w:history="1">
        <w:r w:rsidR="00AB722D">
          <w:rPr>
            <w:rStyle w:val="Hyperlink"/>
            <w:rFonts w:asciiTheme="majorHAnsi" w:eastAsiaTheme="minorHAnsi" w:hAnsiTheme="majorHAnsi"/>
          </w:rPr>
          <w:t>EES Portal</w:t>
        </w:r>
      </w:hyperlink>
      <w:r w:rsidR="00BC2CF9">
        <w:rPr>
          <w:rFonts w:asciiTheme="majorHAnsi" w:hAnsiTheme="majorHAnsi"/>
        </w:rPr>
        <w:t>. Additional q</w:t>
      </w:r>
      <w:r>
        <w:rPr>
          <w:rFonts w:asciiTheme="majorHAnsi" w:hAnsiTheme="majorHAnsi"/>
        </w:rPr>
        <w:t>uestions may</w:t>
      </w:r>
      <w:r w:rsidRPr="0087645F">
        <w:rPr>
          <w:rFonts w:asciiTheme="majorHAnsi" w:hAnsiTheme="majorHAnsi"/>
        </w:rPr>
        <w:t xml:space="preserve"> be </w:t>
      </w:r>
      <w:r>
        <w:rPr>
          <w:rFonts w:asciiTheme="majorHAnsi" w:hAnsiTheme="majorHAnsi"/>
        </w:rPr>
        <w:t>directed</w:t>
      </w:r>
      <w:r w:rsidRPr="0087645F">
        <w:rPr>
          <w:rFonts w:asciiTheme="majorHAnsi" w:hAnsiTheme="majorHAnsi"/>
        </w:rPr>
        <w:t xml:space="preserve"> to the </w:t>
      </w:r>
      <w:r>
        <w:rPr>
          <w:rFonts w:asciiTheme="majorHAnsi" w:hAnsiTheme="majorHAnsi"/>
        </w:rPr>
        <w:t xml:space="preserve">EES Program Manager in </w:t>
      </w:r>
      <w:r w:rsidR="00455D10">
        <w:rPr>
          <w:rFonts w:asciiTheme="majorHAnsi" w:hAnsiTheme="majorHAnsi"/>
        </w:rPr>
        <w:t>St. Thomas/St. John or St. Croix</w:t>
      </w:r>
      <w:r>
        <w:rPr>
          <w:rFonts w:asciiTheme="majorHAnsi" w:hAnsiTheme="majorHAnsi"/>
        </w:rPr>
        <w:t xml:space="preserve"> district office.</w:t>
      </w:r>
    </w:p>
    <w:p w14:paraId="55FBB6BF" w14:textId="77777777" w:rsidR="00207AB0" w:rsidRPr="000E0614" w:rsidRDefault="00207AB0" w:rsidP="00207AB0">
      <w:pPr>
        <w:pStyle w:val="Heading1"/>
        <w:spacing w:after="240"/>
        <w:rPr>
          <w:b/>
          <w:color w:val="1B638E"/>
        </w:rPr>
      </w:pPr>
      <w:bookmarkStart w:id="6" w:name="_Toc480811659"/>
      <w:bookmarkStart w:id="7" w:name="_Toc435016034"/>
      <w:r w:rsidRPr="000E0614">
        <w:rPr>
          <w:b/>
          <w:color w:val="1B638E"/>
        </w:rPr>
        <w:t>Setting Expectations: The Business Rules</w:t>
      </w:r>
      <w:bookmarkEnd w:id="6"/>
    </w:p>
    <w:p w14:paraId="349E9E6B" w14:textId="77777777" w:rsidR="00207AB0" w:rsidRDefault="00207AB0" w:rsidP="00207AB0">
      <w:pPr>
        <w:pStyle w:val="BodyText"/>
      </w:pPr>
      <w:r>
        <w:t>Evaluation is a systematic method of documenting job performance for the purpose of ascertaining its quality, extending professional supports, and making human resources decisions. Evaluation is one important component of the Virgin Islands Department of Education’s efforts to build and maintain a highly talented educator workforce. Other components include educator certification, preparation, professional development, and retention processes.</w:t>
      </w:r>
    </w:p>
    <w:p w14:paraId="44305154" w14:textId="685C276F" w:rsidR="00207AB0" w:rsidRDefault="00207AB0" w:rsidP="00207AB0">
      <w:pPr>
        <w:pStyle w:val="BodyText"/>
      </w:pPr>
      <w:r>
        <w:t xml:space="preserve">Evaluation has always been an aspect of educators’ work in the U.S. Virgin Islands. The VIDE business rules outline the special education administrator evaluation process. </w:t>
      </w:r>
      <w:r w:rsidR="00F20923" w:rsidRPr="00F20923">
        <w:rPr>
          <w:rFonts w:asciiTheme="majorHAnsi" w:hAnsiTheme="majorHAnsi"/>
        </w:rPr>
        <w:t xml:space="preserve">VIDE has evaluated </w:t>
      </w:r>
      <w:r w:rsidR="00F20923">
        <w:rPr>
          <w:rFonts w:asciiTheme="majorHAnsi" w:hAnsiTheme="majorHAnsi"/>
        </w:rPr>
        <w:t>SPED administrators</w:t>
      </w:r>
      <w:r w:rsidR="00F20923" w:rsidRPr="00F20923">
        <w:rPr>
          <w:rFonts w:asciiTheme="majorHAnsi" w:hAnsiTheme="majorHAnsi"/>
        </w:rPr>
        <w:t xml:space="preserve"> in accordance with the language in the labor contract, and the U.S. Virgin Islands EES evaluation process for </w:t>
      </w:r>
      <w:r w:rsidR="00F20923">
        <w:rPr>
          <w:rFonts w:asciiTheme="majorHAnsi" w:hAnsiTheme="majorHAnsi"/>
        </w:rPr>
        <w:t>special education administrators</w:t>
      </w:r>
      <w:r w:rsidR="00F20923" w:rsidRPr="00F20923">
        <w:rPr>
          <w:rFonts w:asciiTheme="majorHAnsi" w:hAnsiTheme="majorHAnsi"/>
        </w:rPr>
        <w:t xml:space="preserve"> is commensurate with that language. Educator evaluation has also been an important federal initiative.</w:t>
      </w:r>
      <w:r w:rsidR="00F20923" w:rsidRPr="00AB52E9">
        <w:rPr>
          <w:rFonts w:asciiTheme="minorHAnsi" w:hAnsiTheme="minorHAnsi"/>
        </w:rPr>
        <w:t xml:space="preserve"> </w:t>
      </w:r>
      <w:r>
        <w:t xml:space="preserve">The evaluation process is similar in many ways to the evaluation process for principals, assistant principals, coordinators, and other U.S. Virgin Islands educators. The following information describes the SPED administrator evaluation business rules. </w:t>
      </w:r>
    </w:p>
    <w:p w14:paraId="0CACD0EC" w14:textId="77777777" w:rsidR="00207AB0" w:rsidRDefault="00207AB0" w:rsidP="00207AB0">
      <w:pPr>
        <w:pStyle w:val="BodyText"/>
      </w:pPr>
      <w:r>
        <w:rPr>
          <w:b/>
        </w:rPr>
        <w:t xml:space="preserve">Who is evaluated? </w:t>
      </w:r>
      <w:r>
        <w:t xml:space="preserve">All district-level SPED administrators are evaluated using the U.S. Virgin Islands EES special education administrator evaluation process. Previous performance, years of professional experience, and job assignment do not affect the use of the evaluation procedure. </w:t>
      </w:r>
    </w:p>
    <w:p w14:paraId="5CD79332" w14:textId="76C7ABB5" w:rsidR="00207AB0" w:rsidRDefault="00207AB0" w:rsidP="00207AB0">
      <w:pPr>
        <w:pStyle w:val="BodyText"/>
      </w:pPr>
      <w:r>
        <w:rPr>
          <w:b/>
        </w:rPr>
        <w:t xml:space="preserve">Who evaluates Special Education Administrators? </w:t>
      </w:r>
      <w:r>
        <w:t xml:space="preserve">In the U.S. Virgin Islands, district directors of special education evaluate SPED administrators’ performance. </w:t>
      </w:r>
      <w:r w:rsidR="00BC2CF9">
        <w:t>The directors complete training in order to evaluate the SPED administrators.</w:t>
      </w:r>
    </w:p>
    <w:p w14:paraId="5536DE79" w14:textId="77777777" w:rsidR="00207AB0" w:rsidRDefault="00207AB0" w:rsidP="00207AB0">
      <w:pPr>
        <w:pStyle w:val="BodyText"/>
      </w:pPr>
      <w:r>
        <w:rPr>
          <w:b/>
        </w:rPr>
        <w:t xml:space="preserve">How often are Special Education Administrators evaluated? </w:t>
      </w:r>
      <w:r>
        <w:t>All SPED administrators will complete the evaluation process each year.</w:t>
      </w:r>
      <w:r w:rsidRPr="00682FB1">
        <w:t xml:space="preserve"> </w:t>
      </w:r>
      <w:r>
        <w:t>The VIDE sets the calendar for evaluation events. Special education administrators will receive formative feedback mid-year and summative feedback before the end of the year.</w:t>
      </w:r>
    </w:p>
    <w:p w14:paraId="3501A4B8" w14:textId="77777777" w:rsidR="00207AB0" w:rsidRPr="005C109F" w:rsidRDefault="00207AB0" w:rsidP="00207AB0">
      <w:pPr>
        <w:pStyle w:val="BodyText"/>
      </w:pPr>
      <w:r w:rsidRPr="00E24859">
        <w:rPr>
          <w:b/>
        </w:rPr>
        <w:t xml:space="preserve">How, if at all, is the evaluation differentiated? </w:t>
      </w:r>
      <w:r w:rsidRPr="00E24859">
        <w:t xml:space="preserve">All </w:t>
      </w:r>
      <w:r>
        <w:t>SPED administrators</w:t>
      </w:r>
      <w:r w:rsidRPr="00E24859">
        <w:t xml:space="preserve">, regardless of previous performance or experience level, are evaluated the same way and according to the same set of standards. However, within the evaluation process, </w:t>
      </w:r>
      <w:r w:rsidRPr="00682FB1">
        <w:t xml:space="preserve">individual administrators collaborate with the director on choices </w:t>
      </w:r>
      <w:r>
        <w:t>related to the performance measures.</w:t>
      </w:r>
    </w:p>
    <w:p w14:paraId="1B18FBBD" w14:textId="77777777" w:rsidR="00207AB0" w:rsidRDefault="00207AB0" w:rsidP="00207AB0">
      <w:pPr>
        <w:pStyle w:val="BodyText"/>
      </w:pPr>
      <w:r>
        <w:rPr>
          <w:b/>
        </w:rPr>
        <w:t xml:space="preserve">How will results be used? </w:t>
      </w:r>
      <w:r>
        <w:t xml:space="preserve">SPED administrators receive performance feedback from the directors of special education each year during a Summative Meeting convened at the end of </w:t>
      </w:r>
      <w:r>
        <w:lastRenderedPageBreak/>
        <w:t xml:space="preserve">the school year. Feedback is intended to document and improve performance. The administrator and the director discuss areas of improvement and growth, as well as possible goals linked directly to evaluation results to include in the professional growth plan for the following school year. VIDE will use evaluation results for personnel decisions. In addition, VIDE will use performance data to think strategically about professional development programs, preparation programs, and other specific workforce issues. </w:t>
      </w:r>
    </w:p>
    <w:p w14:paraId="696C3BA0" w14:textId="6D4A66C5" w:rsidR="00BC2CF9" w:rsidRDefault="00207AB0" w:rsidP="00207AB0">
      <w:pPr>
        <w:pStyle w:val="BodyText"/>
      </w:pPr>
      <w:r>
        <w:rPr>
          <w:b/>
        </w:rPr>
        <w:t xml:space="preserve">What is a Professional Growth Plan (PGP)? </w:t>
      </w:r>
      <w:r w:rsidR="004C0E24">
        <w:t xml:space="preserve">Like all of the educators and employees of the VIDE, </w:t>
      </w:r>
      <w:r>
        <w:t xml:space="preserve">SPED administrators </w:t>
      </w:r>
      <w:r w:rsidR="004C0E24">
        <w:t>complete</w:t>
      </w:r>
      <w:r>
        <w:t xml:space="preserve"> a PGP each year, regardless of previous performance or years of experience. The PGP focuses on the administrator’s professional development and addresses two goals: a </w:t>
      </w:r>
      <w:r w:rsidR="00BC2CF9" w:rsidRPr="00D07FC0">
        <w:rPr>
          <w:highlight w:val="yellow"/>
        </w:rPr>
        <w:t>Professional</w:t>
      </w:r>
      <w:r w:rsidRPr="00D07FC0">
        <w:rPr>
          <w:highlight w:val="yellow"/>
        </w:rPr>
        <w:t xml:space="preserve"> Growth Goal and a Collaborative Goal. SPED administrators are evaluated on the </w:t>
      </w:r>
      <w:r w:rsidR="00BC2CF9" w:rsidRPr="00D07FC0">
        <w:rPr>
          <w:highlight w:val="yellow"/>
        </w:rPr>
        <w:t>degree to which the PGP has been completed and they have engaged in and achieved their professional learning.</w:t>
      </w:r>
    </w:p>
    <w:p w14:paraId="1160FC7F" w14:textId="77777777" w:rsidR="00207AB0" w:rsidRDefault="00207AB0" w:rsidP="00207AB0">
      <w:pPr>
        <w:pStyle w:val="BodyText"/>
      </w:pPr>
      <w:r>
        <w:rPr>
          <w:b/>
        </w:rPr>
        <w:t xml:space="preserve">What happens if a SPED administrator receives an </w:t>
      </w:r>
      <w:r w:rsidRPr="001B5C65">
        <w:rPr>
          <w:b/>
        </w:rPr>
        <w:t>unsatisfactory</w:t>
      </w:r>
      <w:r>
        <w:rPr>
          <w:b/>
        </w:rPr>
        <w:t xml:space="preserve"> rating? </w:t>
      </w:r>
      <w:r>
        <w:t>If a SPED administrator receives one “</w:t>
      </w:r>
      <w:r w:rsidRPr="001B5C65">
        <w:t>unsatisfactory</w:t>
      </w:r>
      <w:r>
        <w:t>” rating in any practice, the administrator and the district director of special education create a plan to address performance. The administrator is responsible for enacting the plan immediately to improve performance, and the director is responsible for increasing support and monitoring the administrator’s performance. Failure to enact the performance plan or improve performance within the required time period may negatively impact personnel decisions. This business rule is commensurate with the labor agreement and applies to SPED administrators, as well other education personnel such as principals, assistant principals, and coordinators.</w:t>
      </w:r>
    </w:p>
    <w:p w14:paraId="50C349A3" w14:textId="77777777" w:rsidR="00207AB0" w:rsidRDefault="00207AB0" w:rsidP="00207AB0">
      <w:pPr>
        <w:pStyle w:val="BodyText"/>
      </w:pPr>
      <w:r w:rsidRPr="00647C20">
        <w:rPr>
          <w:b/>
        </w:rPr>
        <w:t>W</w:t>
      </w:r>
      <w:r>
        <w:rPr>
          <w:b/>
        </w:rPr>
        <w:t xml:space="preserve">hat happens if a SPED administrator receives a </w:t>
      </w:r>
      <w:r w:rsidRPr="001B5C65">
        <w:rPr>
          <w:b/>
        </w:rPr>
        <w:t>basic</w:t>
      </w:r>
      <w:r w:rsidRPr="000B47BD">
        <w:rPr>
          <w:b/>
        </w:rPr>
        <w:t xml:space="preserve"> </w:t>
      </w:r>
      <w:r>
        <w:rPr>
          <w:b/>
        </w:rPr>
        <w:t xml:space="preserve">rating? </w:t>
      </w:r>
      <w:r>
        <w:t>If a SPED administrator receives a “</w:t>
      </w:r>
      <w:r w:rsidRPr="001B5C65">
        <w:t>basic</w:t>
      </w:r>
      <w:r>
        <w:t>”</w:t>
      </w:r>
      <w:r w:rsidRPr="000B47BD">
        <w:t xml:space="preserve"> </w:t>
      </w:r>
      <w:r>
        <w:t xml:space="preserve">rating in one or more practices, the administrator and director utilize the PGP for improvement, and the director increases support and monitoring. Failure to improve performance above the </w:t>
      </w:r>
      <w:r w:rsidRPr="005D5F34">
        <w:rPr>
          <w:i/>
        </w:rPr>
        <w:t>basic</w:t>
      </w:r>
      <w:r>
        <w:t xml:space="preserve"> level by the next end-of-year summative evaluation meeting may negatively impact personnel decisions. </w:t>
      </w:r>
    </w:p>
    <w:p w14:paraId="6EECC036" w14:textId="77777777" w:rsidR="00207AB0" w:rsidRDefault="00207AB0" w:rsidP="00207AB0">
      <w:pPr>
        <w:pStyle w:val="BodyText"/>
      </w:pPr>
      <w:r>
        <w:rPr>
          <w:b/>
        </w:rPr>
        <w:t xml:space="preserve">What happens if disagreements occur about evaluation results? </w:t>
      </w:r>
      <w:r>
        <w:t xml:space="preserve">If a SPED administrator disagrees with evaluation results, s/he acknowledges receipt of results by electronically signing the required form and discussing areas of disagreement with the director of special education. </w:t>
      </w:r>
      <w:r w:rsidRPr="00001F80">
        <w:t xml:space="preserve">Should disagreements persist, </w:t>
      </w:r>
      <w:r>
        <w:t>the SPED administrator</w:t>
      </w:r>
      <w:r w:rsidRPr="00001F80">
        <w:t xml:space="preserve"> </w:t>
      </w:r>
      <w:r>
        <w:t>may</w:t>
      </w:r>
      <w:r w:rsidRPr="00001F80">
        <w:t xml:space="preserve"> file an appeal with VIDE</w:t>
      </w:r>
      <w:r>
        <w:t xml:space="preserve"> Division of</w:t>
      </w:r>
      <w:r w:rsidRPr="00001F80">
        <w:t xml:space="preserve"> </w:t>
      </w:r>
      <w:r>
        <w:t>H</w:t>
      </w:r>
      <w:r w:rsidRPr="00001F80">
        <w:t xml:space="preserve">uman </w:t>
      </w:r>
      <w:r>
        <w:t>R</w:t>
      </w:r>
      <w:r w:rsidRPr="00001F80">
        <w:t>esources and the Educational Administrators Association.</w:t>
      </w:r>
      <w:r>
        <w:t xml:space="preserve"> </w:t>
      </w:r>
    </w:p>
    <w:p w14:paraId="0B96DB32" w14:textId="5E0C20B1" w:rsidR="00207AB0" w:rsidRDefault="00207AB0" w:rsidP="00207AB0">
      <w:pPr>
        <w:rPr>
          <w:rFonts w:asciiTheme="majorHAnsi" w:hAnsiTheme="majorHAnsi"/>
        </w:rPr>
      </w:pPr>
      <w:r>
        <w:rPr>
          <w:rFonts w:asciiTheme="majorHAnsi" w:hAnsiTheme="majorHAnsi"/>
          <w:b/>
        </w:rPr>
        <w:t>How</w:t>
      </w:r>
      <w:r w:rsidRPr="007E4E1D">
        <w:rPr>
          <w:rFonts w:asciiTheme="majorHAnsi" w:hAnsiTheme="majorHAnsi"/>
          <w:b/>
        </w:rPr>
        <w:t xml:space="preserve"> much time will the evaluation</w:t>
      </w:r>
      <w:r>
        <w:rPr>
          <w:rFonts w:asciiTheme="majorHAnsi" w:hAnsiTheme="majorHAnsi"/>
          <w:b/>
        </w:rPr>
        <w:t xml:space="preserve"> process</w:t>
      </w:r>
      <w:r w:rsidRPr="007E4E1D">
        <w:rPr>
          <w:rFonts w:asciiTheme="majorHAnsi" w:hAnsiTheme="majorHAnsi"/>
          <w:b/>
        </w:rPr>
        <w:t xml:space="preserve"> require? </w:t>
      </w:r>
      <w:r w:rsidRPr="007E4E1D">
        <w:rPr>
          <w:rFonts w:asciiTheme="majorHAnsi" w:hAnsiTheme="majorHAnsi"/>
        </w:rPr>
        <w:t>The evaluation</w:t>
      </w:r>
      <w:r>
        <w:rPr>
          <w:rFonts w:asciiTheme="majorHAnsi" w:hAnsiTheme="majorHAnsi"/>
        </w:rPr>
        <w:t xml:space="preserve"> process</w:t>
      </w:r>
      <w:r w:rsidRPr="007E4E1D">
        <w:rPr>
          <w:rFonts w:asciiTheme="majorHAnsi" w:hAnsiTheme="majorHAnsi"/>
        </w:rPr>
        <w:t xml:space="preserve"> is conducted throughout each school year</w:t>
      </w:r>
      <w:r w:rsidRPr="007E4E1D">
        <w:rPr>
          <w:rFonts w:asciiTheme="majorHAnsi" w:hAnsiTheme="majorHAnsi"/>
          <w:b/>
        </w:rPr>
        <w:t xml:space="preserve">. </w:t>
      </w:r>
      <w:r w:rsidRPr="007E4E1D">
        <w:rPr>
          <w:rFonts w:asciiTheme="majorHAnsi" w:hAnsiTheme="majorHAnsi"/>
        </w:rPr>
        <w:t>VIDE determines the timeline for each evaluation process once the school calendar has been approved for the school year. Please refer to the</w:t>
      </w:r>
      <w:r>
        <w:rPr>
          <w:rFonts w:asciiTheme="majorHAnsi" w:hAnsiTheme="majorHAnsi"/>
        </w:rPr>
        <w:t xml:space="preserve"> VIDE </w:t>
      </w:r>
      <w:hyperlink r:id="rId10" w:history="1">
        <w:r w:rsidR="00E402B3">
          <w:rPr>
            <w:rStyle w:val="Hyperlink"/>
            <w:rFonts w:asciiTheme="majorHAnsi" w:hAnsiTheme="majorHAnsi"/>
          </w:rPr>
          <w:t>EES Portal</w:t>
        </w:r>
      </w:hyperlink>
      <w:r w:rsidRPr="007E4E1D">
        <w:rPr>
          <w:rFonts w:asciiTheme="majorHAnsi" w:hAnsiTheme="majorHAnsi"/>
        </w:rPr>
        <w:t xml:space="preserve"> for the current year’s timeline. </w:t>
      </w:r>
    </w:p>
    <w:p w14:paraId="04D5DAC0" w14:textId="77777777" w:rsidR="00207AB0" w:rsidRPr="000E0614" w:rsidRDefault="00207AB0" w:rsidP="00207AB0">
      <w:pPr>
        <w:pStyle w:val="Heading1"/>
        <w:spacing w:after="240"/>
        <w:rPr>
          <w:b/>
          <w:color w:val="1B638E"/>
        </w:rPr>
      </w:pPr>
      <w:bookmarkStart w:id="8" w:name="_Toc480811660"/>
      <w:r w:rsidRPr="000E0614">
        <w:rPr>
          <w:b/>
          <w:color w:val="1B638E"/>
        </w:rPr>
        <w:t>Focus of Special Education Administrator Evaluation</w:t>
      </w:r>
      <w:bookmarkEnd w:id="7"/>
      <w:bookmarkEnd w:id="8"/>
    </w:p>
    <w:p w14:paraId="1B35BD36" w14:textId="0927B2EB" w:rsidR="00207AB0" w:rsidRPr="0087645F" w:rsidRDefault="00207AB0" w:rsidP="00207AB0">
      <w:pPr>
        <w:pStyle w:val="BodyText"/>
        <w:rPr>
          <w:rFonts w:asciiTheme="majorHAnsi" w:hAnsiTheme="majorHAnsi"/>
        </w:rPr>
      </w:pPr>
      <w:r w:rsidRPr="0087645F">
        <w:rPr>
          <w:rFonts w:asciiTheme="majorHAnsi" w:hAnsiTheme="majorHAnsi"/>
        </w:rPr>
        <w:t xml:space="preserve">The U.S. Virgin Islands special education administrator evaluation process measures the quality </w:t>
      </w:r>
      <w:r>
        <w:rPr>
          <w:rFonts w:asciiTheme="majorHAnsi" w:hAnsiTheme="majorHAnsi"/>
        </w:rPr>
        <w:t>o</w:t>
      </w:r>
      <w:r w:rsidRPr="0087645F">
        <w:rPr>
          <w:rFonts w:asciiTheme="majorHAnsi" w:hAnsiTheme="majorHAnsi"/>
        </w:rPr>
        <w:t xml:space="preserve">f </w:t>
      </w:r>
      <w:r w:rsidRPr="0087645F">
        <w:rPr>
          <w:rFonts w:asciiTheme="majorHAnsi" w:hAnsiTheme="majorHAnsi"/>
          <w:i/>
        </w:rPr>
        <w:t>practice</w:t>
      </w:r>
      <w:r w:rsidRPr="0087645F">
        <w:rPr>
          <w:rFonts w:asciiTheme="majorHAnsi" w:hAnsiTheme="majorHAnsi"/>
        </w:rPr>
        <w:t xml:space="preserve">, which is the </w:t>
      </w:r>
      <w:r w:rsidR="00B85320" w:rsidRPr="0087645F">
        <w:rPr>
          <w:rFonts w:asciiTheme="majorHAnsi" w:hAnsiTheme="majorHAnsi"/>
        </w:rPr>
        <w:t>s</w:t>
      </w:r>
      <w:r w:rsidR="00B85320">
        <w:rPr>
          <w:rFonts w:asciiTheme="majorHAnsi" w:hAnsiTheme="majorHAnsi"/>
        </w:rPr>
        <w:t xml:space="preserve">pecial education </w:t>
      </w:r>
      <w:r w:rsidRPr="0087645F">
        <w:rPr>
          <w:rFonts w:asciiTheme="majorHAnsi" w:hAnsiTheme="majorHAnsi"/>
        </w:rPr>
        <w:t>administrator’s daily actions or performance</w:t>
      </w:r>
      <w:r w:rsidR="005F583A">
        <w:rPr>
          <w:rFonts w:asciiTheme="majorHAnsi" w:hAnsiTheme="majorHAnsi"/>
        </w:rPr>
        <w:t xml:space="preserve"> that can </w:t>
      </w:r>
      <w:r w:rsidR="005F583A">
        <w:rPr>
          <w:rFonts w:asciiTheme="majorHAnsi" w:hAnsiTheme="majorHAnsi"/>
        </w:rPr>
        <w:lastRenderedPageBreak/>
        <w:t>be observed and measured. The</w:t>
      </w:r>
      <w:r w:rsidRPr="0087645F">
        <w:rPr>
          <w:rFonts w:asciiTheme="majorHAnsi" w:hAnsiTheme="majorHAnsi"/>
        </w:rPr>
        <w:t xml:space="preserve"> system does </w:t>
      </w:r>
      <w:r w:rsidRPr="0087645F">
        <w:rPr>
          <w:rFonts w:asciiTheme="majorHAnsi" w:hAnsiTheme="majorHAnsi"/>
          <w:i/>
        </w:rPr>
        <w:t xml:space="preserve">not </w:t>
      </w:r>
      <w:r w:rsidRPr="0087645F">
        <w:rPr>
          <w:rFonts w:asciiTheme="majorHAnsi" w:hAnsiTheme="majorHAnsi"/>
        </w:rPr>
        <w:t xml:space="preserve">include </w:t>
      </w:r>
      <w:r w:rsidRPr="00D83E95">
        <w:rPr>
          <w:rFonts w:asciiTheme="majorHAnsi" w:hAnsiTheme="majorHAnsi"/>
        </w:rPr>
        <w:t>outcomes or results measures</w:t>
      </w:r>
      <w:r w:rsidR="00307B44">
        <w:rPr>
          <w:rFonts w:asciiTheme="majorHAnsi" w:hAnsiTheme="majorHAnsi"/>
        </w:rPr>
        <w:t>,</w:t>
      </w:r>
      <w:r w:rsidRPr="0087645F">
        <w:rPr>
          <w:rFonts w:asciiTheme="majorHAnsi" w:hAnsiTheme="majorHAnsi"/>
        </w:rPr>
        <w:t xml:space="preserve"> which may enco</w:t>
      </w:r>
      <w:r>
        <w:rPr>
          <w:rFonts w:asciiTheme="majorHAnsi" w:hAnsiTheme="majorHAnsi"/>
        </w:rPr>
        <w:t xml:space="preserve">mpass student learning gains or </w:t>
      </w:r>
      <w:r w:rsidRPr="0087645F">
        <w:rPr>
          <w:rFonts w:asciiTheme="majorHAnsi" w:hAnsiTheme="majorHAnsi"/>
        </w:rPr>
        <w:t xml:space="preserve">improvements </w:t>
      </w:r>
      <w:r>
        <w:rPr>
          <w:rFonts w:asciiTheme="majorHAnsi" w:hAnsiTheme="majorHAnsi"/>
        </w:rPr>
        <w:t xml:space="preserve">in </w:t>
      </w:r>
      <w:r w:rsidRPr="0087645F">
        <w:rPr>
          <w:rFonts w:asciiTheme="majorHAnsi" w:hAnsiTheme="majorHAnsi"/>
        </w:rPr>
        <w:t xml:space="preserve">school culture. An </w:t>
      </w:r>
      <w:r w:rsidR="004C0E24">
        <w:rPr>
          <w:rFonts w:asciiTheme="majorHAnsi" w:hAnsiTheme="majorHAnsi" w:cs="Times New Roman"/>
          <w:i/>
          <w:noProof/>
        </w:rPr>
        <mc:AlternateContent>
          <mc:Choice Requires="wps">
            <w:drawing>
              <wp:anchor distT="0" distB="0" distL="114300" distR="114300" simplePos="0" relativeHeight="251664384" behindDoc="0" locked="0" layoutInCell="1" allowOverlap="1" wp14:anchorId="449967A7" wp14:editId="62040DA1">
                <wp:simplePos x="0" y="0"/>
                <wp:positionH relativeFrom="column">
                  <wp:posOffset>3681095</wp:posOffset>
                </wp:positionH>
                <wp:positionV relativeFrom="paragraph">
                  <wp:posOffset>-198755</wp:posOffset>
                </wp:positionV>
                <wp:extent cx="2060575" cy="1787525"/>
                <wp:effectExtent l="50800" t="25400" r="73025" b="92075"/>
                <wp:wrapThrough wrapText="bothSides">
                  <wp:wrapPolygon edited="0">
                    <wp:start x="1331" y="-307"/>
                    <wp:lineTo x="-533" y="0"/>
                    <wp:lineTo x="-533" y="20871"/>
                    <wp:lineTo x="1598" y="22406"/>
                    <wp:lineTo x="19969" y="22406"/>
                    <wp:lineTo x="22099" y="19950"/>
                    <wp:lineTo x="22099" y="3683"/>
                    <wp:lineTo x="21300" y="1535"/>
                    <wp:lineTo x="20235" y="-307"/>
                    <wp:lineTo x="1331" y="-307"/>
                  </wp:wrapPolygon>
                </wp:wrapThrough>
                <wp:docPr id="5" name="Rounded Rectangle 5"/>
                <wp:cNvGraphicFramePr/>
                <a:graphic xmlns:a="http://schemas.openxmlformats.org/drawingml/2006/main">
                  <a:graphicData uri="http://schemas.microsoft.com/office/word/2010/wordprocessingShape">
                    <wps:wsp>
                      <wps:cNvSpPr/>
                      <wps:spPr>
                        <a:xfrm>
                          <a:off x="0" y="0"/>
                          <a:ext cx="2060575" cy="1787525"/>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14226D2B" w14:textId="77777777" w:rsidR="002369C3" w:rsidRPr="00D42358" w:rsidRDefault="002369C3" w:rsidP="00207AB0">
                            <w:pPr>
                              <w:jc w:val="center"/>
                              <w:rPr>
                                <w:b/>
                              </w:rPr>
                            </w:pPr>
                            <w:r w:rsidRPr="00D42358">
                              <w:rPr>
                                <w:rFonts w:asciiTheme="majorHAnsi" w:hAnsiTheme="majorHAnsi"/>
                                <w:b/>
                              </w:rPr>
                              <w:t xml:space="preserve"> The special education administrator evaluation </w:t>
                            </w:r>
                            <w:r>
                              <w:rPr>
                                <w:rFonts w:asciiTheme="majorHAnsi" w:hAnsiTheme="majorHAnsi"/>
                                <w:b/>
                              </w:rPr>
                              <w:t xml:space="preserve">process </w:t>
                            </w:r>
                            <w:r w:rsidRPr="00D42358">
                              <w:rPr>
                                <w:rFonts w:asciiTheme="majorHAnsi" w:hAnsiTheme="majorHAnsi"/>
                                <w:b/>
                              </w:rPr>
                              <w:t xml:space="preserve">focuses on </w:t>
                            </w:r>
                            <w:r w:rsidRPr="00D42358">
                              <w:rPr>
                                <w:rFonts w:asciiTheme="majorHAnsi" w:hAnsiTheme="majorHAnsi"/>
                                <w:b/>
                                <w:i/>
                              </w:rPr>
                              <w:t>practice</w:t>
                            </w:r>
                            <w:r w:rsidRPr="00D42358">
                              <w:rPr>
                                <w:rFonts w:asciiTheme="majorHAnsi" w:hAnsiTheme="majorHAnsi"/>
                                <w:b/>
                              </w:rPr>
                              <w:t>. This ensures that SPED administrators receive meaningful feedback on things that they can control.</w:t>
                            </w:r>
                          </w:p>
                          <w:p w14:paraId="07C2BEA0" w14:textId="77777777" w:rsidR="002369C3" w:rsidRPr="00A16624" w:rsidRDefault="002369C3" w:rsidP="00207AB0">
                            <w:pPr>
                              <w:jc w:val="center"/>
                              <w:rPr>
                                <w:rFonts w:ascii="Calibri" w:hAnsi="Calibri"/>
                                <w:b/>
                                <w:color w:val="FFFFFF" w:themeColor="background1"/>
                              </w:rPr>
                            </w:pPr>
                          </w:p>
                          <w:p w14:paraId="5517B5D9" w14:textId="77777777" w:rsidR="002369C3" w:rsidRPr="00A16624" w:rsidRDefault="002369C3" w:rsidP="00207AB0">
                            <w:pPr>
                              <w:jc w:val="center"/>
                              <w:rPr>
                                <w:rFonts w:ascii="Calibri" w:hAnsi="Calibri"/>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289.85pt;margin-top:-15.6pt;width:162.25pt;height:14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" fillcolor="#4f81bd [3204]" strokecolor="#4579b8 [3044]">
                <v:shadow on="t" opacity="22937f" mv:blur="40000f" origin=",.5" offset="0,23000emu"/>
                <v:textbox>
                  <w:txbxContent>
                    <w:p w14:paraId="14226D2B" w14:textId="77777777" w:rsidR="002369C3" w:rsidRPr="00D42358" w:rsidRDefault="002369C3" w:rsidP="00207AB0">
                      <w:pPr>
                        <w:jc w:val="center"/>
                        <w:rPr>
                          <w:b/>
                        </w:rPr>
                      </w:pPr>
                      <w:r w:rsidRPr="00D42358">
                        <w:rPr>
                          <w:rFonts w:asciiTheme="majorHAnsi" w:hAnsiTheme="majorHAnsi"/>
                          <w:b/>
                        </w:rPr>
                        <w:t xml:space="preserve"> The special education administrator evaluation </w:t>
                      </w:r>
                      <w:r>
                        <w:rPr>
                          <w:rFonts w:asciiTheme="majorHAnsi" w:hAnsiTheme="majorHAnsi"/>
                          <w:b/>
                        </w:rPr>
                        <w:t xml:space="preserve">process </w:t>
                      </w:r>
                      <w:r w:rsidRPr="00D42358">
                        <w:rPr>
                          <w:rFonts w:asciiTheme="majorHAnsi" w:hAnsiTheme="majorHAnsi"/>
                          <w:b/>
                        </w:rPr>
                        <w:t xml:space="preserve">focuses on </w:t>
                      </w:r>
                      <w:r w:rsidRPr="00D42358">
                        <w:rPr>
                          <w:rFonts w:asciiTheme="majorHAnsi" w:hAnsiTheme="majorHAnsi"/>
                          <w:b/>
                          <w:i/>
                        </w:rPr>
                        <w:t>practice</w:t>
                      </w:r>
                      <w:r w:rsidRPr="00D42358">
                        <w:rPr>
                          <w:rFonts w:asciiTheme="majorHAnsi" w:hAnsiTheme="majorHAnsi"/>
                          <w:b/>
                        </w:rPr>
                        <w:t>. This ensures that SPED administrators receive meaningful feedback on things that they can control.</w:t>
                      </w:r>
                    </w:p>
                    <w:p w14:paraId="07C2BEA0" w14:textId="77777777" w:rsidR="002369C3" w:rsidRPr="00A16624" w:rsidRDefault="002369C3" w:rsidP="00207AB0">
                      <w:pPr>
                        <w:jc w:val="center"/>
                        <w:rPr>
                          <w:rFonts w:ascii="Calibri" w:hAnsi="Calibri"/>
                          <w:b/>
                          <w:color w:val="FFFFFF" w:themeColor="background1"/>
                        </w:rPr>
                      </w:pPr>
                    </w:p>
                    <w:p w14:paraId="5517B5D9" w14:textId="77777777" w:rsidR="002369C3" w:rsidRPr="00A16624" w:rsidRDefault="002369C3" w:rsidP="00207AB0">
                      <w:pPr>
                        <w:jc w:val="center"/>
                        <w:rPr>
                          <w:rFonts w:ascii="Calibri" w:hAnsi="Calibri"/>
                          <w:b/>
                          <w:color w:val="FFFFFF" w:themeColor="background1"/>
                        </w:rPr>
                      </w:pPr>
                    </w:p>
                  </w:txbxContent>
                </v:textbox>
                <w10:wrap type="through"/>
              </v:roundrect>
            </w:pict>
          </mc:Fallback>
        </mc:AlternateContent>
      </w:r>
      <w:r w:rsidRPr="0087645F">
        <w:rPr>
          <w:rFonts w:asciiTheme="majorHAnsi" w:hAnsiTheme="majorHAnsi"/>
        </w:rPr>
        <w:t xml:space="preserve">evaluation that focuses on practice provides detailed feedback to </w:t>
      </w:r>
      <w:r>
        <w:rPr>
          <w:rFonts w:asciiTheme="majorHAnsi" w:hAnsiTheme="majorHAnsi"/>
        </w:rPr>
        <w:t>the special education administrator</w:t>
      </w:r>
      <w:r w:rsidRPr="0087645F">
        <w:rPr>
          <w:rFonts w:asciiTheme="majorHAnsi" w:hAnsiTheme="majorHAnsi"/>
        </w:rPr>
        <w:t xml:space="preserve"> on the things that </w:t>
      </w:r>
      <w:r>
        <w:rPr>
          <w:rFonts w:asciiTheme="majorHAnsi" w:hAnsiTheme="majorHAnsi"/>
        </w:rPr>
        <w:t>s/he</w:t>
      </w:r>
      <w:r w:rsidRPr="0087645F">
        <w:rPr>
          <w:rFonts w:asciiTheme="majorHAnsi" w:hAnsiTheme="majorHAnsi"/>
        </w:rPr>
        <w:t xml:space="preserve"> can control in order to improve. </w:t>
      </w:r>
    </w:p>
    <w:p w14:paraId="77A882B3" w14:textId="022F51A9" w:rsidR="00207AB0" w:rsidRPr="0087645F" w:rsidRDefault="00207AB0" w:rsidP="00207AB0">
      <w:pPr>
        <w:pStyle w:val="Heading1"/>
        <w:spacing w:after="240"/>
        <w:rPr>
          <w:b/>
          <w:color w:val="auto"/>
          <w:sz w:val="24"/>
          <w:szCs w:val="24"/>
        </w:rPr>
      </w:pPr>
      <w:bookmarkStart w:id="9" w:name="_Toc435016035"/>
      <w:bookmarkStart w:id="10" w:name="_Toc480811661"/>
      <w:r w:rsidRPr="0087645F">
        <w:rPr>
          <w:b/>
          <w:color w:val="auto"/>
          <w:sz w:val="24"/>
          <w:szCs w:val="24"/>
        </w:rPr>
        <w:t>The Standards</w:t>
      </w:r>
      <w:bookmarkEnd w:id="9"/>
      <w:bookmarkEnd w:id="10"/>
    </w:p>
    <w:p w14:paraId="16AB152D" w14:textId="77777777" w:rsidR="00207AB0" w:rsidRPr="0087645F" w:rsidRDefault="00207AB0" w:rsidP="00207AB0">
      <w:pPr>
        <w:pStyle w:val="BodyText"/>
        <w:rPr>
          <w:rFonts w:asciiTheme="majorHAnsi" w:hAnsiTheme="majorHAnsi"/>
        </w:rPr>
      </w:pPr>
      <w:r>
        <w:rPr>
          <w:rFonts w:asciiTheme="majorHAnsi" w:hAnsiTheme="majorHAnsi"/>
        </w:rPr>
        <w:t>The special education administrator</w:t>
      </w:r>
      <w:r w:rsidRPr="0087645F">
        <w:rPr>
          <w:rFonts w:asciiTheme="majorHAnsi" w:hAnsiTheme="majorHAnsi"/>
        </w:rPr>
        <w:t xml:space="preserve"> engage</w:t>
      </w:r>
      <w:r>
        <w:rPr>
          <w:rFonts w:asciiTheme="majorHAnsi" w:hAnsiTheme="majorHAnsi"/>
        </w:rPr>
        <w:t>s</w:t>
      </w:r>
      <w:r w:rsidRPr="0087645F">
        <w:rPr>
          <w:rFonts w:asciiTheme="majorHAnsi" w:hAnsiTheme="majorHAnsi"/>
        </w:rPr>
        <w:t xml:space="preserve"> in many activities during the workday and school year that can be evaluated; however, evaluating </w:t>
      </w:r>
      <w:r w:rsidRPr="00655058">
        <w:rPr>
          <w:rFonts w:asciiTheme="majorHAnsi" w:hAnsiTheme="majorHAnsi"/>
        </w:rPr>
        <w:t>all things</w:t>
      </w:r>
      <w:r w:rsidRPr="0087645F">
        <w:rPr>
          <w:rFonts w:asciiTheme="majorHAnsi" w:hAnsiTheme="majorHAnsi"/>
          <w:i/>
        </w:rPr>
        <w:t xml:space="preserve"> </w:t>
      </w:r>
      <w:r w:rsidRPr="0087645F">
        <w:rPr>
          <w:rFonts w:asciiTheme="majorHAnsi" w:hAnsiTheme="majorHAnsi"/>
        </w:rPr>
        <w:t xml:space="preserve">that </w:t>
      </w:r>
      <w:r>
        <w:rPr>
          <w:rFonts w:asciiTheme="majorHAnsi" w:hAnsiTheme="majorHAnsi"/>
        </w:rPr>
        <w:t>he or she</w:t>
      </w:r>
      <w:r w:rsidRPr="0087645F">
        <w:rPr>
          <w:rFonts w:asciiTheme="majorHAnsi" w:hAnsiTheme="majorHAnsi"/>
        </w:rPr>
        <w:t xml:space="preserve"> do</w:t>
      </w:r>
      <w:r>
        <w:rPr>
          <w:rFonts w:asciiTheme="majorHAnsi" w:hAnsiTheme="majorHAnsi"/>
        </w:rPr>
        <w:t>es</w:t>
      </w:r>
      <w:r w:rsidRPr="0087645F">
        <w:rPr>
          <w:rFonts w:asciiTheme="majorHAnsi" w:hAnsiTheme="majorHAnsi"/>
        </w:rPr>
        <w:t xml:space="preserve"> would be impractical and not useful</w:t>
      </w:r>
      <w:r>
        <w:rPr>
          <w:rFonts w:asciiTheme="majorHAnsi" w:hAnsiTheme="majorHAnsi"/>
        </w:rPr>
        <w:t xml:space="preserve"> to the process</w:t>
      </w:r>
      <w:r w:rsidRPr="0087645F">
        <w:rPr>
          <w:rFonts w:asciiTheme="majorHAnsi" w:hAnsiTheme="majorHAnsi"/>
        </w:rPr>
        <w:t xml:space="preserve">. The special education administrator evaluation process assesses what matters most to the accomplishment of </w:t>
      </w:r>
      <w:r>
        <w:rPr>
          <w:rFonts w:asciiTheme="majorHAnsi" w:hAnsiTheme="majorHAnsi"/>
        </w:rPr>
        <w:t xml:space="preserve">the </w:t>
      </w:r>
      <w:r w:rsidRPr="0087645F">
        <w:rPr>
          <w:rFonts w:asciiTheme="majorHAnsi" w:hAnsiTheme="majorHAnsi"/>
        </w:rPr>
        <w:t xml:space="preserve">work assigned to </w:t>
      </w:r>
      <w:r>
        <w:rPr>
          <w:rFonts w:asciiTheme="majorHAnsi" w:hAnsiTheme="majorHAnsi"/>
        </w:rPr>
        <w:t xml:space="preserve">the </w:t>
      </w:r>
      <w:r w:rsidRPr="0087645F">
        <w:rPr>
          <w:rFonts w:asciiTheme="majorHAnsi" w:hAnsiTheme="majorHAnsi"/>
        </w:rPr>
        <w:t>SPED</w:t>
      </w:r>
      <w:r>
        <w:rPr>
          <w:rFonts w:asciiTheme="majorHAnsi" w:hAnsiTheme="majorHAnsi"/>
        </w:rPr>
        <w:t xml:space="preserve"> administrator</w:t>
      </w:r>
      <w:r w:rsidRPr="0087645F">
        <w:rPr>
          <w:rFonts w:asciiTheme="majorHAnsi" w:hAnsiTheme="majorHAnsi"/>
        </w:rPr>
        <w:t xml:space="preserve">. </w:t>
      </w:r>
      <w:r>
        <w:t xml:space="preserve">Specifically, the evaluation process addresses the special education administrator’s continuous improvement of projects and programs, facilitation of educator supports, and contributions to district policy administration. </w:t>
      </w:r>
      <w:r w:rsidRPr="0087645F">
        <w:rPr>
          <w:rFonts w:asciiTheme="majorHAnsi" w:hAnsiTheme="majorHAnsi"/>
        </w:rPr>
        <w:t>The leadership practices related to effective school and district level administrators are defined by standards.</w:t>
      </w:r>
    </w:p>
    <w:p w14:paraId="4197AB20" w14:textId="6CDA9A25" w:rsidR="004C0E24" w:rsidRPr="005F583A" w:rsidRDefault="004C0E24" w:rsidP="004C0E24">
      <w:pPr>
        <w:pStyle w:val="BodyText"/>
        <w:rPr>
          <w:rFonts w:asciiTheme="majorHAnsi" w:hAnsiTheme="majorHAnsi" w:cstheme="minorHAnsi"/>
          <w:highlight w:val="yellow"/>
        </w:rPr>
      </w:pPr>
      <w:r w:rsidRPr="005F583A">
        <w:rPr>
          <w:rFonts w:asciiTheme="majorHAnsi" w:hAnsiTheme="majorHAnsi" w:cstheme="minorHAnsi"/>
          <w:highlight w:val="yellow"/>
        </w:rPr>
        <w:t xml:space="preserve">VIDE adopted the Professional Standards for Educational Leaders (PSEL), which were released in 2015. The PSEL address the current context of public education as well as recent research that examines the impact of school administrators on teaching and learning. The PSEL intend to inform the work of school leaders and central office administrators. The standards are as follows: </w:t>
      </w:r>
    </w:p>
    <w:p w14:paraId="64FDC8F7"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Mission, Vision, and Core Values</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Effective educational leaders develop, advocate, and enact a shared mission, vision, and core values of high-quality education and academic success and well-being of each student.</w:t>
      </w:r>
    </w:p>
    <w:p w14:paraId="7713AA95"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Ethics and Professional Norms</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 xml:space="preserve">Effective educational leaders act ethically and according to professional norms to promote each student’s academic success and </w:t>
      </w:r>
      <w:proofErr w:type="gramStart"/>
      <w:r w:rsidRPr="005F583A">
        <w:rPr>
          <w:rFonts w:asciiTheme="majorHAnsi" w:eastAsiaTheme="minorHAnsi" w:hAnsiTheme="majorHAnsi" w:cs="Times Roman"/>
          <w:bCs/>
          <w:color w:val="000000"/>
          <w:highlight w:val="yellow"/>
        </w:rPr>
        <w:t>well-being</w:t>
      </w:r>
      <w:proofErr w:type="gramEnd"/>
      <w:r w:rsidRPr="005F583A">
        <w:rPr>
          <w:rFonts w:asciiTheme="majorHAnsi" w:eastAsiaTheme="minorHAnsi" w:hAnsiTheme="majorHAnsi" w:cs="Times Roman"/>
          <w:bCs/>
          <w:color w:val="000000"/>
          <w:highlight w:val="yellow"/>
        </w:rPr>
        <w:t xml:space="preserve">. </w:t>
      </w:r>
    </w:p>
    <w:p w14:paraId="488403D3"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Equity and Cultural Responsiveness</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 xml:space="preserve">Effective educational leaders strive for equity of educational opportunity and culturally responsive practices to promote each student’s academic success and well-being. </w:t>
      </w:r>
    </w:p>
    <w:p w14:paraId="0B938C7F"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Curriculum, Instruction, and Assessment</w:t>
      </w:r>
      <w:r w:rsidRPr="005F583A">
        <w:rPr>
          <w:rFonts w:asciiTheme="majorHAnsi" w:hAnsiTheme="majorHAnsi" w:cstheme="minorHAnsi"/>
          <w:highlight w:val="yellow"/>
        </w:rPr>
        <w:t>:</w:t>
      </w:r>
      <w:r w:rsidRPr="005F583A">
        <w:rPr>
          <w:rFonts w:asciiTheme="majorHAnsi" w:eastAsiaTheme="minorHAnsi" w:hAnsiTheme="majorHAnsi" w:cs="Times Roman"/>
          <w:bCs/>
          <w:color w:val="000000"/>
          <w:highlight w:val="yellow"/>
        </w:rPr>
        <w:t xml:space="preserve"> Effective educational leaders develop and support intellectually rigorous and coherent systems of curriculum, instruction, and assessment to promote each student’s academic success and well-being. </w:t>
      </w:r>
    </w:p>
    <w:p w14:paraId="3681AB9F"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Community of Care and Support for Students</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Effective educational leaders cultivate an inclusive, caring, and supportive school community that promotes the academic success and well-being of each student.</w:t>
      </w:r>
      <w:r w:rsidRPr="005F583A">
        <w:rPr>
          <w:rFonts w:asciiTheme="majorHAnsi" w:eastAsiaTheme="minorHAnsi" w:hAnsiTheme="majorHAnsi" w:cs="Times Roman"/>
          <w:b/>
          <w:bCs/>
          <w:color w:val="000000"/>
          <w:sz w:val="32"/>
          <w:szCs w:val="32"/>
          <w:highlight w:val="yellow"/>
        </w:rPr>
        <w:t xml:space="preserve"> </w:t>
      </w:r>
    </w:p>
    <w:p w14:paraId="27A1B12E"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Professional Capacity of School Personnel</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 xml:space="preserve">Effective educational leaders develop the professional capacity and practice of school personnel to promote each student’s academic success and well-being. </w:t>
      </w:r>
    </w:p>
    <w:p w14:paraId="0116F0F4"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lastRenderedPageBreak/>
        <w:t>Professional Community for Teachers and Staff</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 xml:space="preserve">Effective educational leaders foster a professional community of teachers and other professional staff to promote each student’s academic success and well-being. </w:t>
      </w:r>
    </w:p>
    <w:p w14:paraId="68267FCE"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Meaningful Engagement of Families and Community</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 xml:space="preserve">Effective educational leaders engage families and the community in meaningful, reciprocal, and mutually beneficial ways to promote each student’s academic success and </w:t>
      </w:r>
      <w:proofErr w:type="gramStart"/>
      <w:r w:rsidRPr="005F583A">
        <w:rPr>
          <w:rFonts w:asciiTheme="majorHAnsi" w:eastAsiaTheme="minorHAnsi" w:hAnsiTheme="majorHAnsi" w:cs="Times Roman"/>
          <w:bCs/>
          <w:color w:val="000000"/>
          <w:highlight w:val="yellow"/>
        </w:rPr>
        <w:t>well-being</w:t>
      </w:r>
      <w:proofErr w:type="gramEnd"/>
      <w:r w:rsidRPr="005F583A">
        <w:rPr>
          <w:rFonts w:asciiTheme="majorHAnsi" w:eastAsiaTheme="minorHAnsi" w:hAnsiTheme="majorHAnsi" w:cs="Times Roman"/>
          <w:bCs/>
          <w:color w:val="000000"/>
          <w:highlight w:val="yellow"/>
        </w:rPr>
        <w:t xml:space="preserve">. </w:t>
      </w:r>
    </w:p>
    <w:p w14:paraId="2801E066"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Operations and Management</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 xml:space="preserve">Effective educational leaders manage school operations and resources to promote each student’s academic success and well-being. </w:t>
      </w:r>
    </w:p>
    <w:p w14:paraId="6B0A70D5" w14:textId="77777777" w:rsidR="00B85320" w:rsidRPr="005F583A" w:rsidRDefault="00B85320" w:rsidP="00B85320">
      <w:pPr>
        <w:pStyle w:val="ListParagraph"/>
        <w:widowControl w:val="0"/>
        <w:numPr>
          <w:ilvl w:val="0"/>
          <w:numId w:val="41"/>
        </w:numPr>
        <w:autoSpaceDE w:val="0"/>
        <w:autoSpaceDN w:val="0"/>
        <w:adjustRightInd w:val="0"/>
        <w:spacing w:after="240" w:line="276" w:lineRule="auto"/>
        <w:rPr>
          <w:rFonts w:asciiTheme="majorHAnsi" w:eastAsiaTheme="minorHAnsi" w:hAnsiTheme="majorHAnsi" w:cs="Times Roman"/>
          <w:color w:val="000000"/>
          <w:highlight w:val="yellow"/>
        </w:rPr>
      </w:pPr>
      <w:r w:rsidRPr="005F583A">
        <w:rPr>
          <w:rFonts w:asciiTheme="majorHAnsi" w:hAnsiTheme="majorHAnsi" w:cstheme="minorHAnsi"/>
          <w:b/>
          <w:highlight w:val="yellow"/>
        </w:rPr>
        <w:t>School Improvement</w:t>
      </w:r>
      <w:r w:rsidRPr="005F583A">
        <w:rPr>
          <w:rFonts w:asciiTheme="majorHAnsi" w:hAnsiTheme="majorHAnsi" w:cstheme="minorHAnsi"/>
          <w:highlight w:val="yellow"/>
        </w:rPr>
        <w:t xml:space="preserve">: </w:t>
      </w:r>
      <w:r w:rsidRPr="005F583A">
        <w:rPr>
          <w:rFonts w:asciiTheme="majorHAnsi" w:eastAsiaTheme="minorHAnsi" w:hAnsiTheme="majorHAnsi" w:cs="Times Roman"/>
          <w:bCs/>
          <w:color w:val="000000"/>
          <w:highlight w:val="yellow"/>
        </w:rPr>
        <w:t xml:space="preserve">Effective educational leaders act as agents of continuous improvement to promote each student’s academic success and well-being. </w:t>
      </w:r>
    </w:p>
    <w:p w14:paraId="32CDA8B5" w14:textId="3BD36D64" w:rsidR="00B85320" w:rsidRPr="00D07FC0" w:rsidRDefault="00B85320" w:rsidP="00B85320">
      <w:pPr>
        <w:rPr>
          <w:rFonts w:asciiTheme="majorHAnsi" w:hAnsiTheme="majorHAnsi"/>
        </w:rPr>
      </w:pPr>
      <w:r w:rsidRPr="005F583A">
        <w:rPr>
          <w:rFonts w:asciiTheme="majorHAnsi" w:hAnsiTheme="majorHAnsi"/>
          <w:highlight w:val="yellow"/>
        </w:rPr>
        <w:t xml:space="preserve">The complete document, </w:t>
      </w:r>
      <w:r w:rsidRPr="005F583A">
        <w:rPr>
          <w:rFonts w:asciiTheme="majorHAnsi" w:hAnsiTheme="majorHAnsi"/>
          <w:i/>
          <w:highlight w:val="yellow"/>
        </w:rPr>
        <w:t>The Professional Standards for Educational Leaders</w:t>
      </w:r>
      <w:r w:rsidRPr="005F583A">
        <w:rPr>
          <w:rFonts w:asciiTheme="majorHAnsi" w:hAnsiTheme="majorHAnsi"/>
          <w:highlight w:val="yellow"/>
        </w:rPr>
        <w:t xml:space="preserve"> is available at </w:t>
      </w:r>
      <w:hyperlink r:id="rId11" w:history="1">
        <w:r w:rsidRPr="005F583A">
          <w:rPr>
            <w:rStyle w:val="Hyperlink"/>
            <w:rFonts w:asciiTheme="majorHAnsi" w:hAnsiTheme="majorHAnsi"/>
            <w:highlight w:val="yellow"/>
          </w:rPr>
          <w:t>www.npbea.org</w:t>
        </w:r>
      </w:hyperlink>
      <w:r w:rsidRPr="005F583A">
        <w:rPr>
          <w:rFonts w:asciiTheme="majorHAnsi" w:hAnsiTheme="majorHAnsi"/>
          <w:highlight w:val="yellow"/>
        </w:rPr>
        <w:t xml:space="preserve"> or on the </w:t>
      </w:r>
      <w:hyperlink r:id="rId12" w:history="1">
        <w:r w:rsidRPr="005F583A">
          <w:rPr>
            <w:rStyle w:val="Hyperlink"/>
            <w:rFonts w:asciiTheme="majorHAnsi" w:hAnsiTheme="majorHAnsi"/>
            <w:highlight w:val="yellow"/>
          </w:rPr>
          <w:t>EES Portal</w:t>
        </w:r>
      </w:hyperlink>
      <w:r w:rsidRPr="005F583A">
        <w:rPr>
          <w:rFonts w:asciiTheme="majorHAnsi" w:hAnsiTheme="majorHAnsi"/>
          <w:highlight w:val="yellow"/>
        </w:rPr>
        <w:t>.</w:t>
      </w:r>
    </w:p>
    <w:p w14:paraId="53984881" w14:textId="77777777" w:rsidR="00207AB0" w:rsidRPr="0087645F" w:rsidRDefault="00207AB0" w:rsidP="00207AB0">
      <w:pPr>
        <w:pStyle w:val="Heading1"/>
        <w:spacing w:after="240" w:line="240" w:lineRule="auto"/>
        <w:rPr>
          <w:b/>
          <w:color w:val="auto"/>
          <w:sz w:val="24"/>
          <w:szCs w:val="24"/>
        </w:rPr>
      </w:pPr>
      <w:bookmarkStart w:id="11" w:name="_Toc435016036"/>
      <w:bookmarkStart w:id="12" w:name="_Toc480811662"/>
      <w:r w:rsidRPr="0087645F">
        <w:rPr>
          <w:b/>
          <w:color w:val="auto"/>
          <w:sz w:val="24"/>
          <w:szCs w:val="24"/>
        </w:rPr>
        <w:t>The Framework</w:t>
      </w:r>
      <w:bookmarkEnd w:id="11"/>
      <w:bookmarkEnd w:id="12"/>
    </w:p>
    <w:p w14:paraId="1422605F" w14:textId="3644A560" w:rsidR="00207AB0" w:rsidRDefault="00207AB0" w:rsidP="00207AB0">
      <w:pPr>
        <w:rPr>
          <w:rFonts w:asciiTheme="majorHAnsi" w:hAnsiTheme="majorHAnsi"/>
        </w:rPr>
      </w:pPr>
      <w:r>
        <w:rPr>
          <w:rFonts w:asciiTheme="majorHAnsi" w:hAnsiTheme="majorHAnsi" w:cs="Times New Roman"/>
          <w:i/>
          <w:noProof/>
        </w:rPr>
        <mc:AlternateContent>
          <mc:Choice Requires="wps">
            <w:drawing>
              <wp:anchor distT="0" distB="0" distL="114300" distR="114300" simplePos="0" relativeHeight="251663360" behindDoc="0" locked="0" layoutInCell="1" allowOverlap="1" wp14:anchorId="0E156699" wp14:editId="0321CDC5">
                <wp:simplePos x="0" y="0"/>
                <wp:positionH relativeFrom="column">
                  <wp:posOffset>3952875</wp:posOffset>
                </wp:positionH>
                <wp:positionV relativeFrom="paragraph">
                  <wp:posOffset>117475</wp:posOffset>
                </wp:positionV>
                <wp:extent cx="1756410" cy="1183005"/>
                <wp:effectExtent l="50800" t="25400" r="72390" b="112395"/>
                <wp:wrapThrough wrapText="bothSides">
                  <wp:wrapPolygon edited="0">
                    <wp:start x="625" y="-464"/>
                    <wp:lineTo x="-625" y="0"/>
                    <wp:lineTo x="-625" y="20870"/>
                    <wp:lineTo x="937" y="23188"/>
                    <wp:lineTo x="20616" y="23188"/>
                    <wp:lineTo x="21241" y="22261"/>
                    <wp:lineTo x="22178" y="15304"/>
                    <wp:lineTo x="22178" y="6957"/>
                    <wp:lineTo x="21553" y="2319"/>
                    <wp:lineTo x="20928" y="-464"/>
                    <wp:lineTo x="625" y="-464"/>
                  </wp:wrapPolygon>
                </wp:wrapThrough>
                <wp:docPr id="6" name="Rounded Rectangle 6"/>
                <wp:cNvGraphicFramePr/>
                <a:graphic xmlns:a="http://schemas.openxmlformats.org/drawingml/2006/main">
                  <a:graphicData uri="http://schemas.microsoft.com/office/word/2010/wordprocessingShape">
                    <wps:wsp>
                      <wps:cNvSpPr/>
                      <wps:spPr>
                        <a:xfrm>
                          <a:off x="0" y="0"/>
                          <a:ext cx="1756410" cy="1183005"/>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132FAB83" w14:textId="77777777" w:rsidR="002369C3" w:rsidRPr="00D42358" w:rsidRDefault="002369C3" w:rsidP="00207AB0">
                            <w:pPr>
                              <w:jc w:val="center"/>
                              <w:rPr>
                                <w:b/>
                              </w:rPr>
                            </w:pPr>
                            <w:r w:rsidRPr="00A16624">
                              <w:rPr>
                                <w:rFonts w:ascii="Calibri" w:hAnsi="Calibri"/>
                                <w:b/>
                                <w:color w:val="FFFFFF" w:themeColor="background1"/>
                              </w:rPr>
                              <w:t>Standards outline the desired job performance; rubrics describe performance at specific levels.</w:t>
                            </w:r>
                            <w:r w:rsidRPr="00D42358">
                              <w:rPr>
                                <w:rFonts w:asciiTheme="majorHAnsi" w:hAnsiTheme="majorHAnsi"/>
                                <w:b/>
                              </w:rPr>
                              <w:t xml:space="preserve"> </w:t>
                            </w:r>
                          </w:p>
                          <w:p w14:paraId="26D373B1" w14:textId="77777777" w:rsidR="002369C3" w:rsidRPr="00A16624" w:rsidRDefault="002369C3" w:rsidP="00207AB0">
                            <w:pPr>
                              <w:jc w:val="center"/>
                              <w:rPr>
                                <w:rFonts w:ascii="Calibri" w:hAnsi="Calibri"/>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7" style="position:absolute;margin-left:311.25pt;margin-top:9.25pt;width:138.3pt;height:9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" fillcolor="#4f81bd [3204]" strokecolor="#4579b8 [3044]">
                <v:shadow on="t" opacity="22937f" mv:blur="40000f" origin=",.5" offset="0,23000emu"/>
                <v:textbox>
                  <w:txbxContent>
                    <w:p w14:paraId="132FAB83" w14:textId="77777777" w:rsidR="002369C3" w:rsidRPr="00D42358" w:rsidRDefault="002369C3" w:rsidP="00207AB0">
                      <w:pPr>
                        <w:jc w:val="center"/>
                        <w:rPr>
                          <w:b/>
                        </w:rPr>
                      </w:pPr>
                      <w:r w:rsidRPr="00A16624">
                        <w:rPr>
                          <w:rFonts w:ascii="Calibri" w:hAnsi="Calibri"/>
                          <w:b/>
                          <w:color w:val="FFFFFF" w:themeColor="background1"/>
                        </w:rPr>
                        <w:t>Standards outline the desired job performance; rubrics describe performance at specific levels.</w:t>
                      </w:r>
                      <w:r w:rsidRPr="00D42358">
                        <w:rPr>
                          <w:rFonts w:asciiTheme="majorHAnsi" w:hAnsiTheme="majorHAnsi"/>
                          <w:b/>
                        </w:rPr>
                        <w:t xml:space="preserve"> </w:t>
                      </w:r>
                    </w:p>
                    <w:p w14:paraId="26D373B1" w14:textId="77777777" w:rsidR="002369C3" w:rsidRPr="00A16624" w:rsidRDefault="002369C3" w:rsidP="00207AB0">
                      <w:pPr>
                        <w:jc w:val="center"/>
                        <w:rPr>
                          <w:rFonts w:ascii="Calibri" w:hAnsi="Calibri"/>
                          <w:b/>
                          <w:color w:val="FFFFFF" w:themeColor="background1"/>
                        </w:rPr>
                      </w:pPr>
                    </w:p>
                  </w:txbxContent>
                </v:textbox>
                <w10:wrap type="through"/>
              </v:roundrect>
            </w:pict>
          </mc:Fallback>
        </mc:AlternateContent>
      </w:r>
      <w:r>
        <w:rPr>
          <w:rFonts w:asciiTheme="majorHAnsi" w:hAnsiTheme="majorHAnsi"/>
        </w:rPr>
        <w:t>F</w:t>
      </w:r>
      <w:r w:rsidRPr="0087645F">
        <w:rPr>
          <w:rFonts w:asciiTheme="majorHAnsi" w:hAnsiTheme="majorHAnsi"/>
        </w:rPr>
        <w:t>rameworks are the backbone of performance evaluation systems. A framework is a rubric that describes standards of practice in observable and measurable terms</w:t>
      </w:r>
      <w:r>
        <w:rPr>
          <w:rFonts w:asciiTheme="majorHAnsi" w:hAnsiTheme="majorHAnsi"/>
        </w:rPr>
        <w:t xml:space="preserve"> at specific </w:t>
      </w:r>
      <w:r w:rsidRPr="0087645F">
        <w:rPr>
          <w:rFonts w:asciiTheme="majorHAnsi" w:hAnsiTheme="majorHAnsi"/>
        </w:rPr>
        <w:t>levels of performance. Mu</w:t>
      </w:r>
      <w:r>
        <w:rPr>
          <w:rFonts w:asciiTheme="majorHAnsi" w:hAnsiTheme="majorHAnsi"/>
        </w:rPr>
        <w:t>ltiple measures (e.g., Artifact R</w:t>
      </w:r>
      <w:r w:rsidRPr="0087645F">
        <w:rPr>
          <w:rFonts w:asciiTheme="majorHAnsi" w:hAnsiTheme="majorHAnsi"/>
        </w:rPr>
        <w:t>eview, Professional Growth Plans) are aligned with frameworks to gather performance evidence.</w:t>
      </w:r>
      <w:r>
        <w:rPr>
          <w:rFonts w:asciiTheme="majorHAnsi" w:hAnsiTheme="majorHAnsi"/>
        </w:rPr>
        <w:t xml:space="preserve"> After an extensive review of research, standards and practices, the Task Force recommended the adoption of a framework based on the </w:t>
      </w:r>
      <w:r w:rsidR="005F583A" w:rsidRPr="005F583A">
        <w:rPr>
          <w:rFonts w:asciiTheme="majorHAnsi" w:hAnsiTheme="majorHAnsi"/>
          <w:highlight w:val="yellow"/>
        </w:rPr>
        <w:t>PSEL</w:t>
      </w:r>
      <w:r>
        <w:rPr>
          <w:rFonts w:asciiTheme="majorHAnsi" w:hAnsiTheme="majorHAnsi"/>
        </w:rPr>
        <w:t xml:space="preserve"> standards and the essential practices they </w:t>
      </w:r>
      <w:r w:rsidRPr="00D86517">
        <w:rPr>
          <w:rFonts w:asciiTheme="majorHAnsi" w:hAnsiTheme="majorHAnsi"/>
        </w:rPr>
        <w:t>identified as important to special education administrators</w:t>
      </w:r>
      <w:r>
        <w:rPr>
          <w:rFonts w:asciiTheme="majorHAnsi" w:hAnsiTheme="majorHAnsi"/>
        </w:rPr>
        <w:t xml:space="preserve"> in the Virgin Islands</w:t>
      </w:r>
      <w:r w:rsidRPr="00D86517">
        <w:rPr>
          <w:rFonts w:asciiTheme="majorHAnsi" w:hAnsiTheme="majorHAnsi"/>
        </w:rPr>
        <w:t>. The</w:t>
      </w:r>
      <w:r>
        <w:rPr>
          <w:rFonts w:asciiTheme="majorHAnsi" w:hAnsiTheme="majorHAnsi"/>
        </w:rPr>
        <w:t xml:space="preserve"> </w:t>
      </w:r>
      <w:r w:rsidR="005F583A">
        <w:rPr>
          <w:rFonts w:asciiTheme="majorHAnsi" w:hAnsiTheme="majorHAnsi"/>
          <w:b/>
          <w:i/>
          <w:noProof/>
        </w:rPr>
        <w:t>U.S.</w:t>
      </w:r>
      <w:r w:rsidRPr="001D50E9">
        <w:rPr>
          <w:rFonts w:asciiTheme="majorHAnsi" w:hAnsiTheme="majorHAnsi"/>
          <w:b/>
          <w:i/>
          <w:noProof/>
        </w:rPr>
        <w:t xml:space="preserve"> Virgin Islands Performance Evalu</w:t>
      </w:r>
      <w:r>
        <w:rPr>
          <w:rFonts w:asciiTheme="majorHAnsi" w:hAnsiTheme="majorHAnsi"/>
          <w:b/>
          <w:i/>
          <w:noProof/>
        </w:rPr>
        <w:t>ation Framework for Special Educ</w:t>
      </w:r>
      <w:r w:rsidRPr="001D50E9">
        <w:rPr>
          <w:rFonts w:asciiTheme="majorHAnsi" w:hAnsiTheme="majorHAnsi"/>
          <w:b/>
          <w:i/>
          <w:noProof/>
        </w:rPr>
        <w:t>ation Administrators</w:t>
      </w:r>
      <w:r>
        <w:rPr>
          <w:rFonts w:asciiTheme="majorHAnsi" w:hAnsiTheme="majorHAnsi"/>
          <w:i/>
          <w:noProof/>
        </w:rPr>
        <w:t xml:space="preserve"> </w:t>
      </w:r>
      <w:r w:rsidRPr="001D50E9">
        <w:rPr>
          <w:rFonts w:asciiTheme="majorHAnsi" w:hAnsiTheme="majorHAnsi"/>
          <w:noProof/>
        </w:rPr>
        <w:t>(SPED Administrato</w:t>
      </w:r>
      <w:r>
        <w:rPr>
          <w:rFonts w:asciiTheme="majorHAnsi" w:hAnsiTheme="majorHAnsi"/>
          <w:noProof/>
        </w:rPr>
        <w:t>r</w:t>
      </w:r>
      <w:r>
        <w:rPr>
          <w:rFonts w:asciiTheme="majorHAnsi" w:hAnsiTheme="majorHAnsi"/>
          <w:i/>
          <w:noProof/>
        </w:rPr>
        <w:t xml:space="preserve"> </w:t>
      </w:r>
      <w:r>
        <w:rPr>
          <w:rFonts w:asciiTheme="majorHAnsi" w:hAnsiTheme="majorHAnsi"/>
        </w:rPr>
        <w:t>Framework)</w:t>
      </w:r>
      <w:r w:rsidRPr="00D86517">
        <w:rPr>
          <w:rFonts w:asciiTheme="majorHAnsi" w:hAnsiTheme="majorHAnsi"/>
        </w:rPr>
        <w:t xml:space="preserve"> focuses </w:t>
      </w:r>
      <w:r>
        <w:rPr>
          <w:rFonts w:asciiTheme="majorHAnsi" w:hAnsiTheme="majorHAnsi"/>
        </w:rPr>
        <w:t xml:space="preserve">the </w:t>
      </w:r>
      <w:r w:rsidRPr="00D86517">
        <w:rPr>
          <w:rFonts w:asciiTheme="majorHAnsi" w:hAnsiTheme="majorHAnsi"/>
        </w:rPr>
        <w:t>evaluation</w:t>
      </w:r>
      <w:r>
        <w:rPr>
          <w:rFonts w:asciiTheme="majorHAnsi" w:hAnsiTheme="majorHAnsi"/>
        </w:rPr>
        <w:t xml:space="preserve"> process</w:t>
      </w:r>
      <w:r w:rsidRPr="00D86517">
        <w:rPr>
          <w:rFonts w:asciiTheme="majorHAnsi" w:hAnsiTheme="majorHAnsi"/>
        </w:rPr>
        <w:t xml:space="preserve"> on leadership practices that matter most for supporting and improving special education programs in the territory. </w:t>
      </w:r>
    </w:p>
    <w:p w14:paraId="05D7D862" w14:textId="77777777" w:rsidR="00207AB0" w:rsidRDefault="00207AB0" w:rsidP="00207AB0">
      <w:pPr>
        <w:rPr>
          <w:rFonts w:asciiTheme="majorHAnsi" w:hAnsiTheme="majorHAnsi"/>
        </w:rPr>
      </w:pPr>
    </w:p>
    <w:p w14:paraId="4494E019" w14:textId="77777777" w:rsidR="00207AB0" w:rsidRPr="00D86517" w:rsidRDefault="00207AB0" w:rsidP="00207AB0">
      <w:pPr>
        <w:rPr>
          <w:rFonts w:asciiTheme="majorHAnsi" w:eastAsia="Calibri" w:hAnsiTheme="majorHAnsi" w:cs="Calibri"/>
          <w:spacing w:val="1"/>
        </w:rPr>
      </w:pPr>
      <w:r w:rsidRPr="00D86517">
        <w:rPr>
          <w:rFonts w:asciiTheme="majorHAnsi" w:hAnsiTheme="majorHAnsi"/>
        </w:rPr>
        <w:t xml:space="preserve">The </w:t>
      </w:r>
      <w:r w:rsidRPr="00527F5B">
        <w:rPr>
          <w:rFonts w:asciiTheme="majorHAnsi" w:hAnsiTheme="majorHAnsi"/>
          <w:b/>
        </w:rPr>
        <w:t>Essential Practices of Special Education Administrators</w:t>
      </w:r>
      <w:r w:rsidRPr="00D86517">
        <w:rPr>
          <w:rFonts w:asciiTheme="majorHAnsi" w:hAnsiTheme="majorHAnsi"/>
        </w:rPr>
        <w:t xml:space="preserve"> align with the standards and form the basis for the Framework.</w:t>
      </w:r>
      <w:r>
        <w:rPr>
          <w:rFonts w:asciiTheme="majorHAnsi" w:eastAsia="Calibri" w:hAnsiTheme="majorHAnsi" w:cs="Calibri"/>
        </w:rPr>
        <w:t xml:space="preserve"> </w:t>
      </w:r>
      <w:r w:rsidRPr="00D86517">
        <w:rPr>
          <w:rFonts w:asciiTheme="majorHAnsi" w:eastAsia="Calibri" w:hAnsiTheme="majorHAnsi" w:cs="Calibri"/>
        </w:rPr>
        <w:t>T</w:t>
      </w:r>
      <w:r w:rsidRPr="00D86517">
        <w:rPr>
          <w:rFonts w:asciiTheme="majorHAnsi" w:eastAsia="Calibri" w:hAnsiTheme="majorHAnsi" w:cs="Calibri"/>
          <w:spacing w:val="1"/>
        </w:rPr>
        <w:t>h</w:t>
      </w:r>
      <w:r w:rsidRPr="00D86517">
        <w:rPr>
          <w:rFonts w:asciiTheme="majorHAnsi" w:eastAsia="Calibri" w:hAnsiTheme="majorHAnsi" w:cs="Calibri"/>
        </w:rPr>
        <w:t>e</w:t>
      </w:r>
      <w:r w:rsidRPr="00D86517">
        <w:rPr>
          <w:rFonts w:asciiTheme="majorHAnsi" w:eastAsia="Calibri" w:hAnsiTheme="majorHAnsi" w:cs="Calibri"/>
          <w:spacing w:val="-2"/>
        </w:rPr>
        <w:t xml:space="preserve"> </w:t>
      </w:r>
      <w:r w:rsidRPr="00D86517">
        <w:rPr>
          <w:rFonts w:asciiTheme="majorHAnsi" w:eastAsia="Calibri" w:hAnsiTheme="majorHAnsi" w:cs="Calibri"/>
        </w:rPr>
        <w:t>Esse</w:t>
      </w:r>
      <w:r w:rsidRPr="00D86517">
        <w:rPr>
          <w:rFonts w:asciiTheme="majorHAnsi" w:eastAsia="Calibri" w:hAnsiTheme="majorHAnsi" w:cs="Calibri"/>
          <w:spacing w:val="-1"/>
        </w:rPr>
        <w:t>n</w:t>
      </w:r>
      <w:r w:rsidRPr="00D86517">
        <w:rPr>
          <w:rFonts w:asciiTheme="majorHAnsi" w:eastAsia="Calibri" w:hAnsiTheme="majorHAnsi" w:cs="Calibri"/>
          <w:spacing w:val="1"/>
        </w:rPr>
        <w:t>t</w:t>
      </w:r>
      <w:r w:rsidRPr="00D86517">
        <w:rPr>
          <w:rFonts w:asciiTheme="majorHAnsi" w:eastAsia="Calibri" w:hAnsiTheme="majorHAnsi" w:cs="Calibri"/>
        </w:rPr>
        <w:t>ial</w:t>
      </w:r>
      <w:r w:rsidRPr="00D86517">
        <w:rPr>
          <w:rFonts w:asciiTheme="majorHAnsi" w:eastAsia="Calibri" w:hAnsiTheme="majorHAnsi" w:cs="Calibri"/>
          <w:spacing w:val="-7"/>
        </w:rPr>
        <w:t xml:space="preserve"> </w:t>
      </w:r>
      <w:r w:rsidRPr="00D86517">
        <w:rPr>
          <w:rFonts w:asciiTheme="majorHAnsi" w:eastAsia="Calibri" w:hAnsiTheme="majorHAnsi" w:cs="Calibri"/>
          <w:spacing w:val="1"/>
        </w:rPr>
        <w:t>P</w:t>
      </w:r>
      <w:r w:rsidRPr="00D86517">
        <w:rPr>
          <w:rFonts w:asciiTheme="majorHAnsi" w:eastAsia="Calibri" w:hAnsiTheme="majorHAnsi" w:cs="Calibri"/>
        </w:rPr>
        <w:t>rac</w:t>
      </w:r>
      <w:r w:rsidRPr="00D86517">
        <w:rPr>
          <w:rFonts w:asciiTheme="majorHAnsi" w:eastAsia="Calibri" w:hAnsiTheme="majorHAnsi" w:cs="Calibri"/>
          <w:spacing w:val="1"/>
        </w:rPr>
        <w:t>t</w:t>
      </w:r>
      <w:r w:rsidRPr="00D86517">
        <w:rPr>
          <w:rFonts w:asciiTheme="majorHAnsi" w:eastAsia="Calibri" w:hAnsiTheme="majorHAnsi" w:cs="Calibri"/>
        </w:rPr>
        <w:t>i</w:t>
      </w:r>
      <w:r w:rsidRPr="00D86517">
        <w:rPr>
          <w:rFonts w:asciiTheme="majorHAnsi" w:eastAsia="Calibri" w:hAnsiTheme="majorHAnsi" w:cs="Calibri"/>
          <w:spacing w:val="1"/>
        </w:rPr>
        <w:t>c</w:t>
      </w:r>
      <w:r w:rsidRPr="00D86517">
        <w:rPr>
          <w:rFonts w:asciiTheme="majorHAnsi" w:eastAsia="Calibri" w:hAnsiTheme="majorHAnsi" w:cs="Calibri"/>
        </w:rPr>
        <w:t>es for Special Education Administrators</w:t>
      </w:r>
      <w:r w:rsidRPr="00D86517">
        <w:rPr>
          <w:rFonts w:asciiTheme="majorHAnsi" w:eastAsia="Calibri" w:hAnsiTheme="majorHAnsi" w:cs="Calibri"/>
          <w:spacing w:val="-5"/>
        </w:rPr>
        <w:t xml:space="preserve"> </w:t>
      </w:r>
      <w:r w:rsidRPr="00D86517">
        <w:rPr>
          <w:rFonts w:asciiTheme="majorHAnsi" w:eastAsia="Calibri" w:hAnsiTheme="majorHAnsi" w:cs="Calibri"/>
          <w:spacing w:val="-2"/>
        </w:rPr>
        <w:t>a</w:t>
      </w:r>
      <w:r w:rsidRPr="00D86517">
        <w:rPr>
          <w:rFonts w:asciiTheme="majorHAnsi" w:eastAsia="Calibri" w:hAnsiTheme="majorHAnsi" w:cs="Calibri"/>
        </w:rPr>
        <w:t>re:</w:t>
      </w:r>
    </w:p>
    <w:p w14:paraId="1E65F746" w14:textId="77777777" w:rsidR="00207AB0" w:rsidRPr="000E0614" w:rsidRDefault="00207AB0" w:rsidP="00207AB0">
      <w:pPr>
        <w:rPr>
          <w:rFonts w:asciiTheme="majorHAnsi" w:eastAsia="Calibri" w:hAnsiTheme="majorHAnsi" w:cs="Calibri"/>
          <w:spacing w:val="1"/>
        </w:rPr>
      </w:pPr>
    </w:p>
    <w:p w14:paraId="48CC0A40" w14:textId="77777777" w:rsidR="00207AB0" w:rsidRDefault="00207AB0" w:rsidP="00207AB0">
      <w:pPr>
        <w:pStyle w:val="ListParagraph"/>
        <w:numPr>
          <w:ilvl w:val="0"/>
          <w:numId w:val="36"/>
        </w:numPr>
        <w:ind w:right="-20"/>
        <w:rPr>
          <w:rFonts w:asciiTheme="majorHAnsi" w:eastAsia="Calibri" w:hAnsiTheme="majorHAnsi" w:cs="Calibri"/>
        </w:rPr>
      </w:pPr>
      <w:r w:rsidRPr="0087645F">
        <w:rPr>
          <w:rFonts w:asciiTheme="majorHAnsi" w:eastAsia="Calibri" w:hAnsiTheme="majorHAnsi" w:cs="Calibri"/>
          <w:b/>
          <w:bCs/>
        </w:rPr>
        <w:t>Bu</w:t>
      </w:r>
      <w:r w:rsidRPr="0087645F">
        <w:rPr>
          <w:rFonts w:asciiTheme="majorHAnsi" w:eastAsia="Calibri" w:hAnsiTheme="majorHAnsi" w:cs="Calibri"/>
          <w:b/>
          <w:bCs/>
          <w:spacing w:val="1"/>
        </w:rPr>
        <w:t>il</w:t>
      </w:r>
      <w:r w:rsidRPr="0087645F">
        <w:rPr>
          <w:rFonts w:asciiTheme="majorHAnsi" w:eastAsia="Calibri" w:hAnsiTheme="majorHAnsi" w:cs="Calibri"/>
          <w:b/>
          <w:bCs/>
        </w:rPr>
        <w:t>d</w:t>
      </w:r>
      <w:r w:rsidRPr="0087645F">
        <w:rPr>
          <w:rFonts w:asciiTheme="majorHAnsi" w:eastAsia="Calibri" w:hAnsiTheme="majorHAnsi" w:cs="Calibri"/>
          <w:b/>
          <w:bCs/>
          <w:spacing w:val="-6"/>
        </w:rPr>
        <w:t xml:space="preserve"> </w:t>
      </w:r>
      <w:r w:rsidRPr="0087645F">
        <w:rPr>
          <w:rFonts w:asciiTheme="majorHAnsi" w:eastAsia="Calibri" w:hAnsiTheme="majorHAnsi" w:cs="Calibri"/>
          <w:b/>
          <w:bCs/>
        </w:rPr>
        <w:t>s</w:t>
      </w:r>
      <w:r w:rsidRPr="0087645F">
        <w:rPr>
          <w:rFonts w:asciiTheme="majorHAnsi" w:eastAsia="Calibri" w:hAnsiTheme="majorHAnsi" w:cs="Calibri"/>
          <w:b/>
          <w:bCs/>
          <w:spacing w:val="1"/>
        </w:rPr>
        <w:t>h</w:t>
      </w:r>
      <w:r w:rsidRPr="0087645F">
        <w:rPr>
          <w:rFonts w:asciiTheme="majorHAnsi" w:eastAsia="Calibri" w:hAnsiTheme="majorHAnsi" w:cs="Calibri"/>
          <w:b/>
          <w:bCs/>
          <w:spacing w:val="-1"/>
        </w:rPr>
        <w:t>a</w:t>
      </w:r>
      <w:r w:rsidRPr="0087645F">
        <w:rPr>
          <w:rFonts w:asciiTheme="majorHAnsi" w:eastAsia="Calibri" w:hAnsiTheme="majorHAnsi" w:cs="Calibri"/>
          <w:b/>
          <w:bCs/>
          <w:spacing w:val="1"/>
        </w:rPr>
        <w:t>r</w:t>
      </w:r>
      <w:r w:rsidRPr="0087645F">
        <w:rPr>
          <w:rFonts w:asciiTheme="majorHAnsi" w:eastAsia="Calibri" w:hAnsiTheme="majorHAnsi" w:cs="Calibri"/>
          <w:b/>
          <w:bCs/>
          <w:spacing w:val="-1"/>
        </w:rPr>
        <w:t>e</w:t>
      </w:r>
      <w:r w:rsidRPr="0087645F">
        <w:rPr>
          <w:rFonts w:asciiTheme="majorHAnsi" w:eastAsia="Calibri" w:hAnsiTheme="majorHAnsi" w:cs="Calibri"/>
          <w:b/>
          <w:bCs/>
        </w:rPr>
        <w:t>d</w:t>
      </w:r>
      <w:r w:rsidRPr="0087645F">
        <w:rPr>
          <w:rFonts w:asciiTheme="majorHAnsi" w:eastAsia="Calibri" w:hAnsiTheme="majorHAnsi" w:cs="Calibri"/>
          <w:b/>
          <w:bCs/>
          <w:spacing w:val="-6"/>
        </w:rPr>
        <w:t xml:space="preserve"> </w:t>
      </w:r>
      <w:r w:rsidRPr="0087645F">
        <w:rPr>
          <w:rFonts w:asciiTheme="majorHAnsi" w:eastAsia="Calibri" w:hAnsiTheme="majorHAnsi" w:cs="Calibri"/>
          <w:b/>
          <w:bCs/>
          <w:spacing w:val="1"/>
        </w:rPr>
        <w:t>p</w:t>
      </w:r>
      <w:r w:rsidRPr="0087645F">
        <w:rPr>
          <w:rFonts w:asciiTheme="majorHAnsi" w:eastAsia="Calibri" w:hAnsiTheme="majorHAnsi" w:cs="Calibri"/>
          <w:b/>
          <w:bCs/>
          <w:spacing w:val="-2"/>
        </w:rPr>
        <w:t>u</w:t>
      </w:r>
      <w:r w:rsidRPr="0087645F">
        <w:rPr>
          <w:rFonts w:asciiTheme="majorHAnsi" w:eastAsia="Calibri" w:hAnsiTheme="majorHAnsi" w:cs="Calibri"/>
          <w:b/>
          <w:bCs/>
          <w:spacing w:val="1"/>
        </w:rPr>
        <w:t>rp</w:t>
      </w:r>
      <w:r w:rsidRPr="0087645F">
        <w:rPr>
          <w:rFonts w:asciiTheme="majorHAnsi" w:eastAsia="Calibri" w:hAnsiTheme="majorHAnsi" w:cs="Calibri"/>
          <w:b/>
          <w:bCs/>
          <w:spacing w:val="-2"/>
        </w:rPr>
        <w:t>o</w:t>
      </w:r>
      <w:r w:rsidRPr="0087645F">
        <w:rPr>
          <w:rFonts w:asciiTheme="majorHAnsi" w:eastAsia="Calibri" w:hAnsiTheme="majorHAnsi" w:cs="Calibri"/>
          <w:b/>
          <w:bCs/>
        </w:rPr>
        <w:t>s</w:t>
      </w:r>
      <w:r w:rsidRPr="0087645F">
        <w:rPr>
          <w:rFonts w:asciiTheme="majorHAnsi" w:eastAsia="Calibri" w:hAnsiTheme="majorHAnsi" w:cs="Calibri"/>
          <w:b/>
          <w:bCs/>
          <w:spacing w:val="2"/>
        </w:rPr>
        <w:t>e</w:t>
      </w:r>
      <w:r w:rsidRPr="0087645F">
        <w:rPr>
          <w:rFonts w:asciiTheme="majorHAnsi" w:eastAsia="Calibri" w:hAnsiTheme="majorHAnsi" w:cs="Calibri"/>
          <w:b/>
          <w:bCs/>
        </w:rPr>
        <w:t>.</w:t>
      </w:r>
      <w:r w:rsidRPr="0087645F">
        <w:rPr>
          <w:rFonts w:asciiTheme="majorHAnsi" w:eastAsia="Calibri" w:hAnsiTheme="majorHAnsi" w:cs="Calibri"/>
          <w:b/>
          <w:bCs/>
          <w:spacing w:val="-3"/>
        </w:rPr>
        <w:t xml:space="preserve"> </w:t>
      </w:r>
      <w:r w:rsidRPr="0087645F">
        <w:rPr>
          <w:rFonts w:asciiTheme="majorHAnsi" w:eastAsia="Calibri" w:hAnsiTheme="majorHAnsi" w:cs="Calibri"/>
          <w:spacing w:val="-2"/>
        </w:rPr>
        <w:t>T</w:t>
      </w:r>
      <w:r w:rsidRPr="0087645F">
        <w:rPr>
          <w:rFonts w:asciiTheme="majorHAnsi" w:eastAsia="Calibri" w:hAnsiTheme="majorHAnsi" w:cs="Calibri"/>
          <w:spacing w:val="1"/>
        </w:rPr>
        <w:t>h</w:t>
      </w:r>
      <w:r w:rsidRPr="0087645F">
        <w:rPr>
          <w:rFonts w:asciiTheme="majorHAnsi" w:eastAsia="Calibri" w:hAnsiTheme="majorHAnsi" w:cs="Calibri"/>
        </w:rPr>
        <w:t xml:space="preserve">e </w:t>
      </w:r>
      <w:r w:rsidRPr="0087645F">
        <w:rPr>
          <w:rFonts w:asciiTheme="majorHAnsi" w:eastAsia="Calibri" w:hAnsiTheme="majorHAnsi" w:cs="Calibri"/>
          <w:spacing w:val="-1"/>
        </w:rPr>
        <w:t>Special Education Administrator</w:t>
      </w:r>
      <w:r w:rsidRPr="0087645F">
        <w:rPr>
          <w:rFonts w:asciiTheme="majorHAnsi" w:eastAsia="Calibri" w:hAnsiTheme="majorHAnsi" w:cs="Calibri"/>
          <w:spacing w:val="1"/>
        </w:rPr>
        <w:t xml:space="preserve"> </w:t>
      </w:r>
      <w:r w:rsidRPr="0087645F">
        <w:rPr>
          <w:rFonts w:asciiTheme="majorHAnsi" w:eastAsia="Calibri" w:hAnsiTheme="majorHAnsi" w:cs="Calibri"/>
          <w:spacing w:val="-2"/>
        </w:rPr>
        <w:t xml:space="preserve">promotes a shared vision/mission </w:t>
      </w:r>
      <w:r w:rsidRPr="0087645F">
        <w:rPr>
          <w:rFonts w:asciiTheme="majorHAnsi" w:eastAsia="Calibri" w:hAnsiTheme="majorHAnsi" w:cs="Calibri"/>
        </w:rPr>
        <w:t>for the success of all students</w:t>
      </w:r>
      <w:r w:rsidRPr="0087645F">
        <w:rPr>
          <w:rFonts w:asciiTheme="majorHAnsi" w:eastAsia="Calibri" w:hAnsiTheme="majorHAnsi" w:cs="Calibri"/>
          <w:spacing w:val="-2"/>
        </w:rPr>
        <w:t xml:space="preserve"> by supporting the implementation of</w:t>
      </w:r>
      <w:r w:rsidRPr="0087645F">
        <w:rPr>
          <w:rFonts w:asciiTheme="majorHAnsi" w:eastAsia="Calibri" w:hAnsiTheme="majorHAnsi" w:cs="Calibri"/>
          <w:spacing w:val="2"/>
        </w:rPr>
        <w:t xml:space="preserve"> </w:t>
      </w:r>
      <w:r w:rsidRPr="0087645F">
        <w:rPr>
          <w:rFonts w:asciiTheme="majorHAnsi" w:eastAsia="Calibri" w:hAnsiTheme="majorHAnsi" w:cs="Calibri"/>
          <w:spacing w:val="-1"/>
        </w:rPr>
        <w:t>p</w:t>
      </w:r>
      <w:r w:rsidRPr="0087645F">
        <w:rPr>
          <w:rFonts w:asciiTheme="majorHAnsi" w:eastAsia="Calibri" w:hAnsiTheme="majorHAnsi" w:cs="Calibri"/>
        </w:rPr>
        <w:t>r</w:t>
      </w:r>
      <w:r w:rsidRPr="0087645F">
        <w:rPr>
          <w:rFonts w:asciiTheme="majorHAnsi" w:eastAsia="Calibri" w:hAnsiTheme="majorHAnsi" w:cs="Calibri"/>
          <w:spacing w:val="1"/>
        </w:rPr>
        <w:t>o</w:t>
      </w:r>
      <w:r w:rsidRPr="0087645F">
        <w:rPr>
          <w:rFonts w:asciiTheme="majorHAnsi" w:eastAsia="Calibri" w:hAnsiTheme="majorHAnsi" w:cs="Calibri"/>
        </w:rPr>
        <w:t>grams</w:t>
      </w:r>
      <w:r w:rsidRPr="0087645F">
        <w:rPr>
          <w:rFonts w:asciiTheme="majorHAnsi" w:eastAsia="Calibri" w:hAnsiTheme="majorHAnsi" w:cs="Calibri"/>
          <w:spacing w:val="-1"/>
        </w:rPr>
        <w:t xml:space="preserve"> </w:t>
      </w:r>
      <w:r w:rsidRPr="0087645F">
        <w:rPr>
          <w:rFonts w:asciiTheme="majorHAnsi" w:eastAsia="Calibri" w:hAnsiTheme="majorHAnsi" w:cs="Calibri"/>
          <w:spacing w:val="1"/>
        </w:rPr>
        <w:t>for students with disabilities that</w:t>
      </w:r>
      <w:r w:rsidRPr="0087645F">
        <w:rPr>
          <w:rFonts w:asciiTheme="majorHAnsi" w:eastAsia="Calibri" w:hAnsiTheme="majorHAnsi" w:cs="Calibri"/>
          <w:spacing w:val="2"/>
        </w:rPr>
        <w:t xml:space="preserve"> </w:t>
      </w:r>
      <w:r w:rsidRPr="0087645F">
        <w:rPr>
          <w:rFonts w:asciiTheme="majorHAnsi" w:eastAsia="Calibri" w:hAnsiTheme="majorHAnsi" w:cs="Calibri"/>
        </w:rPr>
        <w:t>al</w:t>
      </w:r>
      <w:r w:rsidRPr="0087645F">
        <w:rPr>
          <w:rFonts w:asciiTheme="majorHAnsi" w:eastAsia="Calibri" w:hAnsiTheme="majorHAnsi" w:cs="Calibri"/>
          <w:spacing w:val="-2"/>
        </w:rPr>
        <w:t>i</w:t>
      </w:r>
      <w:r w:rsidRPr="0087645F">
        <w:rPr>
          <w:rFonts w:asciiTheme="majorHAnsi" w:eastAsia="Calibri" w:hAnsiTheme="majorHAnsi" w:cs="Calibri"/>
        </w:rPr>
        <w:t>gn</w:t>
      </w:r>
      <w:r w:rsidRPr="0087645F">
        <w:rPr>
          <w:rFonts w:asciiTheme="majorHAnsi" w:eastAsia="Calibri" w:hAnsiTheme="majorHAnsi" w:cs="Calibri"/>
          <w:spacing w:val="1"/>
        </w:rPr>
        <w:t xml:space="preserve"> </w:t>
      </w:r>
      <w:r w:rsidRPr="0087645F">
        <w:rPr>
          <w:rFonts w:asciiTheme="majorHAnsi" w:eastAsia="Calibri" w:hAnsiTheme="majorHAnsi" w:cs="Calibri"/>
          <w:spacing w:val="-1"/>
        </w:rPr>
        <w:t>w</w:t>
      </w:r>
      <w:r w:rsidRPr="0087645F">
        <w:rPr>
          <w:rFonts w:asciiTheme="majorHAnsi" w:eastAsia="Calibri" w:hAnsiTheme="majorHAnsi" w:cs="Calibri"/>
        </w:rPr>
        <w:t>i</w:t>
      </w:r>
      <w:r w:rsidRPr="0087645F">
        <w:rPr>
          <w:rFonts w:asciiTheme="majorHAnsi" w:eastAsia="Calibri" w:hAnsiTheme="majorHAnsi" w:cs="Calibri"/>
          <w:spacing w:val="1"/>
        </w:rPr>
        <w:t>t</w:t>
      </w:r>
      <w:r w:rsidRPr="0087645F">
        <w:rPr>
          <w:rFonts w:asciiTheme="majorHAnsi" w:eastAsia="Calibri" w:hAnsiTheme="majorHAnsi" w:cs="Calibri"/>
        </w:rPr>
        <w:t xml:space="preserve">h </w:t>
      </w:r>
      <w:r w:rsidRPr="0087645F">
        <w:rPr>
          <w:rFonts w:asciiTheme="majorHAnsi" w:eastAsia="Calibri" w:hAnsiTheme="majorHAnsi" w:cs="Calibri"/>
          <w:spacing w:val="-1"/>
        </w:rPr>
        <w:t>t</w:t>
      </w:r>
      <w:r w:rsidRPr="0087645F">
        <w:rPr>
          <w:rFonts w:asciiTheme="majorHAnsi" w:eastAsia="Calibri" w:hAnsiTheme="majorHAnsi" w:cs="Calibri"/>
          <w:spacing w:val="1"/>
        </w:rPr>
        <w:t>h</w:t>
      </w:r>
      <w:r w:rsidRPr="0087645F">
        <w:rPr>
          <w:rFonts w:asciiTheme="majorHAnsi" w:eastAsia="Calibri" w:hAnsiTheme="majorHAnsi" w:cs="Calibri"/>
        </w:rPr>
        <w:t>e</w:t>
      </w:r>
      <w:r w:rsidRPr="0087645F">
        <w:rPr>
          <w:rFonts w:asciiTheme="majorHAnsi" w:eastAsia="Calibri" w:hAnsiTheme="majorHAnsi" w:cs="Calibri"/>
          <w:spacing w:val="-1"/>
        </w:rPr>
        <w:t xml:space="preserve"> </w:t>
      </w:r>
      <w:r w:rsidRPr="0087645F">
        <w:rPr>
          <w:rFonts w:asciiTheme="majorHAnsi" w:eastAsia="Calibri" w:hAnsiTheme="majorHAnsi" w:cs="Calibri"/>
          <w:spacing w:val="1"/>
        </w:rPr>
        <w:t>VIDE’</w:t>
      </w:r>
      <w:r w:rsidRPr="0087645F">
        <w:rPr>
          <w:rFonts w:asciiTheme="majorHAnsi" w:eastAsia="Calibri" w:hAnsiTheme="majorHAnsi" w:cs="Calibri"/>
        </w:rPr>
        <w:t>s vis</w:t>
      </w:r>
      <w:r w:rsidRPr="0087645F">
        <w:rPr>
          <w:rFonts w:asciiTheme="majorHAnsi" w:eastAsia="Calibri" w:hAnsiTheme="majorHAnsi" w:cs="Calibri"/>
          <w:spacing w:val="-2"/>
        </w:rPr>
        <w:t>i</w:t>
      </w:r>
      <w:r w:rsidRPr="0087645F">
        <w:rPr>
          <w:rFonts w:asciiTheme="majorHAnsi" w:eastAsia="Calibri" w:hAnsiTheme="majorHAnsi" w:cs="Calibri"/>
        </w:rPr>
        <w:t>o</w:t>
      </w:r>
      <w:r w:rsidRPr="0087645F">
        <w:rPr>
          <w:rFonts w:asciiTheme="majorHAnsi" w:eastAsia="Calibri" w:hAnsiTheme="majorHAnsi" w:cs="Calibri"/>
          <w:spacing w:val="1"/>
        </w:rPr>
        <w:t>n/mission</w:t>
      </w:r>
      <w:r w:rsidRPr="0087645F">
        <w:rPr>
          <w:rFonts w:asciiTheme="majorHAnsi" w:eastAsia="Calibri" w:hAnsiTheme="majorHAnsi" w:cs="Calibri"/>
        </w:rPr>
        <w:t>.</w:t>
      </w:r>
    </w:p>
    <w:p w14:paraId="56B22093" w14:textId="77777777" w:rsidR="00207AB0" w:rsidRPr="00E473A4" w:rsidRDefault="00207AB0" w:rsidP="00207AB0">
      <w:pPr>
        <w:pStyle w:val="ListParagraph"/>
        <w:ind w:right="189"/>
        <w:rPr>
          <w:rFonts w:ascii="Calibri" w:eastAsia="Calibri" w:hAnsi="Calibri" w:cs="Calibri"/>
        </w:rPr>
      </w:pPr>
    </w:p>
    <w:p w14:paraId="0A9893C1" w14:textId="77777777" w:rsidR="00207AB0" w:rsidRPr="001A4233" w:rsidRDefault="00207AB0" w:rsidP="00207AB0">
      <w:pPr>
        <w:pStyle w:val="ListParagraph"/>
        <w:numPr>
          <w:ilvl w:val="0"/>
          <w:numId w:val="36"/>
        </w:numPr>
        <w:ind w:right="673"/>
        <w:rPr>
          <w:rFonts w:ascii="Calibri" w:eastAsia="Calibri" w:hAnsi="Calibri" w:cs="Calibri"/>
        </w:rPr>
      </w:pPr>
      <w:r w:rsidRPr="0087645F">
        <w:rPr>
          <w:rFonts w:asciiTheme="majorHAnsi" w:eastAsia="Calibri" w:hAnsiTheme="majorHAnsi" w:cs="Calibri"/>
          <w:b/>
          <w:bCs/>
          <w:spacing w:val="-1"/>
        </w:rPr>
        <w:t>Ma</w:t>
      </w:r>
      <w:r w:rsidRPr="0087645F">
        <w:rPr>
          <w:rFonts w:asciiTheme="majorHAnsi" w:eastAsia="Calibri" w:hAnsiTheme="majorHAnsi" w:cs="Calibri"/>
          <w:b/>
          <w:bCs/>
          <w:spacing w:val="1"/>
        </w:rPr>
        <w:t>n</w:t>
      </w:r>
      <w:r w:rsidRPr="0087645F">
        <w:rPr>
          <w:rFonts w:asciiTheme="majorHAnsi" w:eastAsia="Calibri" w:hAnsiTheme="majorHAnsi" w:cs="Calibri"/>
          <w:b/>
          <w:bCs/>
          <w:spacing w:val="-1"/>
        </w:rPr>
        <w:t>a</w:t>
      </w:r>
      <w:r w:rsidRPr="0087645F">
        <w:rPr>
          <w:rFonts w:asciiTheme="majorHAnsi" w:eastAsia="Calibri" w:hAnsiTheme="majorHAnsi" w:cs="Calibri"/>
          <w:b/>
          <w:bCs/>
          <w:spacing w:val="1"/>
        </w:rPr>
        <w:t>g</w:t>
      </w:r>
      <w:r w:rsidRPr="0087645F">
        <w:rPr>
          <w:rFonts w:asciiTheme="majorHAnsi" w:eastAsia="Calibri" w:hAnsiTheme="majorHAnsi" w:cs="Calibri"/>
          <w:b/>
          <w:bCs/>
        </w:rPr>
        <w:t>e</w:t>
      </w:r>
      <w:r w:rsidRPr="0087645F">
        <w:rPr>
          <w:rFonts w:asciiTheme="majorHAnsi" w:eastAsia="Calibri" w:hAnsiTheme="majorHAnsi" w:cs="Calibri"/>
          <w:b/>
          <w:bCs/>
          <w:spacing w:val="-3"/>
        </w:rPr>
        <w:t xml:space="preserve"> </w:t>
      </w:r>
      <w:r w:rsidRPr="0087645F">
        <w:rPr>
          <w:rFonts w:asciiTheme="majorHAnsi" w:eastAsia="Calibri" w:hAnsiTheme="majorHAnsi" w:cs="Calibri"/>
          <w:b/>
          <w:bCs/>
        </w:rPr>
        <w:t>o</w:t>
      </w:r>
      <w:r w:rsidRPr="0087645F">
        <w:rPr>
          <w:rFonts w:asciiTheme="majorHAnsi" w:eastAsia="Calibri" w:hAnsiTheme="majorHAnsi" w:cs="Calibri"/>
          <w:b/>
          <w:bCs/>
          <w:spacing w:val="1"/>
        </w:rPr>
        <w:t>r</w:t>
      </w:r>
      <w:r w:rsidRPr="0087645F">
        <w:rPr>
          <w:rFonts w:asciiTheme="majorHAnsi" w:eastAsia="Calibri" w:hAnsiTheme="majorHAnsi" w:cs="Calibri"/>
          <w:b/>
          <w:bCs/>
          <w:spacing w:val="-1"/>
        </w:rPr>
        <w:t>ga</w:t>
      </w:r>
      <w:r w:rsidRPr="0087645F">
        <w:rPr>
          <w:rFonts w:asciiTheme="majorHAnsi" w:eastAsia="Calibri" w:hAnsiTheme="majorHAnsi" w:cs="Calibri"/>
          <w:b/>
          <w:bCs/>
          <w:spacing w:val="1"/>
        </w:rPr>
        <w:t>ni</w:t>
      </w:r>
      <w:r w:rsidRPr="0087645F">
        <w:rPr>
          <w:rFonts w:asciiTheme="majorHAnsi" w:eastAsia="Calibri" w:hAnsiTheme="majorHAnsi" w:cs="Calibri"/>
          <w:b/>
          <w:bCs/>
        </w:rPr>
        <w:t>zat</w:t>
      </w:r>
      <w:r w:rsidRPr="0087645F">
        <w:rPr>
          <w:rFonts w:asciiTheme="majorHAnsi" w:eastAsia="Calibri" w:hAnsiTheme="majorHAnsi" w:cs="Calibri"/>
          <w:b/>
          <w:bCs/>
          <w:spacing w:val="1"/>
        </w:rPr>
        <w:t>i</w:t>
      </w:r>
      <w:r w:rsidRPr="0087645F">
        <w:rPr>
          <w:rFonts w:asciiTheme="majorHAnsi" w:eastAsia="Calibri" w:hAnsiTheme="majorHAnsi" w:cs="Calibri"/>
          <w:b/>
          <w:bCs/>
          <w:spacing w:val="-2"/>
        </w:rPr>
        <w:t>o</w:t>
      </w:r>
      <w:r w:rsidRPr="0087645F">
        <w:rPr>
          <w:rFonts w:asciiTheme="majorHAnsi" w:eastAsia="Calibri" w:hAnsiTheme="majorHAnsi" w:cs="Calibri"/>
          <w:b/>
          <w:bCs/>
          <w:spacing w:val="1"/>
        </w:rPr>
        <w:t>n</w:t>
      </w:r>
      <w:r w:rsidRPr="0087645F">
        <w:rPr>
          <w:rFonts w:asciiTheme="majorHAnsi" w:eastAsia="Calibri" w:hAnsiTheme="majorHAnsi" w:cs="Calibri"/>
          <w:b/>
          <w:bCs/>
          <w:spacing w:val="-1"/>
        </w:rPr>
        <w:t>a</w:t>
      </w:r>
      <w:r w:rsidRPr="0087645F">
        <w:rPr>
          <w:rFonts w:asciiTheme="majorHAnsi" w:eastAsia="Calibri" w:hAnsiTheme="majorHAnsi" w:cs="Calibri"/>
          <w:b/>
          <w:bCs/>
        </w:rPr>
        <w:t>l</w:t>
      </w:r>
      <w:r w:rsidRPr="0087645F">
        <w:rPr>
          <w:rFonts w:asciiTheme="majorHAnsi" w:eastAsia="Calibri" w:hAnsiTheme="majorHAnsi" w:cs="Calibri"/>
          <w:b/>
          <w:bCs/>
          <w:spacing w:val="-8"/>
        </w:rPr>
        <w:t xml:space="preserve"> </w:t>
      </w:r>
      <w:r w:rsidRPr="0087645F">
        <w:rPr>
          <w:rFonts w:asciiTheme="majorHAnsi" w:eastAsia="Calibri" w:hAnsiTheme="majorHAnsi" w:cs="Calibri"/>
          <w:b/>
          <w:bCs/>
          <w:spacing w:val="-2"/>
        </w:rPr>
        <w:t>s</w:t>
      </w:r>
      <w:r w:rsidRPr="0087645F">
        <w:rPr>
          <w:rFonts w:asciiTheme="majorHAnsi" w:eastAsia="Calibri" w:hAnsiTheme="majorHAnsi" w:cs="Calibri"/>
          <w:b/>
          <w:bCs/>
          <w:spacing w:val="-1"/>
        </w:rPr>
        <w:t>y</w:t>
      </w:r>
      <w:r w:rsidRPr="0087645F">
        <w:rPr>
          <w:rFonts w:asciiTheme="majorHAnsi" w:eastAsia="Calibri" w:hAnsiTheme="majorHAnsi" w:cs="Calibri"/>
          <w:b/>
          <w:bCs/>
        </w:rPr>
        <w:t>s</w:t>
      </w:r>
      <w:r w:rsidRPr="0087645F">
        <w:rPr>
          <w:rFonts w:asciiTheme="majorHAnsi" w:eastAsia="Calibri" w:hAnsiTheme="majorHAnsi" w:cs="Calibri"/>
          <w:b/>
          <w:bCs/>
          <w:spacing w:val="1"/>
        </w:rPr>
        <w:t>t</w:t>
      </w:r>
      <w:r w:rsidRPr="0087645F">
        <w:rPr>
          <w:rFonts w:asciiTheme="majorHAnsi" w:eastAsia="Calibri" w:hAnsiTheme="majorHAnsi" w:cs="Calibri"/>
          <w:b/>
          <w:bCs/>
          <w:spacing w:val="-1"/>
        </w:rPr>
        <w:t>em</w:t>
      </w:r>
      <w:r w:rsidRPr="0087645F">
        <w:rPr>
          <w:rFonts w:asciiTheme="majorHAnsi" w:eastAsia="Calibri" w:hAnsiTheme="majorHAnsi" w:cs="Calibri"/>
          <w:b/>
          <w:bCs/>
        </w:rPr>
        <w:t>s.</w:t>
      </w:r>
      <w:r w:rsidRPr="0087645F">
        <w:rPr>
          <w:rFonts w:asciiTheme="majorHAnsi" w:eastAsia="Calibri" w:hAnsiTheme="majorHAnsi" w:cs="Calibri"/>
          <w:b/>
          <w:bCs/>
          <w:spacing w:val="-2"/>
        </w:rPr>
        <w:t xml:space="preserve"> </w:t>
      </w:r>
      <w:r w:rsidRPr="001A4233">
        <w:rPr>
          <w:rFonts w:ascii="Calibri" w:eastAsia="Calibri" w:hAnsi="Calibri" w:cs="Calibri"/>
        </w:rPr>
        <w:t>T</w:t>
      </w:r>
      <w:r w:rsidRPr="001A4233">
        <w:rPr>
          <w:rFonts w:ascii="Calibri" w:eastAsia="Calibri" w:hAnsi="Calibri" w:cs="Calibri"/>
          <w:spacing w:val="1"/>
        </w:rPr>
        <w:t>h</w:t>
      </w:r>
      <w:r w:rsidRPr="001A4233">
        <w:rPr>
          <w:rFonts w:ascii="Calibri" w:eastAsia="Calibri" w:hAnsi="Calibri" w:cs="Calibri"/>
        </w:rPr>
        <w:t>e</w:t>
      </w:r>
      <w:r w:rsidRPr="001A4233">
        <w:rPr>
          <w:rFonts w:ascii="Calibri" w:eastAsia="Calibri" w:hAnsi="Calibri" w:cs="Calibri"/>
          <w:spacing w:val="-2"/>
        </w:rPr>
        <w:t xml:space="preserve"> </w:t>
      </w:r>
      <w:r w:rsidRPr="001A4233">
        <w:rPr>
          <w:rFonts w:ascii="Calibri" w:eastAsia="Calibri" w:hAnsi="Calibri" w:cs="Calibri"/>
        </w:rPr>
        <w:t>Special Education Administrator ac</w:t>
      </w:r>
      <w:r w:rsidRPr="001A4233">
        <w:rPr>
          <w:rFonts w:ascii="Calibri" w:eastAsia="Calibri" w:hAnsi="Calibri" w:cs="Calibri"/>
          <w:spacing w:val="1"/>
        </w:rPr>
        <w:t>t</w:t>
      </w:r>
      <w:r w:rsidRPr="001A4233">
        <w:rPr>
          <w:rFonts w:ascii="Calibri" w:eastAsia="Calibri" w:hAnsi="Calibri" w:cs="Calibri"/>
        </w:rPr>
        <w:t>s</w:t>
      </w:r>
      <w:r w:rsidRPr="001A4233">
        <w:rPr>
          <w:rFonts w:ascii="Calibri" w:eastAsia="Calibri" w:hAnsi="Calibri" w:cs="Calibri"/>
          <w:spacing w:val="-5"/>
        </w:rPr>
        <w:t xml:space="preserve"> </w:t>
      </w:r>
      <w:r w:rsidRPr="001A4233">
        <w:rPr>
          <w:rFonts w:ascii="Calibri" w:eastAsia="Calibri" w:hAnsi="Calibri" w:cs="Calibri"/>
          <w:spacing w:val="-3"/>
        </w:rPr>
        <w:t>s</w:t>
      </w:r>
      <w:r w:rsidRPr="001A4233">
        <w:rPr>
          <w:rFonts w:ascii="Calibri" w:eastAsia="Calibri" w:hAnsi="Calibri" w:cs="Calibri"/>
          <w:spacing w:val="1"/>
        </w:rPr>
        <w:t>t</w:t>
      </w:r>
      <w:r w:rsidRPr="001A4233">
        <w:rPr>
          <w:rFonts w:ascii="Calibri" w:eastAsia="Calibri" w:hAnsi="Calibri" w:cs="Calibri"/>
        </w:rPr>
        <w:t>ra</w:t>
      </w:r>
      <w:r w:rsidRPr="001A4233">
        <w:rPr>
          <w:rFonts w:ascii="Calibri" w:eastAsia="Calibri" w:hAnsi="Calibri" w:cs="Calibri"/>
          <w:spacing w:val="2"/>
        </w:rPr>
        <w:t>t</w:t>
      </w:r>
      <w:r w:rsidRPr="001A4233">
        <w:rPr>
          <w:rFonts w:ascii="Calibri" w:eastAsia="Calibri" w:hAnsi="Calibri" w:cs="Calibri"/>
        </w:rPr>
        <w:t>egically</w:t>
      </w:r>
      <w:r w:rsidRPr="001A4233">
        <w:rPr>
          <w:rFonts w:ascii="Calibri" w:eastAsia="Calibri" w:hAnsi="Calibri" w:cs="Calibri"/>
          <w:spacing w:val="-6"/>
        </w:rPr>
        <w:t xml:space="preserve"> </w:t>
      </w:r>
      <w:r w:rsidRPr="001A4233">
        <w:rPr>
          <w:rFonts w:ascii="Calibri" w:eastAsia="Calibri" w:hAnsi="Calibri" w:cs="Calibri"/>
        </w:rPr>
        <w:t>a</w:t>
      </w:r>
      <w:r w:rsidRPr="001A4233">
        <w:rPr>
          <w:rFonts w:ascii="Calibri" w:eastAsia="Calibri" w:hAnsi="Calibri" w:cs="Calibri"/>
          <w:spacing w:val="1"/>
        </w:rPr>
        <w:t>n</w:t>
      </w:r>
      <w:r w:rsidRPr="001A4233">
        <w:rPr>
          <w:rFonts w:ascii="Calibri" w:eastAsia="Calibri" w:hAnsi="Calibri" w:cs="Calibri"/>
        </w:rPr>
        <w:t>d</w:t>
      </w:r>
      <w:r w:rsidRPr="001A4233">
        <w:rPr>
          <w:rFonts w:ascii="Calibri" w:eastAsia="Calibri" w:hAnsi="Calibri" w:cs="Calibri"/>
          <w:spacing w:val="-1"/>
        </w:rPr>
        <w:t xml:space="preserve"> </w:t>
      </w:r>
      <w:r w:rsidRPr="001A4233">
        <w:rPr>
          <w:rFonts w:ascii="Calibri" w:eastAsia="Calibri" w:hAnsi="Calibri" w:cs="Calibri"/>
        </w:rPr>
        <w:t>s</w:t>
      </w:r>
      <w:r w:rsidRPr="001A4233">
        <w:rPr>
          <w:rFonts w:ascii="Calibri" w:eastAsia="Calibri" w:hAnsi="Calibri" w:cs="Calibri"/>
          <w:spacing w:val="-1"/>
        </w:rPr>
        <w:t>y</w:t>
      </w:r>
      <w:r w:rsidRPr="001A4233">
        <w:rPr>
          <w:rFonts w:ascii="Calibri" w:eastAsia="Calibri" w:hAnsi="Calibri" w:cs="Calibri"/>
        </w:rPr>
        <w:t>s</w:t>
      </w:r>
      <w:r w:rsidRPr="001A4233">
        <w:rPr>
          <w:rFonts w:ascii="Calibri" w:eastAsia="Calibri" w:hAnsi="Calibri" w:cs="Calibri"/>
          <w:spacing w:val="1"/>
        </w:rPr>
        <w:t>t</w:t>
      </w:r>
      <w:r w:rsidRPr="001A4233">
        <w:rPr>
          <w:rFonts w:ascii="Calibri" w:eastAsia="Calibri" w:hAnsi="Calibri" w:cs="Calibri"/>
        </w:rPr>
        <w:t>e</w:t>
      </w:r>
      <w:r w:rsidRPr="001A4233">
        <w:rPr>
          <w:rFonts w:ascii="Calibri" w:eastAsia="Calibri" w:hAnsi="Calibri" w:cs="Calibri"/>
          <w:spacing w:val="1"/>
        </w:rPr>
        <w:t>m</w:t>
      </w:r>
      <w:r w:rsidRPr="001A4233">
        <w:rPr>
          <w:rFonts w:ascii="Calibri" w:eastAsia="Calibri" w:hAnsi="Calibri" w:cs="Calibri"/>
          <w:spacing w:val="-2"/>
        </w:rPr>
        <w:t>a</w:t>
      </w:r>
      <w:r w:rsidRPr="001A4233">
        <w:rPr>
          <w:rFonts w:ascii="Calibri" w:eastAsia="Calibri" w:hAnsi="Calibri" w:cs="Calibri"/>
          <w:spacing w:val="-1"/>
        </w:rPr>
        <w:t>t</w:t>
      </w:r>
      <w:r w:rsidRPr="001A4233">
        <w:rPr>
          <w:rFonts w:ascii="Calibri" w:eastAsia="Calibri" w:hAnsi="Calibri" w:cs="Calibri"/>
        </w:rPr>
        <w:t>i</w:t>
      </w:r>
      <w:r w:rsidRPr="001A4233">
        <w:rPr>
          <w:rFonts w:ascii="Calibri" w:eastAsia="Calibri" w:hAnsi="Calibri" w:cs="Calibri"/>
          <w:spacing w:val="-1"/>
        </w:rPr>
        <w:t>c</w:t>
      </w:r>
      <w:r w:rsidRPr="001A4233">
        <w:rPr>
          <w:rFonts w:ascii="Calibri" w:eastAsia="Calibri" w:hAnsi="Calibri" w:cs="Calibri"/>
        </w:rPr>
        <w:t>ally</w:t>
      </w:r>
      <w:r w:rsidRPr="001A4233">
        <w:rPr>
          <w:rFonts w:ascii="Calibri" w:eastAsia="Calibri" w:hAnsi="Calibri" w:cs="Calibri"/>
          <w:spacing w:val="-6"/>
        </w:rPr>
        <w:t xml:space="preserve"> </w:t>
      </w:r>
      <w:r w:rsidRPr="001A4233">
        <w:rPr>
          <w:rFonts w:ascii="Calibri" w:eastAsia="Calibri" w:hAnsi="Calibri" w:cs="Calibri"/>
          <w:spacing w:val="1"/>
        </w:rPr>
        <w:t>t</w:t>
      </w:r>
      <w:r w:rsidRPr="001A4233">
        <w:rPr>
          <w:rFonts w:ascii="Calibri" w:eastAsia="Calibri" w:hAnsi="Calibri" w:cs="Calibri"/>
        </w:rPr>
        <w:t>o</w:t>
      </w:r>
      <w:r w:rsidRPr="001A4233">
        <w:rPr>
          <w:rFonts w:ascii="Calibri" w:eastAsia="Calibri" w:hAnsi="Calibri" w:cs="Calibri"/>
          <w:spacing w:val="5"/>
        </w:rPr>
        <w:t xml:space="preserve"> </w:t>
      </w:r>
      <w:r w:rsidRPr="001A4233">
        <w:rPr>
          <w:rFonts w:ascii="Calibri" w:eastAsia="Calibri" w:hAnsi="Calibri" w:cs="Calibri"/>
          <w:spacing w:val="-3"/>
        </w:rPr>
        <w:t>s</w:t>
      </w:r>
      <w:r w:rsidRPr="001A4233">
        <w:rPr>
          <w:rFonts w:ascii="Calibri" w:eastAsia="Calibri" w:hAnsi="Calibri" w:cs="Calibri"/>
          <w:spacing w:val="1"/>
        </w:rPr>
        <w:t>up</w:t>
      </w:r>
      <w:r w:rsidRPr="001A4233">
        <w:rPr>
          <w:rFonts w:ascii="Calibri" w:eastAsia="Calibri" w:hAnsi="Calibri" w:cs="Calibri"/>
          <w:spacing w:val="-1"/>
        </w:rPr>
        <w:t>p</w:t>
      </w:r>
      <w:r w:rsidRPr="001A4233">
        <w:rPr>
          <w:rFonts w:ascii="Calibri" w:eastAsia="Calibri" w:hAnsi="Calibri" w:cs="Calibri"/>
        </w:rPr>
        <w:t>ort</w:t>
      </w:r>
      <w:r w:rsidRPr="001A4233">
        <w:rPr>
          <w:rFonts w:ascii="Calibri" w:eastAsia="Calibri" w:hAnsi="Calibri" w:cs="Calibri"/>
          <w:spacing w:val="-2"/>
        </w:rPr>
        <w:t xml:space="preserve"> </w:t>
      </w:r>
      <w:r w:rsidRPr="001A4233">
        <w:rPr>
          <w:rFonts w:ascii="Calibri" w:eastAsia="Calibri" w:hAnsi="Calibri" w:cs="Calibri"/>
        </w:rPr>
        <w:t>a</w:t>
      </w:r>
      <w:r w:rsidRPr="001A4233">
        <w:rPr>
          <w:rFonts w:ascii="Calibri" w:eastAsia="Calibri" w:hAnsi="Calibri" w:cs="Calibri"/>
          <w:spacing w:val="-1"/>
        </w:rPr>
        <w:t>n</w:t>
      </w:r>
      <w:r w:rsidRPr="001A4233">
        <w:rPr>
          <w:rFonts w:ascii="Calibri" w:eastAsia="Calibri" w:hAnsi="Calibri" w:cs="Calibri"/>
        </w:rPr>
        <w:t>d</w:t>
      </w:r>
      <w:r w:rsidRPr="001A4233">
        <w:rPr>
          <w:rFonts w:ascii="Calibri" w:eastAsia="Calibri" w:hAnsi="Calibri" w:cs="Calibri"/>
          <w:spacing w:val="2"/>
        </w:rPr>
        <w:t xml:space="preserve"> </w:t>
      </w:r>
      <w:r w:rsidRPr="001A4233">
        <w:rPr>
          <w:rFonts w:ascii="Calibri" w:eastAsia="Calibri" w:hAnsi="Calibri" w:cs="Calibri"/>
        </w:rPr>
        <w:t>ali</w:t>
      </w:r>
      <w:r w:rsidRPr="001A4233">
        <w:rPr>
          <w:rFonts w:ascii="Calibri" w:eastAsia="Calibri" w:hAnsi="Calibri" w:cs="Calibri"/>
          <w:spacing w:val="-2"/>
        </w:rPr>
        <w:t>g</w:t>
      </w:r>
      <w:r w:rsidRPr="001A4233">
        <w:rPr>
          <w:rFonts w:ascii="Calibri" w:eastAsia="Calibri" w:hAnsi="Calibri" w:cs="Calibri"/>
        </w:rPr>
        <w:t>n</w:t>
      </w:r>
      <w:r w:rsidRPr="001A4233">
        <w:rPr>
          <w:rFonts w:ascii="Calibri" w:eastAsia="Calibri" w:hAnsi="Calibri" w:cs="Calibri"/>
          <w:spacing w:val="2"/>
        </w:rPr>
        <w:t xml:space="preserve"> </w:t>
      </w:r>
      <w:r w:rsidRPr="001A4233">
        <w:rPr>
          <w:rFonts w:ascii="Calibri" w:eastAsia="Calibri" w:hAnsi="Calibri" w:cs="Calibri"/>
        </w:rPr>
        <w:t>org</w:t>
      </w:r>
      <w:r w:rsidRPr="001A4233">
        <w:rPr>
          <w:rFonts w:ascii="Calibri" w:eastAsia="Calibri" w:hAnsi="Calibri" w:cs="Calibri"/>
          <w:spacing w:val="-2"/>
        </w:rPr>
        <w:t>a</w:t>
      </w:r>
      <w:r w:rsidRPr="001A4233">
        <w:rPr>
          <w:rFonts w:ascii="Calibri" w:eastAsia="Calibri" w:hAnsi="Calibri" w:cs="Calibri"/>
          <w:spacing w:val="1"/>
        </w:rPr>
        <w:t>n</w:t>
      </w:r>
      <w:r w:rsidRPr="001A4233">
        <w:rPr>
          <w:rFonts w:ascii="Calibri" w:eastAsia="Calibri" w:hAnsi="Calibri" w:cs="Calibri"/>
        </w:rPr>
        <w:t>i</w:t>
      </w:r>
      <w:r w:rsidRPr="001A4233">
        <w:rPr>
          <w:rFonts w:ascii="Calibri" w:eastAsia="Calibri" w:hAnsi="Calibri" w:cs="Calibri"/>
          <w:spacing w:val="1"/>
        </w:rPr>
        <w:t>z</w:t>
      </w:r>
      <w:r w:rsidRPr="001A4233">
        <w:rPr>
          <w:rFonts w:ascii="Calibri" w:eastAsia="Calibri" w:hAnsi="Calibri" w:cs="Calibri"/>
          <w:spacing w:val="-2"/>
        </w:rPr>
        <w:t>a</w:t>
      </w:r>
      <w:r w:rsidRPr="001A4233">
        <w:rPr>
          <w:rFonts w:ascii="Calibri" w:eastAsia="Calibri" w:hAnsi="Calibri" w:cs="Calibri"/>
          <w:spacing w:val="1"/>
        </w:rPr>
        <w:t>t</w:t>
      </w:r>
      <w:r w:rsidRPr="001A4233">
        <w:rPr>
          <w:rFonts w:ascii="Calibri" w:eastAsia="Calibri" w:hAnsi="Calibri" w:cs="Calibri"/>
        </w:rPr>
        <w:t>i</w:t>
      </w:r>
      <w:r w:rsidRPr="001A4233">
        <w:rPr>
          <w:rFonts w:ascii="Calibri" w:eastAsia="Calibri" w:hAnsi="Calibri" w:cs="Calibri"/>
          <w:spacing w:val="-2"/>
        </w:rPr>
        <w:t>o</w:t>
      </w:r>
      <w:r w:rsidRPr="001A4233">
        <w:rPr>
          <w:rFonts w:ascii="Calibri" w:eastAsia="Calibri" w:hAnsi="Calibri" w:cs="Calibri"/>
          <w:spacing w:val="1"/>
        </w:rPr>
        <w:t>n</w:t>
      </w:r>
      <w:r w:rsidRPr="001A4233">
        <w:rPr>
          <w:rFonts w:ascii="Calibri" w:eastAsia="Calibri" w:hAnsi="Calibri" w:cs="Calibri"/>
        </w:rPr>
        <w:t>al</w:t>
      </w:r>
      <w:r w:rsidRPr="001A4233">
        <w:rPr>
          <w:rFonts w:ascii="Calibri" w:eastAsia="Calibri" w:hAnsi="Calibri" w:cs="Calibri"/>
          <w:spacing w:val="-3"/>
        </w:rPr>
        <w:t xml:space="preserve"> </w:t>
      </w:r>
      <w:r w:rsidRPr="001A4233">
        <w:rPr>
          <w:rFonts w:ascii="Calibri" w:eastAsia="Calibri" w:hAnsi="Calibri" w:cs="Calibri"/>
          <w:spacing w:val="-2"/>
        </w:rPr>
        <w:t>r</w:t>
      </w:r>
      <w:r w:rsidRPr="001A4233">
        <w:rPr>
          <w:rFonts w:ascii="Calibri" w:eastAsia="Calibri" w:hAnsi="Calibri" w:cs="Calibri"/>
        </w:rPr>
        <w:t>es</w:t>
      </w:r>
      <w:r w:rsidRPr="001A4233">
        <w:rPr>
          <w:rFonts w:ascii="Calibri" w:eastAsia="Calibri" w:hAnsi="Calibri" w:cs="Calibri"/>
          <w:spacing w:val="1"/>
        </w:rPr>
        <w:t>ou</w:t>
      </w:r>
      <w:r w:rsidRPr="001A4233">
        <w:rPr>
          <w:rFonts w:ascii="Calibri" w:eastAsia="Calibri" w:hAnsi="Calibri" w:cs="Calibri"/>
        </w:rPr>
        <w:t>r</w:t>
      </w:r>
      <w:r w:rsidRPr="001A4233">
        <w:rPr>
          <w:rFonts w:ascii="Calibri" w:eastAsia="Calibri" w:hAnsi="Calibri" w:cs="Calibri"/>
          <w:spacing w:val="-3"/>
        </w:rPr>
        <w:t>c</w:t>
      </w:r>
      <w:r w:rsidRPr="001A4233">
        <w:rPr>
          <w:rFonts w:ascii="Calibri" w:eastAsia="Calibri" w:hAnsi="Calibri" w:cs="Calibri"/>
        </w:rPr>
        <w:t>es, service</w:t>
      </w:r>
      <w:r w:rsidRPr="001A4233">
        <w:rPr>
          <w:rFonts w:ascii="Calibri" w:eastAsia="Calibri" w:hAnsi="Calibri" w:cs="Calibri"/>
          <w:spacing w:val="1"/>
        </w:rPr>
        <w:t>s</w:t>
      </w:r>
      <w:r w:rsidRPr="001A4233">
        <w:rPr>
          <w:rFonts w:ascii="Calibri" w:eastAsia="Calibri" w:hAnsi="Calibri" w:cs="Calibri"/>
        </w:rPr>
        <w:t>,</w:t>
      </w:r>
      <w:r w:rsidRPr="001A4233">
        <w:rPr>
          <w:rFonts w:ascii="Calibri" w:eastAsia="Calibri" w:hAnsi="Calibri" w:cs="Calibri"/>
          <w:spacing w:val="-7"/>
        </w:rPr>
        <w:t xml:space="preserve"> </w:t>
      </w:r>
      <w:r w:rsidRPr="001A4233">
        <w:rPr>
          <w:rFonts w:ascii="Calibri" w:eastAsia="Calibri" w:hAnsi="Calibri" w:cs="Calibri"/>
          <w:spacing w:val="1"/>
        </w:rPr>
        <w:t>p</w:t>
      </w:r>
      <w:r w:rsidRPr="001A4233">
        <w:rPr>
          <w:rFonts w:ascii="Calibri" w:eastAsia="Calibri" w:hAnsi="Calibri" w:cs="Calibri"/>
        </w:rPr>
        <w:t>r</w:t>
      </w:r>
      <w:r w:rsidRPr="001A4233">
        <w:rPr>
          <w:rFonts w:ascii="Calibri" w:eastAsia="Calibri" w:hAnsi="Calibri" w:cs="Calibri"/>
          <w:spacing w:val="1"/>
        </w:rPr>
        <w:t>o</w:t>
      </w:r>
      <w:r w:rsidRPr="001A4233">
        <w:rPr>
          <w:rFonts w:ascii="Calibri" w:eastAsia="Calibri" w:hAnsi="Calibri" w:cs="Calibri"/>
          <w:spacing w:val="-1"/>
        </w:rPr>
        <w:t>c</w:t>
      </w:r>
      <w:r w:rsidRPr="001A4233">
        <w:rPr>
          <w:rFonts w:ascii="Calibri" w:eastAsia="Calibri" w:hAnsi="Calibri" w:cs="Calibri"/>
        </w:rPr>
        <w:t>esses,</w:t>
      </w:r>
      <w:r w:rsidRPr="001A4233">
        <w:rPr>
          <w:rFonts w:ascii="Calibri" w:eastAsia="Calibri" w:hAnsi="Calibri" w:cs="Calibri"/>
          <w:spacing w:val="-10"/>
        </w:rPr>
        <w:t xml:space="preserve"> </w:t>
      </w:r>
      <w:r w:rsidRPr="001A4233">
        <w:rPr>
          <w:rFonts w:ascii="Calibri" w:eastAsia="Calibri" w:hAnsi="Calibri" w:cs="Calibri"/>
        </w:rPr>
        <w:t>a</w:t>
      </w:r>
      <w:r w:rsidRPr="001A4233">
        <w:rPr>
          <w:rFonts w:ascii="Calibri" w:eastAsia="Calibri" w:hAnsi="Calibri" w:cs="Calibri"/>
          <w:spacing w:val="-1"/>
        </w:rPr>
        <w:t>n</w:t>
      </w:r>
      <w:r w:rsidRPr="001A4233">
        <w:rPr>
          <w:rFonts w:ascii="Calibri" w:eastAsia="Calibri" w:hAnsi="Calibri" w:cs="Calibri"/>
        </w:rPr>
        <w:t>d</w:t>
      </w:r>
      <w:r w:rsidRPr="001A4233">
        <w:rPr>
          <w:rFonts w:ascii="Calibri" w:eastAsia="Calibri" w:hAnsi="Calibri" w:cs="Calibri"/>
          <w:spacing w:val="-1"/>
        </w:rPr>
        <w:t xml:space="preserve"> </w:t>
      </w:r>
      <w:r w:rsidRPr="001A4233">
        <w:rPr>
          <w:rFonts w:ascii="Calibri" w:eastAsia="Calibri" w:hAnsi="Calibri" w:cs="Calibri"/>
          <w:spacing w:val="1"/>
        </w:rPr>
        <w:t>p</w:t>
      </w:r>
      <w:r w:rsidRPr="001A4233">
        <w:rPr>
          <w:rFonts w:ascii="Calibri" w:eastAsia="Calibri" w:hAnsi="Calibri" w:cs="Calibri"/>
        </w:rPr>
        <w:t>r</w:t>
      </w:r>
      <w:r w:rsidRPr="001A4233">
        <w:rPr>
          <w:rFonts w:ascii="Calibri" w:eastAsia="Calibri" w:hAnsi="Calibri" w:cs="Calibri"/>
          <w:spacing w:val="1"/>
        </w:rPr>
        <w:t>o</w:t>
      </w:r>
      <w:r w:rsidRPr="001A4233">
        <w:rPr>
          <w:rFonts w:ascii="Calibri" w:eastAsia="Calibri" w:hAnsi="Calibri" w:cs="Calibri"/>
          <w:spacing w:val="-1"/>
        </w:rPr>
        <w:t>c</w:t>
      </w:r>
      <w:r w:rsidRPr="001A4233">
        <w:rPr>
          <w:rFonts w:ascii="Calibri" w:eastAsia="Calibri" w:hAnsi="Calibri" w:cs="Calibri"/>
        </w:rPr>
        <w:t>e</w:t>
      </w:r>
      <w:r w:rsidRPr="001A4233">
        <w:rPr>
          <w:rFonts w:ascii="Calibri" w:eastAsia="Calibri" w:hAnsi="Calibri" w:cs="Calibri"/>
          <w:spacing w:val="-1"/>
        </w:rPr>
        <w:t>d</w:t>
      </w:r>
      <w:r w:rsidRPr="001A4233">
        <w:rPr>
          <w:rFonts w:ascii="Calibri" w:eastAsia="Calibri" w:hAnsi="Calibri" w:cs="Calibri"/>
          <w:spacing w:val="1"/>
        </w:rPr>
        <w:t>u</w:t>
      </w:r>
      <w:r w:rsidRPr="001A4233">
        <w:rPr>
          <w:rFonts w:ascii="Calibri" w:eastAsia="Calibri" w:hAnsi="Calibri" w:cs="Calibri"/>
        </w:rPr>
        <w:t>r</w:t>
      </w:r>
      <w:r w:rsidRPr="001A4233">
        <w:rPr>
          <w:rFonts w:ascii="Calibri" w:eastAsia="Calibri" w:hAnsi="Calibri" w:cs="Calibri"/>
          <w:spacing w:val="1"/>
        </w:rPr>
        <w:t>e</w:t>
      </w:r>
      <w:r w:rsidRPr="001A4233">
        <w:rPr>
          <w:rFonts w:ascii="Calibri" w:eastAsia="Calibri" w:hAnsi="Calibri" w:cs="Calibri"/>
        </w:rPr>
        <w:t>s</w:t>
      </w:r>
      <w:r>
        <w:rPr>
          <w:rFonts w:ascii="Calibri" w:eastAsia="Calibri" w:hAnsi="Calibri" w:cs="Calibri"/>
        </w:rPr>
        <w:t xml:space="preserve"> </w:t>
      </w:r>
      <w:r w:rsidRPr="001A4233">
        <w:rPr>
          <w:rFonts w:ascii="Calibri" w:hAnsi="Calibri"/>
        </w:rPr>
        <w:t>that safeguard the legal rights of students with disabilities</w:t>
      </w:r>
      <w:r w:rsidRPr="001A4233">
        <w:rPr>
          <w:rFonts w:ascii="Calibri" w:eastAsia="Calibri" w:hAnsi="Calibri" w:cs="Calibri"/>
        </w:rPr>
        <w:t>.</w:t>
      </w:r>
    </w:p>
    <w:p w14:paraId="1A68F941" w14:textId="77777777" w:rsidR="00207AB0" w:rsidRPr="001A4233" w:rsidRDefault="00207AB0" w:rsidP="00207AB0">
      <w:pPr>
        <w:ind w:left="360" w:right="189"/>
        <w:rPr>
          <w:rFonts w:ascii="Calibri" w:eastAsia="Calibri" w:hAnsi="Calibri" w:cs="Calibri"/>
        </w:rPr>
      </w:pPr>
    </w:p>
    <w:p w14:paraId="482EF78C" w14:textId="42DF9DF6" w:rsidR="00207AB0" w:rsidRPr="00E473A4" w:rsidRDefault="00207AB0" w:rsidP="00207AB0">
      <w:pPr>
        <w:pStyle w:val="ListParagraph"/>
        <w:numPr>
          <w:ilvl w:val="0"/>
          <w:numId w:val="36"/>
        </w:numPr>
        <w:ind w:right="189"/>
        <w:rPr>
          <w:rFonts w:ascii="Calibri" w:eastAsia="Calibri" w:hAnsi="Calibri" w:cs="Calibri"/>
        </w:rPr>
      </w:pPr>
      <w:r w:rsidRPr="00E473A4">
        <w:rPr>
          <w:rFonts w:ascii="Calibri" w:eastAsia="Calibri" w:hAnsi="Calibri" w:cs="Calibri"/>
          <w:b/>
          <w:spacing w:val="-2"/>
        </w:rPr>
        <w:lastRenderedPageBreak/>
        <w:t>Focus on learning.</w:t>
      </w:r>
      <w:r>
        <w:rPr>
          <w:rFonts w:ascii="Calibri" w:eastAsia="Calibri" w:hAnsi="Calibri" w:cs="Calibri"/>
          <w:spacing w:val="-2"/>
        </w:rPr>
        <w:t xml:space="preserve"> </w:t>
      </w:r>
      <w:r w:rsidRPr="00E473A4">
        <w:rPr>
          <w:rFonts w:ascii="Calibri" w:eastAsia="Calibri" w:hAnsi="Calibri" w:cs="Calibri"/>
          <w:spacing w:val="-2"/>
        </w:rPr>
        <w:t>T</w:t>
      </w:r>
      <w:r w:rsidRPr="00E473A4">
        <w:rPr>
          <w:rFonts w:ascii="Calibri" w:eastAsia="Calibri" w:hAnsi="Calibri" w:cs="Calibri"/>
          <w:spacing w:val="1"/>
        </w:rPr>
        <w:t>h</w:t>
      </w:r>
      <w:r w:rsidRPr="00E473A4">
        <w:rPr>
          <w:rFonts w:ascii="Calibri" w:eastAsia="Calibri" w:hAnsi="Calibri" w:cs="Calibri"/>
        </w:rPr>
        <w:t xml:space="preserve">e </w:t>
      </w:r>
      <w:r w:rsidRPr="00E473A4">
        <w:rPr>
          <w:rFonts w:ascii="Calibri" w:eastAsia="Calibri" w:hAnsi="Calibri" w:cs="Calibri"/>
          <w:spacing w:val="-1"/>
        </w:rPr>
        <w:t>Special Education Administrator</w:t>
      </w:r>
      <w:r w:rsidRPr="00E473A4">
        <w:rPr>
          <w:rFonts w:ascii="Calibri" w:hAnsi="Calibri"/>
        </w:rPr>
        <w:t xml:space="preserve"> oversees program implementation to ensure students with disabilities have access to appropriate, rigorous</w:t>
      </w:r>
      <w:r>
        <w:rPr>
          <w:rFonts w:ascii="Calibri" w:hAnsi="Calibri"/>
        </w:rPr>
        <w:t>,</w:t>
      </w:r>
      <w:r w:rsidRPr="00E473A4">
        <w:rPr>
          <w:rFonts w:ascii="Calibri" w:hAnsi="Calibri"/>
        </w:rPr>
        <w:t xml:space="preserve"> and relevant instructional programs and services in particular settings that contribute to their physical, academic</w:t>
      </w:r>
      <w:r w:rsidR="001E787F">
        <w:rPr>
          <w:rFonts w:ascii="Calibri" w:hAnsi="Calibri"/>
        </w:rPr>
        <w:t>,</w:t>
      </w:r>
      <w:r w:rsidRPr="00E473A4">
        <w:rPr>
          <w:rFonts w:ascii="Calibri" w:hAnsi="Calibri"/>
        </w:rPr>
        <w:t xml:space="preserve"> and social-emotional development.</w:t>
      </w:r>
    </w:p>
    <w:p w14:paraId="4CDB93E5" w14:textId="77777777" w:rsidR="00207AB0" w:rsidRPr="0087645F" w:rsidRDefault="00207AB0" w:rsidP="00207AB0">
      <w:pPr>
        <w:widowControl w:val="0"/>
        <w:ind w:right="673"/>
        <w:rPr>
          <w:rFonts w:asciiTheme="majorHAnsi" w:eastAsia="Calibri" w:hAnsiTheme="majorHAnsi" w:cs="Calibri"/>
          <w:sz w:val="16"/>
          <w:szCs w:val="16"/>
        </w:rPr>
      </w:pPr>
    </w:p>
    <w:p w14:paraId="1EC59076" w14:textId="77777777" w:rsidR="00207AB0" w:rsidRPr="001A4233" w:rsidRDefault="00207AB0" w:rsidP="00207AB0">
      <w:pPr>
        <w:pStyle w:val="ListParagraph"/>
        <w:widowControl w:val="0"/>
        <w:numPr>
          <w:ilvl w:val="0"/>
          <w:numId w:val="36"/>
        </w:numPr>
        <w:ind w:right="189"/>
        <w:rPr>
          <w:rFonts w:asciiTheme="majorHAnsi" w:eastAsia="Calibri" w:hAnsiTheme="majorHAnsi" w:cs="Calibri"/>
        </w:rPr>
      </w:pPr>
      <w:r>
        <w:rPr>
          <w:rFonts w:asciiTheme="majorHAnsi" w:eastAsia="Calibri" w:hAnsiTheme="majorHAnsi" w:cs="Calibri"/>
          <w:b/>
        </w:rPr>
        <w:t>Collaborate</w:t>
      </w:r>
      <w:r w:rsidRPr="0087645F">
        <w:rPr>
          <w:rFonts w:asciiTheme="majorHAnsi" w:eastAsia="Calibri" w:hAnsiTheme="majorHAnsi" w:cs="Calibri"/>
          <w:b/>
        </w:rPr>
        <w:t xml:space="preserve"> with Families and Communities</w:t>
      </w:r>
      <w:r w:rsidRPr="0087645F">
        <w:rPr>
          <w:rFonts w:asciiTheme="majorHAnsi" w:eastAsia="Calibri" w:hAnsiTheme="majorHAnsi" w:cs="Calibri"/>
        </w:rPr>
        <w:t xml:space="preserve">. </w:t>
      </w:r>
      <w:r>
        <w:rPr>
          <w:rFonts w:asciiTheme="majorHAnsi" w:hAnsiTheme="majorHAnsi"/>
        </w:rPr>
        <w:t>The Special Education Administrator</w:t>
      </w:r>
      <w:r w:rsidRPr="0087645F">
        <w:rPr>
          <w:rFonts w:asciiTheme="majorHAnsi" w:hAnsiTheme="majorHAnsi"/>
        </w:rPr>
        <w:t xml:space="preserve"> collaborate</w:t>
      </w:r>
      <w:r>
        <w:rPr>
          <w:rFonts w:asciiTheme="majorHAnsi" w:hAnsiTheme="majorHAnsi"/>
        </w:rPr>
        <w:t>s</w:t>
      </w:r>
      <w:r w:rsidRPr="0087645F">
        <w:rPr>
          <w:rFonts w:asciiTheme="majorHAnsi" w:hAnsiTheme="majorHAnsi"/>
        </w:rPr>
        <w:t xml:space="preserve"> with internal and external stakeholders and families to provide services for students with disabilities.</w:t>
      </w:r>
    </w:p>
    <w:p w14:paraId="1C43B14C" w14:textId="77777777" w:rsidR="00207AB0" w:rsidRPr="001A4233" w:rsidRDefault="00207AB0" w:rsidP="00207AB0">
      <w:pPr>
        <w:widowControl w:val="0"/>
        <w:ind w:right="189"/>
        <w:rPr>
          <w:rFonts w:asciiTheme="majorHAnsi" w:eastAsia="Calibri" w:hAnsiTheme="majorHAnsi" w:cs="Calibri"/>
          <w:b/>
          <w:bCs/>
          <w:spacing w:val="-1"/>
        </w:rPr>
      </w:pPr>
    </w:p>
    <w:p w14:paraId="6BF56D73" w14:textId="77777777" w:rsidR="00207AB0" w:rsidRPr="00A94C79" w:rsidRDefault="00207AB0" w:rsidP="00207AB0">
      <w:pPr>
        <w:pStyle w:val="ListParagraph"/>
        <w:widowControl w:val="0"/>
        <w:numPr>
          <w:ilvl w:val="0"/>
          <w:numId w:val="36"/>
        </w:numPr>
        <w:ind w:right="189"/>
        <w:rPr>
          <w:rFonts w:asciiTheme="majorHAnsi" w:eastAsia="Calibri" w:hAnsiTheme="majorHAnsi" w:cs="Calibri"/>
        </w:rPr>
      </w:pPr>
      <w:r w:rsidRPr="001A4233">
        <w:rPr>
          <w:rFonts w:asciiTheme="majorHAnsi" w:eastAsia="Calibri" w:hAnsiTheme="majorHAnsi" w:cs="Calibri"/>
          <w:b/>
          <w:bCs/>
          <w:spacing w:val="-1"/>
        </w:rPr>
        <w:t>Lea</w:t>
      </w:r>
      <w:r w:rsidRPr="001A4233">
        <w:rPr>
          <w:rFonts w:asciiTheme="majorHAnsi" w:eastAsia="Calibri" w:hAnsiTheme="majorHAnsi" w:cs="Calibri"/>
          <w:b/>
          <w:bCs/>
        </w:rPr>
        <w:t>d</w:t>
      </w:r>
      <w:r w:rsidRPr="001A4233">
        <w:rPr>
          <w:rFonts w:asciiTheme="majorHAnsi" w:eastAsia="Calibri" w:hAnsiTheme="majorHAnsi" w:cs="Calibri"/>
          <w:b/>
          <w:bCs/>
          <w:spacing w:val="-2"/>
        </w:rPr>
        <w:t xml:space="preserve"> </w:t>
      </w:r>
      <w:r w:rsidRPr="001A4233">
        <w:rPr>
          <w:rFonts w:asciiTheme="majorHAnsi" w:eastAsia="Calibri" w:hAnsiTheme="majorHAnsi" w:cs="Calibri"/>
          <w:b/>
          <w:bCs/>
          <w:spacing w:val="1"/>
        </w:rPr>
        <w:t>wi</w:t>
      </w:r>
      <w:r w:rsidRPr="001A4233">
        <w:rPr>
          <w:rFonts w:asciiTheme="majorHAnsi" w:eastAsia="Calibri" w:hAnsiTheme="majorHAnsi" w:cs="Calibri"/>
          <w:b/>
          <w:bCs/>
        </w:rPr>
        <w:t>th</w:t>
      </w:r>
      <w:r w:rsidRPr="001A4233">
        <w:rPr>
          <w:rFonts w:asciiTheme="majorHAnsi" w:eastAsia="Calibri" w:hAnsiTheme="majorHAnsi" w:cs="Calibri"/>
          <w:b/>
          <w:bCs/>
          <w:spacing w:val="-3"/>
        </w:rPr>
        <w:t xml:space="preserve"> </w:t>
      </w:r>
      <w:r w:rsidRPr="001A4233">
        <w:rPr>
          <w:rFonts w:asciiTheme="majorHAnsi" w:eastAsia="Calibri" w:hAnsiTheme="majorHAnsi" w:cs="Calibri"/>
          <w:b/>
          <w:bCs/>
          <w:spacing w:val="1"/>
        </w:rPr>
        <w:t>i</w:t>
      </w:r>
      <w:r w:rsidRPr="001A4233">
        <w:rPr>
          <w:rFonts w:asciiTheme="majorHAnsi" w:eastAsia="Calibri" w:hAnsiTheme="majorHAnsi" w:cs="Calibri"/>
          <w:b/>
          <w:bCs/>
          <w:spacing w:val="-2"/>
        </w:rPr>
        <w:t>n</w:t>
      </w:r>
      <w:r w:rsidRPr="001A4233">
        <w:rPr>
          <w:rFonts w:asciiTheme="majorHAnsi" w:eastAsia="Calibri" w:hAnsiTheme="majorHAnsi" w:cs="Calibri"/>
          <w:b/>
          <w:bCs/>
        </w:rPr>
        <w:t>te</w:t>
      </w:r>
      <w:r w:rsidRPr="001A4233">
        <w:rPr>
          <w:rFonts w:asciiTheme="majorHAnsi" w:eastAsia="Calibri" w:hAnsiTheme="majorHAnsi" w:cs="Calibri"/>
          <w:b/>
          <w:bCs/>
          <w:spacing w:val="-1"/>
        </w:rPr>
        <w:t>g</w:t>
      </w:r>
      <w:r w:rsidRPr="001A4233">
        <w:rPr>
          <w:rFonts w:asciiTheme="majorHAnsi" w:eastAsia="Calibri" w:hAnsiTheme="majorHAnsi" w:cs="Calibri"/>
          <w:b/>
          <w:bCs/>
          <w:spacing w:val="1"/>
        </w:rPr>
        <w:t>ri</w:t>
      </w:r>
      <w:r w:rsidRPr="001A4233">
        <w:rPr>
          <w:rFonts w:asciiTheme="majorHAnsi" w:eastAsia="Calibri" w:hAnsiTheme="majorHAnsi" w:cs="Calibri"/>
          <w:b/>
          <w:bCs/>
        </w:rPr>
        <w:t>t</w:t>
      </w:r>
      <w:r w:rsidRPr="001A4233">
        <w:rPr>
          <w:rFonts w:asciiTheme="majorHAnsi" w:eastAsia="Calibri" w:hAnsiTheme="majorHAnsi" w:cs="Calibri"/>
          <w:b/>
          <w:bCs/>
          <w:spacing w:val="2"/>
        </w:rPr>
        <w:t>y</w:t>
      </w:r>
      <w:r w:rsidRPr="001A4233">
        <w:rPr>
          <w:rFonts w:asciiTheme="majorHAnsi" w:eastAsia="Calibri" w:hAnsiTheme="majorHAnsi" w:cs="Calibri"/>
          <w:b/>
          <w:bCs/>
        </w:rPr>
        <w:t>.</w:t>
      </w:r>
      <w:r w:rsidRPr="001A4233">
        <w:rPr>
          <w:rFonts w:asciiTheme="majorHAnsi" w:eastAsia="Calibri" w:hAnsiTheme="majorHAnsi" w:cs="Calibri"/>
          <w:b/>
          <w:bCs/>
          <w:spacing w:val="-5"/>
        </w:rPr>
        <w:t xml:space="preserve"> </w:t>
      </w:r>
      <w:r w:rsidRPr="001A4233">
        <w:rPr>
          <w:rFonts w:ascii="Calibri" w:eastAsia="Calibri" w:hAnsi="Calibri" w:cs="Calibri"/>
          <w:spacing w:val="-2"/>
        </w:rPr>
        <w:t>T</w:t>
      </w:r>
      <w:r w:rsidRPr="001A4233">
        <w:rPr>
          <w:rFonts w:ascii="Calibri" w:eastAsia="Calibri" w:hAnsi="Calibri" w:cs="Calibri"/>
          <w:spacing w:val="1"/>
        </w:rPr>
        <w:t>h</w:t>
      </w:r>
      <w:r w:rsidRPr="001A4233">
        <w:rPr>
          <w:rFonts w:ascii="Calibri" w:eastAsia="Calibri" w:hAnsi="Calibri" w:cs="Calibri"/>
        </w:rPr>
        <w:t xml:space="preserve">e </w:t>
      </w:r>
      <w:r w:rsidRPr="001A4233">
        <w:rPr>
          <w:rFonts w:ascii="Calibri" w:eastAsia="Calibri" w:hAnsi="Calibri" w:cs="Calibri"/>
          <w:spacing w:val="-1"/>
        </w:rPr>
        <w:t>Special Education Administrator</w:t>
      </w:r>
      <w:r w:rsidRPr="001A4233">
        <w:rPr>
          <w:rFonts w:ascii="Calibri" w:hAnsi="Calibri"/>
        </w:rPr>
        <w:t xml:space="preserve"> models and promotes ethical and professional practices.</w:t>
      </w:r>
    </w:p>
    <w:p w14:paraId="4174C180" w14:textId="77777777" w:rsidR="00207AB0" w:rsidRDefault="00207AB0" w:rsidP="00207AB0">
      <w:pPr>
        <w:widowControl w:val="0"/>
        <w:ind w:right="189"/>
        <w:rPr>
          <w:rFonts w:asciiTheme="majorHAnsi" w:hAnsiTheme="majorHAnsi"/>
        </w:rPr>
      </w:pPr>
    </w:p>
    <w:p w14:paraId="3730148E" w14:textId="0A9D6CBD" w:rsidR="00207AB0" w:rsidRPr="00A94C79" w:rsidRDefault="00207AB0" w:rsidP="00207AB0">
      <w:pPr>
        <w:widowControl w:val="0"/>
        <w:ind w:right="189"/>
        <w:rPr>
          <w:rFonts w:asciiTheme="majorHAnsi" w:eastAsia="Calibri" w:hAnsiTheme="majorHAnsi" w:cs="Calibri"/>
        </w:rPr>
      </w:pPr>
      <w:r w:rsidRPr="00D07086">
        <w:rPr>
          <w:rFonts w:asciiTheme="majorHAnsi" w:hAnsiTheme="majorHAnsi"/>
        </w:rPr>
        <w:t xml:space="preserve">The SPED Administrator Framework is standards-based because it aligns with the </w:t>
      </w:r>
      <w:r w:rsidR="0089612F" w:rsidRPr="00D07086">
        <w:rPr>
          <w:rFonts w:asciiTheme="majorHAnsi" w:hAnsiTheme="majorHAnsi"/>
        </w:rPr>
        <w:t>PSEL</w:t>
      </w:r>
      <w:r w:rsidRPr="00D07086">
        <w:rPr>
          <w:rFonts w:asciiTheme="majorHAnsi" w:hAnsiTheme="majorHAnsi"/>
        </w:rPr>
        <w:t xml:space="preserve">, which are intended to guide evaluation and support of educational leaders. </w:t>
      </w:r>
      <w:r w:rsidRPr="00D07086">
        <w:rPr>
          <w:rFonts w:asciiTheme="majorHAnsi" w:eastAsia="Calibri" w:hAnsiTheme="majorHAnsi" w:cs="Calibri"/>
          <w:spacing w:val="-2"/>
        </w:rPr>
        <w:t>T</w:t>
      </w:r>
      <w:r w:rsidRPr="00D07086">
        <w:rPr>
          <w:rFonts w:asciiTheme="majorHAnsi" w:eastAsia="Calibri" w:hAnsiTheme="majorHAnsi" w:cs="Calibri"/>
          <w:spacing w:val="1"/>
        </w:rPr>
        <w:t>h</w:t>
      </w:r>
      <w:r w:rsidRPr="00D07086">
        <w:rPr>
          <w:rFonts w:asciiTheme="majorHAnsi" w:eastAsia="Calibri" w:hAnsiTheme="majorHAnsi" w:cs="Calibri"/>
        </w:rPr>
        <w:t xml:space="preserve">e </w:t>
      </w:r>
      <w:r w:rsidR="00CF5911" w:rsidRPr="00D07086">
        <w:rPr>
          <w:rFonts w:asciiTheme="majorHAnsi" w:eastAsia="Calibri" w:hAnsiTheme="majorHAnsi" w:cs="Calibri"/>
        </w:rPr>
        <w:t>standards</w:t>
      </w:r>
      <w:r w:rsidRPr="00D07086">
        <w:rPr>
          <w:rFonts w:asciiTheme="majorHAnsi" w:eastAsia="Calibri" w:hAnsiTheme="majorHAnsi" w:cs="Calibri"/>
          <w:spacing w:val="-2"/>
        </w:rPr>
        <w:t xml:space="preserve"> </w:t>
      </w:r>
      <w:r w:rsidRPr="00D07086">
        <w:rPr>
          <w:rFonts w:asciiTheme="majorHAnsi" w:eastAsia="Calibri" w:hAnsiTheme="majorHAnsi" w:cs="Calibri"/>
        </w:rPr>
        <w:t>a</w:t>
      </w:r>
      <w:r w:rsidRPr="00D07086">
        <w:rPr>
          <w:rFonts w:asciiTheme="majorHAnsi" w:eastAsia="Calibri" w:hAnsiTheme="majorHAnsi" w:cs="Calibri"/>
          <w:spacing w:val="1"/>
        </w:rPr>
        <w:t>n</w:t>
      </w:r>
      <w:r w:rsidRPr="00D07086">
        <w:rPr>
          <w:rFonts w:asciiTheme="majorHAnsi" w:eastAsia="Calibri" w:hAnsiTheme="majorHAnsi" w:cs="Calibri"/>
        </w:rPr>
        <w:t>d</w:t>
      </w:r>
      <w:r w:rsidRPr="00D07086">
        <w:rPr>
          <w:rFonts w:asciiTheme="majorHAnsi" w:eastAsia="Calibri" w:hAnsiTheme="majorHAnsi" w:cs="Calibri"/>
          <w:spacing w:val="-1"/>
        </w:rPr>
        <w:t xml:space="preserve"> </w:t>
      </w:r>
      <w:r w:rsidRPr="00D07086">
        <w:rPr>
          <w:rFonts w:asciiTheme="majorHAnsi" w:eastAsia="Calibri" w:hAnsiTheme="majorHAnsi" w:cs="Calibri"/>
          <w:spacing w:val="1"/>
        </w:rPr>
        <w:t>t</w:t>
      </w:r>
      <w:r w:rsidRPr="00D07086">
        <w:rPr>
          <w:rFonts w:asciiTheme="majorHAnsi" w:eastAsia="Calibri" w:hAnsiTheme="majorHAnsi" w:cs="Calibri"/>
          <w:spacing w:val="-1"/>
        </w:rPr>
        <w:t>h</w:t>
      </w:r>
      <w:r w:rsidRPr="00D07086">
        <w:rPr>
          <w:rFonts w:asciiTheme="majorHAnsi" w:eastAsia="Calibri" w:hAnsiTheme="majorHAnsi" w:cs="Calibri"/>
        </w:rPr>
        <w:t>e</w:t>
      </w:r>
      <w:r w:rsidRPr="00D07086">
        <w:rPr>
          <w:rFonts w:asciiTheme="majorHAnsi" w:eastAsia="Calibri" w:hAnsiTheme="majorHAnsi" w:cs="Calibri"/>
          <w:spacing w:val="-1"/>
        </w:rPr>
        <w:t xml:space="preserve"> </w:t>
      </w:r>
      <w:r w:rsidRPr="00D07086">
        <w:rPr>
          <w:rFonts w:asciiTheme="majorHAnsi" w:eastAsia="Calibri" w:hAnsiTheme="majorHAnsi" w:cs="Calibri"/>
        </w:rPr>
        <w:t>ess</w:t>
      </w:r>
      <w:r w:rsidRPr="00D07086">
        <w:rPr>
          <w:rFonts w:asciiTheme="majorHAnsi" w:eastAsia="Calibri" w:hAnsiTheme="majorHAnsi" w:cs="Calibri"/>
          <w:spacing w:val="-2"/>
        </w:rPr>
        <w:t>e</w:t>
      </w:r>
      <w:r w:rsidRPr="00D07086">
        <w:rPr>
          <w:rFonts w:asciiTheme="majorHAnsi" w:eastAsia="Calibri" w:hAnsiTheme="majorHAnsi" w:cs="Calibri"/>
          <w:spacing w:val="1"/>
        </w:rPr>
        <w:t>nt</w:t>
      </w:r>
      <w:r w:rsidRPr="00D07086">
        <w:rPr>
          <w:rFonts w:asciiTheme="majorHAnsi" w:eastAsia="Calibri" w:hAnsiTheme="majorHAnsi" w:cs="Calibri"/>
        </w:rPr>
        <w:t>ial</w:t>
      </w:r>
      <w:r w:rsidRPr="00D07086">
        <w:rPr>
          <w:rFonts w:asciiTheme="majorHAnsi" w:eastAsia="Calibri" w:hAnsiTheme="majorHAnsi" w:cs="Calibri"/>
          <w:spacing w:val="-6"/>
        </w:rPr>
        <w:t xml:space="preserve"> </w:t>
      </w:r>
      <w:r w:rsidRPr="00D07086">
        <w:rPr>
          <w:rFonts w:asciiTheme="majorHAnsi" w:eastAsia="Calibri" w:hAnsiTheme="majorHAnsi" w:cs="Calibri"/>
          <w:spacing w:val="1"/>
        </w:rPr>
        <w:t>p</w:t>
      </w:r>
      <w:r w:rsidRPr="00D07086">
        <w:rPr>
          <w:rFonts w:asciiTheme="majorHAnsi" w:eastAsia="Calibri" w:hAnsiTheme="majorHAnsi" w:cs="Calibri"/>
        </w:rPr>
        <w:t>ra</w:t>
      </w:r>
      <w:r w:rsidRPr="00D07086">
        <w:rPr>
          <w:rFonts w:asciiTheme="majorHAnsi" w:eastAsia="Calibri" w:hAnsiTheme="majorHAnsi" w:cs="Calibri"/>
          <w:spacing w:val="5"/>
        </w:rPr>
        <w:t>c</w:t>
      </w:r>
      <w:r w:rsidRPr="00D07086">
        <w:rPr>
          <w:rFonts w:asciiTheme="majorHAnsi" w:eastAsia="Calibri" w:hAnsiTheme="majorHAnsi" w:cs="Calibri"/>
          <w:spacing w:val="1"/>
        </w:rPr>
        <w:t>t</w:t>
      </w:r>
      <w:r w:rsidRPr="00D07086">
        <w:rPr>
          <w:rFonts w:asciiTheme="majorHAnsi" w:eastAsia="Calibri" w:hAnsiTheme="majorHAnsi" w:cs="Calibri"/>
        </w:rPr>
        <w:t>i</w:t>
      </w:r>
      <w:r w:rsidRPr="00D07086">
        <w:rPr>
          <w:rFonts w:asciiTheme="majorHAnsi" w:eastAsia="Calibri" w:hAnsiTheme="majorHAnsi" w:cs="Calibri"/>
          <w:spacing w:val="-1"/>
        </w:rPr>
        <w:t>c</w:t>
      </w:r>
      <w:r w:rsidRPr="00D07086">
        <w:rPr>
          <w:rFonts w:asciiTheme="majorHAnsi" w:eastAsia="Calibri" w:hAnsiTheme="majorHAnsi" w:cs="Calibri"/>
        </w:rPr>
        <w:t>es</w:t>
      </w:r>
      <w:r w:rsidRPr="00D07086">
        <w:rPr>
          <w:rFonts w:asciiTheme="majorHAnsi" w:eastAsia="Calibri" w:hAnsiTheme="majorHAnsi" w:cs="Calibri"/>
          <w:spacing w:val="-5"/>
        </w:rPr>
        <w:t xml:space="preserve"> </w:t>
      </w:r>
      <w:r w:rsidRPr="00D07086">
        <w:rPr>
          <w:rFonts w:asciiTheme="majorHAnsi" w:eastAsia="Calibri" w:hAnsiTheme="majorHAnsi" w:cs="Calibri"/>
          <w:spacing w:val="1"/>
        </w:rPr>
        <w:t>f</w:t>
      </w:r>
      <w:r w:rsidRPr="00D07086">
        <w:rPr>
          <w:rFonts w:asciiTheme="majorHAnsi" w:eastAsia="Calibri" w:hAnsiTheme="majorHAnsi" w:cs="Calibri"/>
        </w:rPr>
        <w:t>o</w:t>
      </w:r>
      <w:r w:rsidRPr="00D07086">
        <w:rPr>
          <w:rFonts w:asciiTheme="majorHAnsi" w:eastAsia="Calibri" w:hAnsiTheme="majorHAnsi" w:cs="Calibri"/>
          <w:spacing w:val="-1"/>
        </w:rPr>
        <w:t>c</w:t>
      </w:r>
      <w:r w:rsidRPr="00D07086">
        <w:rPr>
          <w:rFonts w:asciiTheme="majorHAnsi" w:eastAsia="Calibri" w:hAnsiTheme="majorHAnsi" w:cs="Calibri"/>
          <w:spacing w:val="1"/>
        </w:rPr>
        <w:t>u</w:t>
      </w:r>
      <w:r w:rsidRPr="00D07086">
        <w:rPr>
          <w:rFonts w:asciiTheme="majorHAnsi" w:eastAsia="Calibri" w:hAnsiTheme="majorHAnsi" w:cs="Calibri"/>
        </w:rPr>
        <w:t>s</w:t>
      </w:r>
      <w:r w:rsidRPr="00D07086">
        <w:rPr>
          <w:rFonts w:asciiTheme="majorHAnsi" w:eastAsia="Calibri" w:hAnsiTheme="majorHAnsi" w:cs="Calibri"/>
          <w:spacing w:val="-3"/>
        </w:rPr>
        <w:t xml:space="preserve"> </w:t>
      </w:r>
      <w:r w:rsidRPr="00D07086">
        <w:rPr>
          <w:rFonts w:asciiTheme="majorHAnsi" w:eastAsia="Calibri" w:hAnsiTheme="majorHAnsi" w:cs="Calibri"/>
        </w:rPr>
        <w:t>on</w:t>
      </w:r>
      <w:r w:rsidRPr="00D07086">
        <w:rPr>
          <w:rFonts w:asciiTheme="majorHAnsi" w:eastAsia="Calibri" w:hAnsiTheme="majorHAnsi" w:cs="Calibri"/>
          <w:spacing w:val="-1"/>
        </w:rPr>
        <w:t xml:space="preserve"> t</w:t>
      </w:r>
      <w:r w:rsidRPr="00D07086">
        <w:rPr>
          <w:rFonts w:asciiTheme="majorHAnsi" w:eastAsia="Calibri" w:hAnsiTheme="majorHAnsi" w:cs="Calibri"/>
          <w:spacing w:val="1"/>
        </w:rPr>
        <w:t>h</w:t>
      </w:r>
      <w:r w:rsidRPr="00D07086">
        <w:rPr>
          <w:rFonts w:asciiTheme="majorHAnsi" w:eastAsia="Calibri" w:hAnsiTheme="majorHAnsi" w:cs="Calibri"/>
        </w:rPr>
        <w:t>e</w:t>
      </w:r>
      <w:r w:rsidRPr="00D07086">
        <w:rPr>
          <w:rFonts w:asciiTheme="majorHAnsi" w:eastAsia="Calibri" w:hAnsiTheme="majorHAnsi" w:cs="Calibri"/>
          <w:spacing w:val="-1"/>
        </w:rPr>
        <w:t xml:space="preserve"> c</w:t>
      </w:r>
      <w:r w:rsidRPr="00D07086">
        <w:rPr>
          <w:rFonts w:asciiTheme="majorHAnsi" w:eastAsia="Calibri" w:hAnsiTheme="majorHAnsi" w:cs="Calibri"/>
        </w:rPr>
        <w:t>ore</w:t>
      </w:r>
      <w:r w:rsidRPr="00D07086">
        <w:rPr>
          <w:rFonts w:asciiTheme="majorHAnsi" w:eastAsia="Calibri" w:hAnsiTheme="majorHAnsi" w:cs="Calibri"/>
          <w:spacing w:val="-4"/>
        </w:rPr>
        <w:t xml:space="preserve"> </w:t>
      </w:r>
      <w:r w:rsidRPr="00D07086">
        <w:rPr>
          <w:rFonts w:asciiTheme="majorHAnsi" w:eastAsia="Calibri" w:hAnsiTheme="majorHAnsi" w:cs="Calibri"/>
          <w:spacing w:val="1"/>
        </w:rPr>
        <w:t>p</w:t>
      </w:r>
      <w:r w:rsidRPr="00D07086">
        <w:rPr>
          <w:rFonts w:asciiTheme="majorHAnsi" w:eastAsia="Calibri" w:hAnsiTheme="majorHAnsi" w:cs="Calibri"/>
          <w:spacing w:val="-2"/>
        </w:rPr>
        <w:t>r</w:t>
      </w:r>
      <w:r w:rsidRPr="00D07086">
        <w:rPr>
          <w:rFonts w:asciiTheme="majorHAnsi" w:eastAsia="Calibri" w:hAnsiTheme="majorHAnsi" w:cs="Calibri"/>
        </w:rPr>
        <w:t>ac</w:t>
      </w:r>
      <w:r w:rsidRPr="00D07086">
        <w:rPr>
          <w:rFonts w:asciiTheme="majorHAnsi" w:eastAsia="Calibri" w:hAnsiTheme="majorHAnsi" w:cs="Calibri"/>
          <w:spacing w:val="1"/>
        </w:rPr>
        <w:t>t</w:t>
      </w:r>
      <w:r w:rsidRPr="00D07086">
        <w:rPr>
          <w:rFonts w:asciiTheme="majorHAnsi" w:eastAsia="Calibri" w:hAnsiTheme="majorHAnsi" w:cs="Calibri"/>
        </w:rPr>
        <w:t>i</w:t>
      </w:r>
      <w:r w:rsidRPr="00D07086">
        <w:rPr>
          <w:rFonts w:asciiTheme="majorHAnsi" w:eastAsia="Calibri" w:hAnsiTheme="majorHAnsi" w:cs="Calibri"/>
          <w:spacing w:val="-1"/>
        </w:rPr>
        <w:t>c</w:t>
      </w:r>
      <w:r w:rsidRPr="00D07086">
        <w:rPr>
          <w:rFonts w:asciiTheme="majorHAnsi" w:eastAsia="Calibri" w:hAnsiTheme="majorHAnsi" w:cs="Calibri"/>
        </w:rPr>
        <w:t>es</w:t>
      </w:r>
      <w:r w:rsidRPr="00D07086">
        <w:rPr>
          <w:rFonts w:asciiTheme="majorHAnsi" w:eastAsia="Calibri" w:hAnsiTheme="majorHAnsi" w:cs="Calibri"/>
          <w:spacing w:val="-5"/>
        </w:rPr>
        <w:t xml:space="preserve"> </w:t>
      </w:r>
      <w:r w:rsidRPr="00D07086">
        <w:rPr>
          <w:rFonts w:asciiTheme="majorHAnsi" w:eastAsia="Calibri" w:hAnsiTheme="majorHAnsi" w:cs="Calibri"/>
          <w:spacing w:val="-2"/>
        </w:rPr>
        <w:t>o</w:t>
      </w:r>
      <w:r w:rsidRPr="00D07086">
        <w:rPr>
          <w:rFonts w:asciiTheme="majorHAnsi" w:eastAsia="Calibri" w:hAnsiTheme="majorHAnsi" w:cs="Calibri"/>
        </w:rPr>
        <w:t>f</w:t>
      </w:r>
      <w:r w:rsidRPr="00D07086">
        <w:rPr>
          <w:rFonts w:asciiTheme="majorHAnsi" w:eastAsia="Calibri" w:hAnsiTheme="majorHAnsi" w:cs="Calibri"/>
          <w:spacing w:val="2"/>
        </w:rPr>
        <w:t xml:space="preserve"> </w:t>
      </w:r>
      <w:r w:rsidRPr="00D07086">
        <w:rPr>
          <w:rFonts w:asciiTheme="majorHAnsi" w:eastAsia="Calibri" w:hAnsiTheme="majorHAnsi" w:cs="Calibri"/>
        </w:rPr>
        <w:t>all</w:t>
      </w:r>
      <w:r w:rsidRPr="00D07086">
        <w:rPr>
          <w:rFonts w:asciiTheme="majorHAnsi" w:eastAsia="Calibri" w:hAnsiTheme="majorHAnsi" w:cs="Calibri"/>
          <w:spacing w:val="-1"/>
        </w:rPr>
        <w:t xml:space="preserve"> special education administrators</w:t>
      </w:r>
      <w:r w:rsidRPr="00D07086">
        <w:rPr>
          <w:rFonts w:asciiTheme="majorHAnsi" w:eastAsia="Calibri" w:hAnsiTheme="majorHAnsi" w:cs="Calibri"/>
        </w:rPr>
        <w:t>,</w:t>
      </w:r>
      <w:r w:rsidRPr="00D07086">
        <w:rPr>
          <w:rFonts w:asciiTheme="majorHAnsi" w:eastAsia="Calibri" w:hAnsiTheme="majorHAnsi" w:cs="Calibri"/>
          <w:spacing w:val="-4"/>
        </w:rPr>
        <w:t xml:space="preserve"> </w:t>
      </w:r>
      <w:r w:rsidRPr="00D07086">
        <w:rPr>
          <w:rFonts w:asciiTheme="majorHAnsi" w:eastAsia="Calibri" w:hAnsiTheme="majorHAnsi" w:cs="Calibri"/>
        </w:rPr>
        <w:t>r</w:t>
      </w:r>
      <w:r w:rsidRPr="00D07086">
        <w:rPr>
          <w:rFonts w:asciiTheme="majorHAnsi" w:eastAsia="Calibri" w:hAnsiTheme="majorHAnsi" w:cs="Calibri"/>
          <w:spacing w:val="1"/>
        </w:rPr>
        <w:t>e</w:t>
      </w:r>
      <w:r w:rsidRPr="00D07086">
        <w:rPr>
          <w:rFonts w:asciiTheme="majorHAnsi" w:eastAsia="Calibri" w:hAnsiTheme="majorHAnsi" w:cs="Calibri"/>
        </w:rPr>
        <w:t>g</w:t>
      </w:r>
      <w:r w:rsidRPr="00D07086">
        <w:rPr>
          <w:rFonts w:asciiTheme="majorHAnsi" w:eastAsia="Calibri" w:hAnsiTheme="majorHAnsi" w:cs="Calibri"/>
          <w:spacing w:val="-2"/>
        </w:rPr>
        <w:t>a</w:t>
      </w:r>
      <w:r w:rsidRPr="00D07086">
        <w:rPr>
          <w:rFonts w:asciiTheme="majorHAnsi" w:eastAsia="Calibri" w:hAnsiTheme="majorHAnsi" w:cs="Calibri"/>
        </w:rPr>
        <w:t>r</w:t>
      </w:r>
      <w:r w:rsidRPr="00D07086">
        <w:rPr>
          <w:rFonts w:asciiTheme="majorHAnsi" w:eastAsia="Calibri" w:hAnsiTheme="majorHAnsi" w:cs="Calibri"/>
          <w:spacing w:val="-1"/>
        </w:rPr>
        <w:t>d</w:t>
      </w:r>
      <w:r w:rsidRPr="00D07086">
        <w:rPr>
          <w:rFonts w:asciiTheme="majorHAnsi" w:eastAsia="Calibri" w:hAnsiTheme="majorHAnsi" w:cs="Calibri"/>
        </w:rPr>
        <w:t>less</w:t>
      </w:r>
      <w:r w:rsidRPr="00D07086">
        <w:rPr>
          <w:rFonts w:asciiTheme="majorHAnsi" w:eastAsia="Calibri" w:hAnsiTheme="majorHAnsi" w:cs="Calibri"/>
          <w:spacing w:val="-3"/>
        </w:rPr>
        <w:t xml:space="preserve"> </w:t>
      </w:r>
      <w:r w:rsidRPr="00D07086">
        <w:rPr>
          <w:rFonts w:asciiTheme="majorHAnsi" w:eastAsia="Calibri" w:hAnsiTheme="majorHAnsi" w:cs="Calibri"/>
        </w:rPr>
        <w:t xml:space="preserve">of </w:t>
      </w:r>
      <w:r w:rsidRPr="00D07086">
        <w:rPr>
          <w:rFonts w:asciiTheme="majorHAnsi" w:eastAsia="Calibri" w:hAnsiTheme="majorHAnsi" w:cs="Calibri"/>
          <w:spacing w:val="-1"/>
        </w:rPr>
        <w:t>t</w:t>
      </w:r>
      <w:r w:rsidRPr="00D07086">
        <w:rPr>
          <w:rFonts w:asciiTheme="majorHAnsi" w:eastAsia="Calibri" w:hAnsiTheme="majorHAnsi" w:cs="Calibri"/>
          <w:spacing w:val="1"/>
        </w:rPr>
        <w:t>h</w:t>
      </w:r>
      <w:r w:rsidRPr="00D07086">
        <w:rPr>
          <w:rFonts w:asciiTheme="majorHAnsi" w:eastAsia="Calibri" w:hAnsiTheme="majorHAnsi" w:cs="Calibri"/>
        </w:rPr>
        <w:t>eir</w:t>
      </w:r>
      <w:r w:rsidRPr="00D07086">
        <w:rPr>
          <w:rFonts w:asciiTheme="majorHAnsi" w:eastAsia="Calibri" w:hAnsiTheme="majorHAnsi" w:cs="Calibri"/>
          <w:spacing w:val="-1"/>
        </w:rPr>
        <w:t xml:space="preserve"> specialized area or assignment</w:t>
      </w:r>
      <w:r w:rsidRPr="00D07086">
        <w:rPr>
          <w:rFonts w:asciiTheme="majorHAnsi" w:eastAsia="Calibri" w:hAnsiTheme="majorHAnsi" w:cs="Calibri"/>
          <w:spacing w:val="1"/>
        </w:rPr>
        <w:t xml:space="preserve">. </w:t>
      </w:r>
      <w:r w:rsidRPr="00D07086">
        <w:rPr>
          <w:rFonts w:asciiTheme="majorHAnsi" w:eastAsia="Calibri" w:hAnsiTheme="majorHAnsi" w:cs="Calibri"/>
        </w:rPr>
        <w:t>Table</w:t>
      </w:r>
      <w:r w:rsidRPr="00D07086">
        <w:rPr>
          <w:rFonts w:asciiTheme="majorHAnsi" w:eastAsia="Calibri" w:hAnsiTheme="majorHAnsi" w:cs="Calibri"/>
          <w:spacing w:val="2"/>
        </w:rPr>
        <w:t xml:space="preserve"> </w:t>
      </w:r>
      <w:r w:rsidRPr="00D07086">
        <w:rPr>
          <w:rFonts w:asciiTheme="majorHAnsi" w:eastAsia="Calibri" w:hAnsiTheme="majorHAnsi" w:cs="Calibri"/>
        </w:rPr>
        <w:t>1</w:t>
      </w:r>
      <w:r w:rsidRPr="00D07086">
        <w:rPr>
          <w:rFonts w:asciiTheme="majorHAnsi" w:eastAsia="Calibri" w:hAnsiTheme="majorHAnsi" w:cs="Calibri"/>
          <w:spacing w:val="-2"/>
        </w:rPr>
        <w:t xml:space="preserve"> </w:t>
      </w:r>
      <w:r w:rsidRPr="00D07086">
        <w:rPr>
          <w:rFonts w:asciiTheme="majorHAnsi" w:eastAsia="Calibri" w:hAnsiTheme="majorHAnsi" w:cs="Calibri"/>
          <w:spacing w:val="1"/>
        </w:rPr>
        <w:t>d</w:t>
      </w:r>
      <w:r w:rsidRPr="00D07086">
        <w:rPr>
          <w:rFonts w:asciiTheme="majorHAnsi" w:eastAsia="Calibri" w:hAnsiTheme="majorHAnsi" w:cs="Calibri"/>
        </w:rPr>
        <w:t>i</w:t>
      </w:r>
      <w:r w:rsidRPr="00D07086">
        <w:rPr>
          <w:rFonts w:asciiTheme="majorHAnsi" w:eastAsia="Calibri" w:hAnsiTheme="majorHAnsi" w:cs="Calibri"/>
          <w:spacing w:val="-3"/>
        </w:rPr>
        <w:t>s</w:t>
      </w:r>
      <w:r w:rsidRPr="00D07086">
        <w:rPr>
          <w:rFonts w:asciiTheme="majorHAnsi" w:eastAsia="Calibri" w:hAnsiTheme="majorHAnsi" w:cs="Calibri"/>
          <w:spacing w:val="1"/>
        </w:rPr>
        <w:t>p</w:t>
      </w:r>
      <w:r w:rsidRPr="00D07086">
        <w:rPr>
          <w:rFonts w:asciiTheme="majorHAnsi" w:eastAsia="Calibri" w:hAnsiTheme="majorHAnsi" w:cs="Calibri"/>
        </w:rPr>
        <w:t>lays</w:t>
      </w:r>
      <w:r w:rsidRPr="00D07086">
        <w:rPr>
          <w:rFonts w:asciiTheme="majorHAnsi" w:eastAsia="Calibri" w:hAnsiTheme="majorHAnsi" w:cs="Calibri"/>
          <w:spacing w:val="-2"/>
        </w:rPr>
        <w:t xml:space="preserve"> </w:t>
      </w:r>
      <w:r w:rsidRPr="00D07086">
        <w:rPr>
          <w:rFonts w:asciiTheme="majorHAnsi" w:eastAsia="Calibri" w:hAnsiTheme="majorHAnsi" w:cs="Calibri"/>
          <w:spacing w:val="1"/>
        </w:rPr>
        <w:t>t</w:t>
      </w:r>
      <w:r w:rsidRPr="00D07086">
        <w:rPr>
          <w:rFonts w:asciiTheme="majorHAnsi" w:eastAsia="Calibri" w:hAnsiTheme="majorHAnsi" w:cs="Calibri"/>
          <w:spacing w:val="2"/>
        </w:rPr>
        <w:t>h</w:t>
      </w:r>
      <w:r w:rsidRPr="00D07086">
        <w:rPr>
          <w:rFonts w:asciiTheme="majorHAnsi" w:eastAsia="Calibri" w:hAnsiTheme="majorHAnsi" w:cs="Calibri"/>
        </w:rPr>
        <w:t>e</w:t>
      </w:r>
      <w:r w:rsidRPr="00D07086">
        <w:rPr>
          <w:rFonts w:asciiTheme="majorHAnsi" w:eastAsia="Calibri" w:hAnsiTheme="majorHAnsi" w:cs="Calibri"/>
          <w:spacing w:val="-3"/>
        </w:rPr>
        <w:t xml:space="preserve"> </w:t>
      </w:r>
      <w:r w:rsidRPr="00D07086">
        <w:rPr>
          <w:rFonts w:asciiTheme="majorHAnsi" w:eastAsia="Calibri" w:hAnsiTheme="majorHAnsi" w:cs="Calibri"/>
        </w:rPr>
        <w:t>alig</w:t>
      </w:r>
      <w:r w:rsidRPr="00D07086">
        <w:rPr>
          <w:rFonts w:asciiTheme="majorHAnsi" w:eastAsia="Calibri" w:hAnsiTheme="majorHAnsi" w:cs="Calibri"/>
          <w:spacing w:val="1"/>
        </w:rPr>
        <w:t>n</w:t>
      </w:r>
      <w:r w:rsidRPr="00D07086">
        <w:rPr>
          <w:rFonts w:asciiTheme="majorHAnsi" w:eastAsia="Calibri" w:hAnsiTheme="majorHAnsi" w:cs="Calibri"/>
          <w:spacing w:val="-2"/>
        </w:rPr>
        <w:t>m</w:t>
      </w:r>
      <w:r w:rsidRPr="00D07086">
        <w:rPr>
          <w:rFonts w:asciiTheme="majorHAnsi" w:eastAsia="Calibri" w:hAnsiTheme="majorHAnsi" w:cs="Calibri"/>
        </w:rPr>
        <w:t>e</w:t>
      </w:r>
      <w:r w:rsidRPr="00D07086">
        <w:rPr>
          <w:rFonts w:asciiTheme="majorHAnsi" w:eastAsia="Calibri" w:hAnsiTheme="majorHAnsi" w:cs="Calibri"/>
          <w:spacing w:val="1"/>
        </w:rPr>
        <w:t>n</w:t>
      </w:r>
      <w:r w:rsidRPr="00D07086">
        <w:rPr>
          <w:rFonts w:asciiTheme="majorHAnsi" w:eastAsia="Calibri" w:hAnsiTheme="majorHAnsi" w:cs="Calibri"/>
        </w:rPr>
        <w:t>t</w:t>
      </w:r>
      <w:r w:rsidRPr="00D07086">
        <w:rPr>
          <w:rFonts w:asciiTheme="majorHAnsi" w:eastAsia="Calibri" w:hAnsiTheme="majorHAnsi" w:cs="Calibri"/>
          <w:spacing w:val="-5"/>
        </w:rPr>
        <w:t xml:space="preserve"> </w:t>
      </w:r>
      <w:r w:rsidRPr="00D07086">
        <w:rPr>
          <w:rFonts w:asciiTheme="majorHAnsi" w:eastAsia="Calibri" w:hAnsiTheme="majorHAnsi" w:cs="Calibri"/>
          <w:spacing w:val="-1"/>
        </w:rPr>
        <w:t>b</w:t>
      </w:r>
      <w:r w:rsidRPr="00D07086">
        <w:rPr>
          <w:rFonts w:asciiTheme="majorHAnsi" w:eastAsia="Calibri" w:hAnsiTheme="majorHAnsi" w:cs="Calibri"/>
        </w:rPr>
        <w:t>e</w:t>
      </w:r>
      <w:r w:rsidRPr="00D07086">
        <w:rPr>
          <w:rFonts w:asciiTheme="majorHAnsi" w:eastAsia="Calibri" w:hAnsiTheme="majorHAnsi" w:cs="Calibri"/>
          <w:spacing w:val="2"/>
        </w:rPr>
        <w:t>t</w:t>
      </w:r>
      <w:r w:rsidRPr="00D07086">
        <w:rPr>
          <w:rFonts w:asciiTheme="majorHAnsi" w:eastAsia="Calibri" w:hAnsiTheme="majorHAnsi" w:cs="Calibri"/>
          <w:spacing w:val="-1"/>
        </w:rPr>
        <w:t>w</w:t>
      </w:r>
      <w:r w:rsidRPr="00D07086">
        <w:rPr>
          <w:rFonts w:asciiTheme="majorHAnsi" w:eastAsia="Calibri" w:hAnsiTheme="majorHAnsi" w:cs="Calibri"/>
        </w:rPr>
        <w:t>e</w:t>
      </w:r>
      <w:r w:rsidRPr="00D07086">
        <w:rPr>
          <w:rFonts w:asciiTheme="majorHAnsi" w:eastAsia="Calibri" w:hAnsiTheme="majorHAnsi" w:cs="Calibri"/>
          <w:spacing w:val="-1"/>
        </w:rPr>
        <w:t>e</w:t>
      </w:r>
      <w:r w:rsidRPr="00D07086">
        <w:rPr>
          <w:rFonts w:asciiTheme="majorHAnsi" w:eastAsia="Calibri" w:hAnsiTheme="majorHAnsi" w:cs="Calibri"/>
        </w:rPr>
        <w:t>n</w:t>
      </w:r>
      <w:r w:rsidRPr="00D07086">
        <w:rPr>
          <w:rFonts w:asciiTheme="majorHAnsi" w:eastAsia="Calibri" w:hAnsiTheme="majorHAnsi" w:cs="Calibri"/>
          <w:spacing w:val="-4"/>
        </w:rPr>
        <w:t xml:space="preserve"> </w:t>
      </w:r>
      <w:r w:rsidRPr="00D07086">
        <w:rPr>
          <w:rFonts w:asciiTheme="majorHAnsi" w:eastAsia="Calibri" w:hAnsiTheme="majorHAnsi" w:cs="Calibri"/>
          <w:spacing w:val="-1"/>
        </w:rPr>
        <w:t>t</w:t>
      </w:r>
      <w:r w:rsidRPr="00D07086">
        <w:rPr>
          <w:rFonts w:asciiTheme="majorHAnsi" w:eastAsia="Calibri" w:hAnsiTheme="majorHAnsi" w:cs="Calibri"/>
          <w:spacing w:val="1"/>
        </w:rPr>
        <w:t>h</w:t>
      </w:r>
      <w:r w:rsidRPr="00D07086">
        <w:rPr>
          <w:rFonts w:asciiTheme="majorHAnsi" w:eastAsia="Calibri" w:hAnsiTheme="majorHAnsi" w:cs="Calibri"/>
        </w:rPr>
        <w:t>e</w:t>
      </w:r>
      <w:r w:rsidRPr="00D07086">
        <w:rPr>
          <w:rFonts w:asciiTheme="majorHAnsi" w:eastAsia="Calibri" w:hAnsiTheme="majorHAnsi" w:cs="Calibri"/>
          <w:spacing w:val="2"/>
        </w:rPr>
        <w:t xml:space="preserve"> </w:t>
      </w:r>
      <w:r w:rsidRPr="00D07086">
        <w:rPr>
          <w:rFonts w:asciiTheme="majorHAnsi" w:eastAsia="Calibri" w:hAnsiTheme="majorHAnsi" w:cs="Calibri"/>
        </w:rPr>
        <w:t>Ess</w:t>
      </w:r>
      <w:r w:rsidRPr="00D07086">
        <w:rPr>
          <w:rFonts w:asciiTheme="majorHAnsi" w:eastAsia="Calibri" w:hAnsiTheme="majorHAnsi" w:cs="Calibri"/>
          <w:spacing w:val="-2"/>
        </w:rPr>
        <w:t>e</w:t>
      </w:r>
      <w:r w:rsidRPr="00D07086">
        <w:rPr>
          <w:rFonts w:asciiTheme="majorHAnsi" w:eastAsia="Calibri" w:hAnsiTheme="majorHAnsi" w:cs="Calibri"/>
          <w:spacing w:val="1"/>
        </w:rPr>
        <w:t>nt</w:t>
      </w:r>
      <w:r w:rsidRPr="00D07086">
        <w:rPr>
          <w:rFonts w:asciiTheme="majorHAnsi" w:eastAsia="Calibri" w:hAnsiTheme="majorHAnsi" w:cs="Calibri"/>
        </w:rPr>
        <w:t>ial</w:t>
      </w:r>
      <w:r w:rsidRPr="00D07086">
        <w:rPr>
          <w:rFonts w:asciiTheme="majorHAnsi" w:eastAsia="Calibri" w:hAnsiTheme="majorHAnsi" w:cs="Calibri"/>
          <w:spacing w:val="-2"/>
        </w:rPr>
        <w:t xml:space="preserve"> </w:t>
      </w:r>
      <w:r w:rsidRPr="00D07086">
        <w:rPr>
          <w:rFonts w:asciiTheme="majorHAnsi" w:eastAsia="Calibri" w:hAnsiTheme="majorHAnsi" w:cs="Calibri"/>
        </w:rPr>
        <w:t>P</w:t>
      </w:r>
      <w:r w:rsidRPr="00D07086">
        <w:rPr>
          <w:rFonts w:asciiTheme="majorHAnsi" w:eastAsia="Calibri" w:hAnsiTheme="majorHAnsi" w:cs="Calibri"/>
          <w:spacing w:val="1"/>
        </w:rPr>
        <w:t>r</w:t>
      </w:r>
      <w:r w:rsidRPr="00D07086">
        <w:rPr>
          <w:rFonts w:asciiTheme="majorHAnsi" w:eastAsia="Calibri" w:hAnsiTheme="majorHAnsi" w:cs="Calibri"/>
        </w:rPr>
        <w:t>a</w:t>
      </w:r>
      <w:r w:rsidRPr="00D07086">
        <w:rPr>
          <w:rFonts w:asciiTheme="majorHAnsi" w:eastAsia="Calibri" w:hAnsiTheme="majorHAnsi" w:cs="Calibri"/>
          <w:spacing w:val="-3"/>
        </w:rPr>
        <w:t>c</w:t>
      </w:r>
      <w:r w:rsidRPr="00D07086">
        <w:rPr>
          <w:rFonts w:asciiTheme="majorHAnsi" w:eastAsia="Calibri" w:hAnsiTheme="majorHAnsi" w:cs="Calibri"/>
          <w:spacing w:val="1"/>
        </w:rPr>
        <w:t>t</w:t>
      </w:r>
      <w:r w:rsidRPr="00D07086">
        <w:rPr>
          <w:rFonts w:asciiTheme="majorHAnsi" w:eastAsia="Calibri" w:hAnsiTheme="majorHAnsi" w:cs="Calibri"/>
        </w:rPr>
        <w:t>i</w:t>
      </w:r>
      <w:r w:rsidRPr="00D07086">
        <w:rPr>
          <w:rFonts w:asciiTheme="majorHAnsi" w:eastAsia="Calibri" w:hAnsiTheme="majorHAnsi" w:cs="Calibri"/>
          <w:spacing w:val="-1"/>
        </w:rPr>
        <w:t>c</w:t>
      </w:r>
      <w:r w:rsidRPr="00D07086">
        <w:rPr>
          <w:rFonts w:asciiTheme="majorHAnsi" w:eastAsia="Calibri" w:hAnsiTheme="majorHAnsi" w:cs="Calibri"/>
        </w:rPr>
        <w:t>es</w:t>
      </w:r>
      <w:r w:rsidRPr="00D07086">
        <w:rPr>
          <w:rFonts w:asciiTheme="majorHAnsi" w:eastAsia="Calibri" w:hAnsiTheme="majorHAnsi" w:cs="Calibri"/>
          <w:spacing w:val="-6"/>
        </w:rPr>
        <w:t xml:space="preserve"> </w:t>
      </w:r>
      <w:r w:rsidRPr="00D07086">
        <w:rPr>
          <w:rFonts w:asciiTheme="majorHAnsi" w:eastAsia="Calibri" w:hAnsiTheme="majorHAnsi" w:cs="Calibri"/>
          <w:spacing w:val="-2"/>
        </w:rPr>
        <w:t>o</w:t>
      </w:r>
      <w:r w:rsidRPr="00D07086">
        <w:rPr>
          <w:rFonts w:asciiTheme="majorHAnsi" w:eastAsia="Calibri" w:hAnsiTheme="majorHAnsi" w:cs="Calibri"/>
        </w:rPr>
        <w:t>f</w:t>
      </w:r>
      <w:r w:rsidRPr="00D07086">
        <w:rPr>
          <w:rFonts w:asciiTheme="majorHAnsi" w:eastAsia="Calibri" w:hAnsiTheme="majorHAnsi" w:cs="Calibri"/>
          <w:spacing w:val="2"/>
        </w:rPr>
        <w:t xml:space="preserve"> </w:t>
      </w:r>
      <w:r w:rsidRPr="00D07086">
        <w:rPr>
          <w:rFonts w:asciiTheme="majorHAnsi" w:eastAsia="Calibri" w:hAnsiTheme="majorHAnsi" w:cs="Calibri"/>
        </w:rPr>
        <w:t>Special Education Administrators</w:t>
      </w:r>
      <w:r w:rsidRPr="00D07086">
        <w:rPr>
          <w:rFonts w:asciiTheme="majorHAnsi" w:eastAsia="Calibri" w:hAnsiTheme="majorHAnsi" w:cs="Calibri"/>
          <w:spacing w:val="-1"/>
        </w:rPr>
        <w:t xml:space="preserve"> </w:t>
      </w:r>
      <w:r w:rsidRPr="00D07086">
        <w:rPr>
          <w:rFonts w:asciiTheme="majorHAnsi" w:eastAsia="Calibri" w:hAnsiTheme="majorHAnsi" w:cs="Calibri"/>
        </w:rPr>
        <w:t>a</w:t>
      </w:r>
      <w:r w:rsidRPr="00D07086">
        <w:rPr>
          <w:rFonts w:asciiTheme="majorHAnsi" w:eastAsia="Calibri" w:hAnsiTheme="majorHAnsi" w:cs="Calibri"/>
          <w:spacing w:val="-1"/>
        </w:rPr>
        <w:t>n</w:t>
      </w:r>
      <w:r w:rsidRPr="00D07086">
        <w:rPr>
          <w:rFonts w:asciiTheme="majorHAnsi" w:eastAsia="Calibri" w:hAnsiTheme="majorHAnsi" w:cs="Calibri"/>
        </w:rPr>
        <w:t xml:space="preserve">d </w:t>
      </w:r>
      <w:r w:rsidRPr="00D07086">
        <w:rPr>
          <w:rFonts w:asciiTheme="majorHAnsi" w:eastAsia="Calibri" w:hAnsiTheme="majorHAnsi" w:cs="Calibri"/>
          <w:spacing w:val="1"/>
        </w:rPr>
        <w:t>th</w:t>
      </w:r>
      <w:r w:rsidRPr="00D07086">
        <w:rPr>
          <w:rFonts w:asciiTheme="majorHAnsi" w:eastAsia="Calibri" w:hAnsiTheme="majorHAnsi" w:cs="Calibri"/>
        </w:rPr>
        <w:t>e</w:t>
      </w:r>
      <w:r w:rsidRPr="00D07086">
        <w:rPr>
          <w:rFonts w:asciiTheme="majorHAnsi" w:eastAsia="Calibri" w:hAnsiTheme="majorHAnsi" w:cs="Calibri"/>
          <w:spacing w:val="-2"/>
        </w:rPr>
        <w:t xml:space="preserve"> </w:t>
      </w:r>
      <w:r w:rsidR="00CF5911" w:rsidRPr="00D07086">
        <w:rPr>
          <w:rFonts w:asciiTheme="majorHAnsi" w:eastAsia="Calibri" w:hAnsiTheme="majorHAnsi" w:cs="Calibri"/>
        </w:rPr>
        <w:t>PSEL</w:t>
      </w:r>
      <w:r w:rsidRPr="00D07086">
        <w:rPr>
          <w:rFonts w:asciiTheme="majorHAnsi" w:eastAsia="Calibri" w:hAnsiTheme="majorHAnsi" w:cs="Calibri"/>
        </w:rPr>
        <w:t>.</w:t>
      </w:r>
      <w:r w:rsidRPr="00A94C79">
        <w:rPr>
          <w:rFonts w:asciiTheme="majorHAnsi" w:eastAsia="Calibri" w:hAnsiTheme="majorHAnsi" w:cs="Calibri"/>
        </w:rPr>
        <w:t xml:space="preserve"> </w:t>
      </w:r>
    </w:p>
    <w:p w14:paraId="4A91693F" w14:textId="23021297" w:rsidR="00B45495" w:rsidRDefault="00B45495">
      <w:pPr>
        <w:rPr>
          <w:rFonts w:asciiTheme="majorHAnsi" w:eastAsia="Calibri" w:hAnsiTheme="majorHAnsi" w:cs="Calibri"/>
        </w:rPr>
      </w:pPr>
      <w:r>
        <w:rPr>
          <w:rFonts w:asciiTheme="majorHAnsi" w:eastAsia="Calibri" w:hAnsiTheme="majorHAnsi" w:cs="Calibri"/>
        </w:rPr>
        <w:br w:type="page"/>
      </w:r>
    </w:p>
    <w:p w14:paraId="17B60817" w14:textId="77777777" w:rsidR="004C0E24" w:rsidRPr="0089612F" w:rsidRDefault="004C0E24" w:rsidP="0089612F">
      <w:pPr>
        <w:rPr>
          <w:rFonts w:asciiTheme="majorHAnsi" w:hAnsiTheme="majorHAnsi"/>
          <w:highlight w:val="yellow"/>
        </w:rPr>
      </w:pPr>
      <w:bookmarkStart w:id="13" w:name="_Toc432786408"/>
      <w:bookmarkStart w:id="14" w:name="_Toc480811663"/>
      <w:r w:rsidRPr="0089612F">
        <w:rPr>
          <w:rFonts w:asciiTheme="majorHAnsi" w:hAnsiTheme="majorHAnsi"/>
          <w:highlight w:val="yellow"/>
        </w:rPr>
        <w:lastRenderedPageBreak/>
        <w:t xml:space="preserve">Table 1. </w:t>
      </w:r>
    </w:p>
    <w:p w14:paraId="3D610C2F" w14:textId="2FF3C46A" w:rsidR="004C0E24" w:rsidRDefault="004C0E24" w:rsidP="0089612F">
      <w:pPr>
        <w:pStyle w:val="Tabletitle"/>
        <w:spacing w:before="0" w:after="0"/>
        <w:rPr>
          <w:b w:val="0"/>
          <w:i/>
        </w:rPr>
      </w:pPr>
      <w:r w:rsidRPr="0089612F">
        <w:rPr>
          <w:b w:val="0"/>
          <w:i/>
          <w:highlight w:val="yellow"/>
        </w:rPr>
        <w:t xml:space="preserve">Alignment between the PSEL and the Five Essential Practices of </w:t>
      </w:r>
      <w:r w:rsidR="000627EB" w:rsidRPr="0089612F">
        <w:rPr>
          <w:b w:val="0"/>
          <w:i/>
          <w:highlight w:val="yellow"/>
        </w:rPr>
        <w:t>SPED</w:t>
      </w:r>
      <w:r w:rsidRPr="0089612F">
        <w:rPr>
          <w:b w:val="0"/>
          <w:i/>
          <w:highlight w:val="yellow"/>
        </w:rPr>
        <w:t xml:space="preserve"> Administrator</w:t>
      </w:r>
      <w:r w:rsidR="00CF5911" w:rsidRPr="0089612F">
        <w:rPr>
          <w:b w:val="0"/>
          <w:i/>
          <w:highlight w:val="yellow"/>
        </w:rPr>
        <w:t>s</w:t>
      </w:r>
      <w:r w:rsidR="0089612F" w:rsidRPr="0089612F">
        <w:rPr>
          <w:b w:val="0"/>
          <w:i/>
          <w:highlight w:val="yellow"/>
        </w:rPr>
        <w:t xml:space="preserve"> in the U.S. Virgin Islands Performance Evaluation Framework for Special Education Administrators</w:t>
      </w:r>
      <w:r>
        <w:rPr>
          <w:b w:val="0"/>
          <w:i/>
        </w:rPr>
        <w:t xml:space="preserve"> </w:t>
      </w:r>
    </w:p>
    <w:p w14:paraId="61479239" w14:textId="77777777" w:rsidR="0089612F" w:rsidRPr="004A1D36" w:rsidRDefault="0089612F" w:rsidP="0089612F">
      <w:pPr>
        <w:pStyle w:val="Tabletitle"/>
        <w:spacing w:before="0" w:after="0"/>
        <w:rPr>
          <w:b w:val="0"/>
          <w:i/>
        </w:rPr>
      </w:pPr>
    </w:p>
    <w:tbl>
      <w:tblPr>
        <w:tblStyle w:val="TableGrid"/>
        <w:tblW w:w="9360" w:type="dxa"/>
        <w:jc w:val="center"/>
        <w:tblLayout w:type="fixed"/>
        <w:tblLook w:val="04A0" w:firstRow="1" w:lastRow="0" w:firstColumn="1" w:lastColumn="0" w:noHBand="0" w:noVBand="1"/>
      </w:tblPr>
      <w:tblGrid>
        <w:gridCol w:w="1890"/>
        <w:gridCol w:w="1494"/>
        <w:gridCol w:w="1494"/>
        <w:gridCol w:w="1494"/>
        <w:gridCol w:w="1458"/>
        <w:gridCol w:w="1530"/>
      </w:tblGrid>
      <w:tr w:rsidR="0089612F" w14:paraId="75E1044C" w14:textId="77777777" w:rsidTr="0089612F">
        <w:trPr>
          <w:jc w:val="center"/>
        </w:trPr>
        <w:tc>
          <w:tcPr>
            <w:tcW w:w="1890" w:type="dxa"/>
            <w:vMerge w:val="restart"/>
            <w:shd w:val="clear" w:color="auto" w:fill="auto"/>
          </w:tcPr>
          <w:p w14:paraId="4F1D38E5" w14:textId="2377CC10" w:rsidR="0089612F" w:rsidRPr="0089612F" w:rsidRDefault="0089612F" w:rsidP="004C0E24">
            <w:pPr>
              <w:rPr>
                <w:rFonts w:asciiTheme="majorHAnsi" w:hAnsiTheme="majorHAnsi"/>
                <w:b/>
              </w:rPr>
            </w:pPr>
            <w:r w:rsidRPr="0089612F">
              <w:rPr>
                <w:rFonts w:asciiTheme="majorHAnsi" w:hAnsiTheme="majorHAnsi"/>
                <w:b/>
              </w:rPr>
              <w:t>Professional Standards for Educational Leaders</w:t>
            </w:r>
          </w:p>
        </w:tc>
        <w:tc>
          <w:tcPr>
            <w:tcW w:w="7470" w:type="dxa"/>
            <w:gridSpan w:val="5"/>
            <w:shd w:val="clear" w:color="auto" w:fill="auto"/>
            <w:vAlign w:val="center"/>
          </w:tcPr>
          <w:p w14:paraId="2F1C9085" w14:textId="1B4E9831" w:rsidR="0089612F" w:rsidRPr="00CF5911" w:rsidRDefault="0089612F" w:rsidP="0079588F">
            <w:pPr>
              <w:jc w:val="center"/>
              <w:rPr>
                <w:rFonts w:asciiTheme="majorHAnsi" w:hAnsiTheme="majorHAnsi"/>
                <w:b/>
              </w:rPr>
            </w:pPr>
            <w:r w:rsidRPr="00CF5911">
              <w:rPr>
                <w:rFonts w:asciiTheme="majorHAnsi" w:hAnsiTheme="majorHAnsi"/>
                <w:b/>
              </w:rPr>
              <w:t xml:space="preserve">Five Essential Practices of </w:t>
            </w:r>
            <w:r>
              <w:rPr>
                <w:rFonts w:asciiTheme="majorHAnsi" w:hAnsiTheme="majorHAnsi"/>
                <w:b/>
              </w:rPr>
              <w:t>Special Education Administrators</w:t>
            </w:r>
          </w:p>
        </w:tc>
      </w:tr>
      <w:tr w:rsidR="0089612F" w14:paraId="0D07C30D" w14:textId="77777777" w:rsidTr="0089612F">
        <w:trPr>
          <w:trHeight w:val="864"/>
          <w:jc w:val="center"/>
        </w:trPr>
        <w:tc>
          <w:tcPr>
            <w:tcW w:w="1890" w:type="dxa"/>
            <w:vMerge/>
            <w:shd w:val="clear" w:color="auto" w:fill="auto"/>
            <w:vAlign w:val="center"/>
          </w:tcPr>
          <w:p w14:paraId="546ECA79" w14:textId="77777777" w:rsidR="0089612F" w:rsidRPr="00CF5911" w:rsidRDefault="0089612F" w:rsidP="004C0E24">
            <w:pPr>
              <w:rPr>
                <w:rFonts w:asciiTheme="majorHAnsi" w:hAnsiTheme="majorHAnsi"/>
                <w:b/>
              </w:rPr>
            </w:pPr>
          </w:p>
        </w:tc>
        <w:tc>
          <w:tcPr>
            <w:tcW w:w="1494" w:type="dxa"/>
            <w:tcBorders>
              <w:bottom w:val="single" w:sz="4" w:space="0" w:color="auto"/>
            </w:tcBorders>
            <w:shd w:val="clear" w:color="auto" w:fill="auto"/>
            <w:vAlign w:val="center"/>
          </w:tcPr>
          <w:p w14:paraId="395A6F54" w14:textId="77777777" w:rsidR="0089612F" w:rsidRPr="00CF5911" w:rsidRDefault="0089612F" w:rsidP="004C0E24">
            <w:pPr>
              <w:jc w:val="center"/>
              <w:rPr>
                <w:rFonts w:asciiTheme="majorHAnsi" w:hAnsiTheme="majorHAnsi"/>
              </w:rPr>
            </w:pPr>
            <w:r w:rsidRPr="00CF5911">
              <w:rPr>
                <w:rFonts w:asciiTheme="majorHAnsi" w:hAnsiTheme="majorHAnsi"/>
              </w:rPr>
              <w:t>Build shared purpose</w:t>
            </w:r>
          </w:p>
        </w:tc>
        <w:tc>
          <w:tcPr>
            <w:tcW w:w="1494" w:type="dxa"/>
            <w:tcBorders>
              <w:bottom w:val="single" w:sz="4" w:space="0" w:color="auto"/>
            </w:tcBorders>
            <w:shd w:val="clear" w:color="auto" w:fill="auto"/>
            <w:vAlign w:val="center"/>
          </w:tcPr>
          <w:p w14:paraId="5D6DCE84" w14:textId="77777777" w:rsidR="0089612F" w:rsidRPr="00CF5911" w:rsidRDefault="0089612F" w:rsidP="004C0E24">
            <w:pPr>
              <w:jc w:val="center"/>
              <w:rPr>
                <w:rFonts w:asciiTheme="majorHAnsi" w:hAnsiTheme="majorHAnsi"/>
              </w:rPr>
            </w:pPr>
            <w:r w:rsidRPr="00CF5911">
              <w:rPr>
                <w:rFonts w:asciiTheme="majorHAnsi" w:hAnsiTheme="majorHAnsi"/>
              </w:rPr>
              <w:t>Focus on learning</w:t>
            </w:r>
          </w:p>
        </w:tc>
        <w:tc>
          <w:tcPr>
            <w:tcW w:w="1494" w:type="dxa"/>
            <w:tcBorders>
              <w:bottom w:val="single" w:sz="4" w:space="0" w:color="auto"/>
            </w:tcBorders>
            <w:shd w:val="clear" w:color="auto" w:fill="auto"/>
            <w:vAlign w:val="center"/>
          </w:tcPr>
          <w:p w14:paraId="58989876" w14:textId="77777777" w:rsidR="0089612F" w:rsidRPr="00CF5911" w:rsidRDefault="0089612F" w:rsidP="004C0E24">
            <w:pPr>
              <w:jc w:val="center"/>
              <w:rPr>
                <w:rFonts w:asciiTheme="majorHAnsi" w:hAnsiTheme="majorHAnsi"/>
              </w:rPr>
            </w:pPr>
            <w:r w:rsidRPr="00CF5911">
              <w:rPr>
                <w:rFonts w:asciiTheme="majorHAnsi" w:hAnsiTheme="majorHAnsi"/>
              </w:rPr>
              <w:t>Manage organizational systems</w:t>
            </w:r>
          </w:p>
        </w:tc>
        <w:tc>
          <w:tcPr>
            <w:tcW w:w="1458" w:type="dxa"/>
            <w:tcBorders>
              <w:bottom w:val="single" w:sz="4" w:space="0" w:color="auto"/>
            </w:tcBorders>
            <w:shd w:val="clear" w:color="auto" w:fill="auto"/>
            <w:vAlign w:val="center"/>
          </w:tcPr>
          <w:p w14:paraId="711DC007" w14:textId="79A82968" w:rsidR="0089612F" w:rsidRPr="00CF5911" w:rsidRDefault="0089612F" w:rsidP="004C0E24">
            <w:pPr>
              <w:jc w:val="center"/>
              <w:rPr>
                <w:rFonts w:asciiTheme="majorHAnsi" w:hAnsiTheme="majorHAnsi"/>
              </w:rPr>
            </w:pPr>
            <w:r w:rsidRPr="00CF5911">
              <w:rPr>
                <w:rFonts w:asciiTheme="majorHAnsi" w:hAnsiTheme="majorHAnsi"/>
              </w:rPr>
              <w:t>Collaborate with families and community</w:t>
            </w:r>
          </w:p>
        </w:tc>
        <w:tc>
          <w:tcPr>
            <w:tcW w:w="1530" w:type="dxa"/>
            <w:tcBorders>
              <w:bottom w:val="single" w:sz="4" w:space="0" w:color="auto"/>
            </w:tcBorders>
            <w:shd w:val="clear" w:color="auto" w:fill="auto"/>
            <w:vAlign w:val="center"/>
          </w:tcPr>
          <w:p w14:paraId="1D5CD298" w14:textId="77777777" w:rsidR="0089612F" w:rsidRPr="00CF5911" w:rsidRDefault="0089612F" w:rsidP="004C0E24">
            <w:pPr>
              <w:jc w:val="center"/>
              <w:rPr>
                <w:rFonts w:asciiTheme="majorHAnsi" w:hAnsiTheme="majorHAnsi"/>
              </w:rPr>
            </w:pPr>
            <w:r w:rsidRPr="00CF5911">
              <w:rPr>
                <w:rFonts w:asciiTheme="majorHAnsi" w:hAnsiTheme="majorHAnsi"/>
              </w:rPr>
              <w:t>Lead with integrity</w:t>
            </w:r>
          </w:p>
        </w:tc>
      </w:tr>
      <w:tr w:rsidR="004C0E24" w14:paraId="3F9118F0" w14:textId="77777777" w:rsidTr="004C0E24">
        <w:trPr>
          <w:trHeight w:val="647"/>
          <w:jc w:val="center"/>
        </w:trPr>
        <w:tc>
          <w:tcPr>
            <w:tcW w:w="1890" w:type="dxa"/>
            <w:shd w:val="solid" w:color="D9D9D9" w:themeColor="background1" w:themeShade="D9" w:fill="auto"/>
            <w:vAlign w:val="center"/>
          </w:tcPr>
          <w:p w14:paraId="7DD2752D" w14:textId="77777777" w:rsidR="004C0E24" w:rsidRPr="00CF5911" w:rsidRDefault="004C0E24" w:rsidP="004C0E24">
            <w:pPr>
              <w:rPr>
                <w:rFonts w:asciiTheme="majorHAnsi" w:hAnsiTheme="majorHAnsi"/>
              </w:rPr>
            </w:pPr>
            <w:r w:rsidRPr="00CF5911">
              <w:rPr>
                <w:rFonts w:asciiTheme="majorHAnsi" w:hAnsiTheme="majorHAnsi"/>
              </w:rPr>
              <w:t>Mission, Vision, and Core Values</w:t>
            </w:r>
          </w:p>
        </w:tc>
        <w:tc>
          <w:tcPr>
            <w:tcW w:w="1494" w:type="dxa"/>
            <w:shd w:val="clear" w:color="auto" w:fill="99CCFF"/>
          </w:tcPr>
          <w:p w14:paraId="0DE64D0A" w14:textId="77777777" w:rsidR="004C0E24" w:rsidRPr="00FE3151" w:rsidRDefault="004C0E24" w:rsidP="004C0E24">
            <w:pPr>
              <w:jc w:val="center"/>
              <w:rPr>
                <w:b/>
              </w:rPr>
            </w:pPr>
          </w:p>
        </w:tc>
        <w:tc>
          <w:tcPr>
            <w:tcW w:w="1494" w:type="dxa"/>
            <w:tcBorders>
              <w:bottom w:val="single" w:sz="4" w:space="0" w:color="auto"/>
            </w:tcBorders>
            <w:shd w:val="clear" w:color="auto" w:fill="auto"/>
          </w:tcPr>
          <w:p w14:paraId="57263EB1" w14:textId="77777777" w:rsidR="004C0E24" w:rsidRPr="00FE3151" w:rsidRDefault="004C0E24" w:rsidP="004C0E24">
            <w:pPr>
              <w:jc w:val="center"/>
              <w:rPr>
                <w:b/>
              </w:rPr>
            </w:pPr>
          </w:p>
        </w:tc>
        <w:tc>
          <w:tcPr>
            <w:tcW w:w="1494" w:type="dxa"/>
            <w:tcBorders>
              <w:bottom w:val="single" w:sz="4" w:space="0" w:color="auto"/>
            </w:tcBorders>
            <w:shd w:val="clear" w:color="auto" w:fill="auto"/>
          </w:tcPr>
          <w:p w14:paraId="713FDFC5" w14:textId="77777777" w:rsidR="004C0E24" w:rsidRPr="00FE3151" w:rsidRDefault="004C0E24" w:rsidP="004C0E24">
            <w:pPr>
              <w:jc w:val="center"/>
              <w:rPr>
                <w:b/>
              </w:rPr>
            </w:pPr>
          </w:p>
        </w:tc>
        <w:tc>
          <w:tcPr>
            <w:tcW w:w="1458" w:type="dxa"/>
            <w:shd w:val="clear" w:color="auto" w:fill="auto"/>
          </w:tcPr>
          <w:p w14:paraId="3A786FBE" w14:textId="77777777" w:rsidR="004C0E24" w:rsidRPr="00FE3151" w:rsidRDefault="004C0E24" w:rsidP="004C0E24">
            <w:pPr>
              <w:jc w:val="center"/>
              <w:rPr>
                <w:b/>
              </w:rPr>
            </w:pPr>
          </w:p>
        </w:tc>
        <w:tc>
          <w:tcPr>
            <w:tcW w:w="1530" w:type="dxa"/>
            <w:tcBorders>
              <w:bottom w:val="single" w:sz="4" w:space="0" w:color="auto"/>
            </w:tcBorders>
            <w:shd w:val="clear" w:color="auto" w:fill="auto"/>
          </w:tcPr>
          <w:p w14:paraId="3963AA82" w14:textId="77777777" w:rsidR="004C0E24" w:rsidRPr="00FE3151" w:rsidRDefault="004C0E24" w:rsidP="004C0E24">
            <w:pPr>
              <w:jc w:val="center"/>
              <w:rPr>
                <w:b/>
              </w:rPr>
            </w:pPr>
          </w:p>
        </w:tc>
      </w:tr>
      <w:tr w:rsidR="004C0E24" w14:paraId="6CFD33E0" w14:textId="77777777" w:rsidTr="004C0E24">
        <w:trPr>
          <w:trHeight w:val="1080"/>
          <w:jc w:val="center"/>
        </w:trPr>
        <w:tc>
          <w:tcPr>
            <w:tcW w:w="1890" w:type="dxa"/>
            <w:shd w:val="solid" w:color="D9D9D9" w:themeColor="background1" w:themeShade="D9" w:fill="auto"/>
            <w:vAlign w:val="center"/>
          </w:tcPr>
          <w:p w14:paraId="3C76959D" w14:textId="77777777" w:rsidR="004C0E24" w:rsidRPr="00CF5911" w:rsidRDefault="004C0E24" w:rsidP="004C0E24">
            <w:pPr>
              <w:rPr>
                <w:rFonts w:asciiTheme="majorHAnsi" w:hAnsiTheme="majorHAnsi"/>
              </w:rPr>
            </w:pPr>
            <w:r w:rsidRPr="00CF5911">
              <w:rPr>
                <w:rFonts w:asciiTheme="majorHAnsi" w:hAnsiTheme="majorHAnsi"/>
              </w:rPr>
              <w:t>Ethics and Professional Norms</w:t>
            </w:r>
          </w:p>
        </w:tc>
        <w:tc>
          <w:tcPr>
            <w:tcW w:w="1494" w:type="dxa"/>
            <w:shd w:val="clear" w:color="auto" w:fill="auto"/>
          </w:tcPr>
          <w:p w14:paraId="2C568D7D" w14:textId="77777777" w:rsidR="004C0E24" w:rsidRPr="00FE3151" w:rsidRDefault="004C0E24" w:rsidP="004C0E24">
            <w:pPr>
              <w:jc w:val="center"/>
              <w:rPr>
                <w:b/>
              </w:rPr>
            </w:pPr>
          </w:p>
        </w:tc>
        <w:tc>
          <w:tcPr>
            <w:tcW w:w="1494" w:type="dxa"/>
            <w:tcBorders>
              <w:bottom w:val="single" w:sz="4" w:space="0" w:color="auto"/>
            </w:tcBorders>
            <w:shd w:val="clear" w:color="auto" w:fill="99CCFF"/>
          </w:tcPr>
          <w:p w14:paraId="0F7ECC01" w14:textId="77777777" w:rsidR="004C0E24" w:rsidRPr="00FE3151" w:rsidRDefault="004C0E24" w:rsidP="004C0E24">
            <w:pPr>
              <w:jc w:val="center"/>
              <w:rPr>
                <w:b/>
              </w:rPr>
            </w:pPr>
          </w:p>
        </w:tc>
        <w:tc>
          <w:tcPr>
            <w:tcW w:w="1494" w:type="dxa"/>
            <w:tcBorders>
              <w:bottom w:val="single" w:sz="4" w:space="0" w:color="auto"/>
            </w:tcBorders>
            <w:shd w:val="clear" w:color="auto" w:fill="99CCFF"/>
          </w:tcPr>
          <w:p w14:paraId="0E6502CE" w14:textId="77777777" w:rsidR="004C0E24" w:rsidRPr="00FE3151" w:rsidRDefault="004C0E24" w:rsidP="004C0E24">
            <w:pPr>
              <w:jc w:val="center"/>
              <w:rPr>
                <w:b/>
              </w:rPr>
            </w:pPr>
          </w:p>
        </w:tc>
        <w:tc>
          <w:tcPr>
            <w:tcW w:w="1458" w:type="dxa"/>
            <w:shd w:val="clear" w:color="auto" w:fill="auto"/>
          </w:tcPr>
          <w:p w14:paraId="54295467" w14:textId="77777777" w:rsidR="004C0E24" w:rsidRPr="00FE3151" w:rsidRDefault="004C0E24" w:rsidP="004C0E24">
            <w:pPr>
              <w:jc w:val="center"/>
              <w:rPr>
                <w:b/>
              </w:rPr>
            </w:pPr>
          </w:p>
        </w:tc>
        <w:tc>
          <w:tcPr>
            <w:tcW w:w="1530" w:type="dxa"/>
            <w:shd w:val="clear" w:color="auto" w:fill="99CCFF"/>
          </w:tcPr>
          <w:p w14:paraId="5097DCC4" w14:textId="77777777" w:rsidR="004C0E24" w:rsidRPr="00FE3151" w:rsidRDefault="004C0E24" w:rsidP="004C0E24">
            <w:pPr>
              <w:jc w:val="center"/>
              <w:rPr>
                <w:b/>
              </w:rPr>
            </w:pPr>
          </w:p>
        </w:tc>
      </w:tr>
      <w:tr w:rsidR="004C0E24" w14:paraId="465AFB7D" w14:textId="77777777" w:rsidTr="004C0E24">
        <w:trPr>
          <w:trHeight w:val="1008"/>
          <w:jc w:val="center"/>
        </w:trPr>
        <w:tc>
          <w:tcPr>
            <w:tcW w:w="1890" w:type="dxa"/>
            <w:shd w:val="solid" w:color="D9D9D9" w:themeColor="background1" w:themeShade="D9" w:fill="auto"/>
            <w:vAlign w:val="center"/>
          </w:tcPr>
          <w:p w14:paraId="48BC0F10" w14:textId="77777777" w:rsidR="004C0E24" w:rsidRPr="00CF5911" w:rsidRDefault="004C0E24" w:rsidP="004C0E24">
            <w:pPr>
              <w:rPr>
                <w:rFonts w:asciiTheme="majorHAnsi" w:hAnsiTheme="majorHAnsi"/>
              </w:rPr>
            </w:pPr>
            <w:r w:rsidRPr="00CF5911">
              <w:rPr>
                <w:rFonts w:asciiTheme="majorHAnsi" w:hAnsiTheme="majorHAnsi"/>
              </w:rPr>
              <w:t>Equity and Cultural Responsiveness</w:t>
            </w:r>
          </w:p>
        </w:tc>
        <w:tc>
          <w:tcPr>
            <w:tcW w:w="1494" w:type="dxa"/>
            <w:shd w:val="clear" w:color="auto" w:fill="auto"/>
          </w:tcPr>
          <w:p w14:paraId="719AA7DC" w14:textId="77777777" w:rsidR="004C0E24" w:rsidRPr="00FE3151" w:rsidRDefault="004C0E24" w:rsidP="004C0E24">
            <w:pPr>
              <w:jc w:val="center"/>
              <w:rPr>
                <w:b/>
              </w:rPr>
            </w:pPr>
          </w:p>
        </w:tc>
        <w:tc>
          <w:tcPr>
            <w:tcW w:w="1494" w:type="dxa"/>
            <w:shd w:val="clear" w:color="auto" w:fill="99CCFF"/>
          </w:tcPr>
          <w:p w14:paraId="552694F6" w14:textId="77777777" w:rsidR="004C0E24" w:rsidRPr="00FE3151" w:rsidRDefault="004C0E24" w:rsidP="004C0E24">
            <w:pPr>
              <w:jc w:val="center"/>
              <w:rPr>
                <w:b/>
              </w:rPr>
            </w:pPr>
          </w:p>
        </w:tc>
        <w:tc>
          <w:tcPr>
            <w:tcW w:w="1494" w:type="dxa"/>
            <w:shd w:val="clear" w:color="auto" w:fill="99CCFF"/>
          </w:tcPr>
          <w:p w14:paraId="442D8CE4" w14:textId="77777777" w:rsidR="004C0E24" w:rsidRPr="00FE3151" w:rsidRDefault="004C0E24" w:rsidP="004C0E24">
            <w:pPr>
              <w:jc w:val="center"/>
              <w:rPr>
                <w:b/>
              </w:rPr>
            </w:pPr>
          </w:p>
        </w:tc>
        <w:tc>
          <w:tcPr>
            <w:tcW w:w="1458" w:type="dxa"/>
            <w:tcBorders>
              <w:bottom w:val="single" w:sz="4" w:space="0" w:color="auto"/>
            </w:tcBorders>
            <w:shd w:val="clear" w:color="auto" w:fill="auto"/>
          </w:tcPr>
          <w:p w14:paraId="2282D368" w14:textId="77777777" w:rsidR="004C0E24" w:rsidRPr="00FE3151" w:rsidRDefault="004C0E24" w:rsidP="004C0E24">
            <w:pPr>
              <w:jc w:val="center"/>
              <w:rPr>
                <w:b/>
              </w:rPr>
            </w:pPr>
          </w:p>
        </w:tc>
        <w:tc>
          <w:tcPr>
            <w:tcW w:w="1530" w:type="dxa"/>
            <w:shd w:val="clear" w:color="auto" w:fill="99CCFF"/>
          </w:tcPr>
          <w:p w14:paraId="0FF508B0" w14:textId="77777777" w:rsidR="004C0E24" w:rsidRPr="00FE3151" w:rsidRDefault="004C0E24" w:rsidP="004C0E24">
            <w:pPr>
              <w:jc w:val="center"/>
              <w:rPr>
                <w:b/>
              </w:rPr>
            </w:pPr>
          </w:p>
        </w:tc>
      </w:tr>
      <w:tr w:rsidR="004C0E24" w14:paraId="2D0C3007" w14:textId="77777777" w:rsidTr="004C0E24">
        <w:trPr>
          <w:trHeight w:val="1008"/>
          <w:jc w:val="center"/>
        </w:trPr>
        <w:tc>
          <w:tcPr>
            <w:tcW w:w="1890" w:type="dxa"/>
            <w:shd w:val="solid" w:color="D9D9D9" w:themeColor="background1" w:themeShade="D9" w:fill="auto"/>
            <w:vAlign w:val="center"/>
          </w:tcPr>
          <w:p w14:paraId="2B6EC30D" w14:textId="77777777" w:rsidR="004C0E24" w:rsidRPr="00CF5911" w:rsidRDefault="004C0E24" w:rsidP="004C0E24">
            <w:pPr>
              <w:rPr>
                <w:rFonts w:asciiTheme="majorHAnsi" w:hAnsiTheme="majorHAnsi"/>
              </w:rPr>
            </w:pPr>
            <w:r w:rsidRPr="00CF5911">
              <w:rPr>
                <w:rFonts w:asciiTheme="majorHAnsi" w:hAnsiTheme="majorHAnsi"/>
              </w:rPr>
              <w:t>Curriculum, Instruction, and Assessment</w:t>
            </w:r>
          </w:p>
        </w:tc>
        <w:tc>
          <w:tcPr>
            <w:tcW w:w="1494" w:type="dxa"/>
            <w:shd w:val="clear" w:color="auto" w:fill="auto"/>
          </w:tcPr>
          <w:p w14:paraId="533D9EFD" w14:textId="77777777" w:rsidR="004C0E24" w:rsidRPr="00FE3151" w:rsidRDefault="004C0E24" w:rsidP="004C0E24">
            <w:pPr>
              <w:jc w:val="center"/>
              <w:rPr>
                <w:b/>
              </w:rPr>
            </w:pPr>
          </w:p>
        </w:tc>
        <w:tc>
          <w:tcPr>
            <w:tcW w:w="1494" w:type="dxa"/>
            <w:shd w:val="clear" w:color="auto" w:fill="99CCFF"/>
          </w:tcPr>
          <w:p w14:paraId="7E0944DF" w14:textId="77777777" w:rsidR="004C0E24" w:rsidRPr="00FE3151" w:rsidRDefault="004C0E24" w:rsidP="004C0E24">
            <w:pPr>
              <w:jc w:val="center"/>
              <w:rPr>
                <w:b/>
              </w:rPr>
            </w:pPr>
          </w:p>
        </w:tc>
        <w:tc>
          <w:tcPr>
            <w:tcW w:w="1494" w:type="dxa"/>
            <w:shd w:val="clear" w:color="auto" w:fill="99CCFF"/>
          </w:tcPr>
          <w:p w14:paraId="44A40D9B" w14:textId="77777777" w:rsidR="004C0E24" w:rsidRPr="00FE3151" w:rsidRDefault="004C0E24" w:rsidP="004C0E24">
            <w:pPr>
              <w:jc w:val="center"/>
              <w:rPr>
                <w:b/>
              </w:rPr>
            </w:pPr>
          </w:p>
        </w:tc>
        <w:tc>
          <w:tcPr>
            <w:tcW w:w="1458" w:type="dxa"/>
            <w:shd w:val="clear" w:color="auto" w:fill="auto"/>
          </w:tcPr>
          <w:p w14:paraId="64AAD10B" w14:textId="77777777" w:rsidR="004C0E24" w:rsidRPr="00FE3151" w:rsidRDefault="004C0E24" w:rsidP="004C0E24">
            <w:pPr>
              <w:jc w:val="center"/>
              <w:rPr>
                <w:b/>
              </w:rPr>
            </w:pPr>
          </w:p>
        </w:tc>
        <w:tc>
          <w:tcPr>
            <w:tcW w:w="1530" w:type="dxa"/>
            <w:tcBorders>
              <w:bottom w:val="single" w:sz="4" w:space="0" w:color="auto"/>
            </w:tcBorders>
            <w:shd w:val="clear" w:color="auto" w:fill="auto"/>
          </w:tcPr>
          <w:p w14:paraId="082275C1" w14:textId="77777777" w:rsidR="004C0E24" w:rsidRPr="00FE3151" w:rsidRDefault="004C0E24" w:rsidP="004C0E24">
            <w:pPr>
              <w:jc w:val="center"/>
              <w:rPr>
                <w:b/>
              </w:rPr>
            </w:pPr>
          </w:p>
        </w:tc>
      </w:tr>
      <w:tr w:rsidR="004C0E24" w14:paraId="2B1A98F4" w14:textId="77777777" w:rsidTr="004C0E24">
        <w:trPr>
          <w:trHeight w:val="1080"/>
          <w:jc w:val="center"/>
        </w:trPr>
        <w:tc>
          <w:tcPr>
            <w:tcW w:w="1890" w:type="dxa"/>
            <w:shd w:val="solid" w:color="D9D9D9" w:themeColor="background1" w:themeShade="D9" w:fill="auto"/>
            <w:vAlign w:val="center"/>
          </w:tcPr>
          <w:p w14:paraId="479B37E3" w14:textId="77777777" w:rsidR="004C0E24" w:rsidRPr="00CF5911" w:rsidRDefault="004C0E24" w:rsidP="004C0E24">
            <w:pPr>
              <w:rPr>
                <w:rFonts w:asciiTheme="majorHAnsi" w:hAnsiTheme="majorHAnsi"/>
              </w:rPr>
            </w:pPr>
            <w:r w:rsidRPr="00CF5911">
              <w:rPr>
                <w:rFonts w:asciiTheme="majorHAnsi" w:hAnsiTheme="majorHAnsi"/>
              </w:rPr>
              <w:t>Community of Care and Support for Students</w:t>
            </w:r>
          </w:p>
        </w:tc>
        <w:tc>
          <w:tcPr>
            <w:tcW w:w="1494" w:type="dxa"/>
            <w:tcBorders>
              <w:bottom w:val="single" w:sz="4" w:space="0" w:color="auto"/>
            </w:tcBorders>
            <w:shd w:val="clear" w:color="auto" w:fill="auto"/>
          </w:tcPr>
          <w:p w14:paraId="28BBD3E9" w14:textId="77777777" w:rsidR="004C0E24" w:rsidRPr="00FE3151" w:rsidRDefault="004C0E24" w:rsidP="004C0E24">
            <w:pPr>
              <w:jc w:val="center"/>
              <w:rPr>
                <w:b/>
              </w:rPr>
            </w:pPr>
          </w:p>
        </w:tc>
        <w:tc>
          <w:tcPr>
            <w:tcW w:w="1494" w:type="dxa"/>
            <w:tcBorders>
              <w:bottom w:val="single" w:sz="4" w:space="0" w:color="auto"/>
            </w:tcBorders>
            <w:shd w:val="clear" w:color="auto" w:fill="99CCFF"/>
          </w:tcPr>
          <w:p w14:paraId="48BD6052" w14:textId="77777777" w:rsidR="004C0E24" w:rsidRPr="00FE3151" w:rsidRDefault="004C0E24" w:rsidP="004C0E24">
            <w:pPr>
              <w:jc w:val="center"/>
              <w:rPr>
                <w:b/>
              </w:rPr>
            </w:pPr>
          </w:p>
        </w:tc>
        <w:tc>
          <w:tcPr>
            <w:tcW w:w="1494" w:type="dxa"/>
            <w:tcBorders>
              <w:bottom w:val="single" w:sz="4" w:space="0" w:color="auto"/>
            </w:tcBorders>
            <w:shd w:val="clear" w:color="auto" w:fill="99CCFF"/>
          </w:tcPr>
          <w:p w14:paraId="2424F8FE" w14:textId="77777777" w:rsidR="004C0E24" w:rsidRPr="00FE3151" w:rsidRDefault="004C0E24" w:rsidP="004C0E24">
            <w:pPr>
              <w:jc w:val="center"/>
              <w:rPr>
                <w:b/>
              </w:rPr>
            </w:pPr>
          </w:p>
        </w:tc>
        <w:tc>
          <w:tcPr>
            <w:tcW w:w="1458" w:type="dxa"/>
            <w:tcBorders>
              <w:bottom w:val="single" w:sz="4" w:space="0" w:color="auto"/>
            </w:tcBorders>
            <w:shd w:val="clear" w:color="auto" w:fill="auto"/>
          </w:tcPr>
          <w:p w14:paraId="3970DB86" w14:textId="77777777" w:rsidR="004C0E24" w:rsidRPr="00FE3151" w:rsidRDefault="004C0E24" w:rsidP="004C0E24">
            <w:pPr>
              <w:jc w:val="center"/>
              <w:rPr>
                <w:b/>
              </w:rPr>
            </w:pPr>
          </w:p>
        </w:tc>
        <w:tc>
          <w:tcPr>
            <w:tcW w:w="1530" w:type="dxa"/>
            <w:tcBorders>
              <w:bottom w:val="single" w:sz="4" w:space="0" w:color="auto"/>
            </w:tcBorders>
            <w:shd w:val="clear" w:color="auto" w:fill="99CCFF"/>
          </w:tcPr>
          <w:p w14:paraId="39A286CF" w14:textId="77777777" w:rsidR="004C0E24" w:rsidRPr="00FE3151" w:rsidRDefault="004C0E24" w:rsidP="004C0E24">
            <w:pPr>
              <w:jc w:val="center"/>
              <w:rPr>
                <w:b/>
              </w:rPr>
            </w:pPr>
          </w:p>
        </w:tc>
      </w:tr>
      <w:tr w:rsidR="004C0E24" w14:paraId="52603C00" w14:textId="77777777" w:rsidTr="004C0E24">
        <w:trPr>
          <w:trHeight w:val="864"/>
          <w:jc w:val="center"/>
        </w:trPr>
        <w:tc>
          <w:tcPr>
            <w:tcW w:w="1890" w:type="dxa"/>
            <w:shd w:val="solid" w:color="D9D9D9" w:themeColor="background1" w:themeShade="D9" w:fill="auto"/>
            <w:vAlign w:val="center"/>
          </w:tcPr>
          <w:p w14:paraId="366A95BE" w14:textId="77777777" w:rsidR="004C0E24" w:rsidRPr="00CF5911" w:rsidRDefault="004C0E24" w:rsidP="004C0E24">
            <w:pPr>
              <w:rPr>
                <w:rFonts w:asciiTheme="majorHAnsi" w:hAnsiTheme="majorHAnsi"/>
              </w:rPr>
            </w:pPr>
            <w:r w:rsidRPr="00CF5911">
              <w:rPr>
                <w:rFonts w:asciiTheme="majorHAnsi" w:hAnsiTheme="majorHAnsi"/>
              </w:rPr>
              <w:t>Professional Capacity of School Personnel</w:t>
            </w:r>
          </w:p>
        </w:tc>
        <w:tc>
          <w:tcPr>
            <w:tcW w:w="1494" w:type="dxa"/>
            <w:shd w:val="clear" w:color="auto" w:fill="auto"/>
          </w:tcPr>
          <w:p w14:paraId="31FF7058" w14:textId="77777777" w:rsidR="004C0E24" w:rsidRPr="00FE3151" w:rsidRDefault="004C0E24" w:rsidP="004C0E24">
            <w:pPr>
              <w:jc w:val="center"/>
              <w:rPr>
                <w:b/>
              </w:rPr>
            </w:pPr>
          </w:p>
        </w:tc>
        <w:tc>
          <w:tcPr>
            <w:tcW w:w="1494" w:type="dxa"/>
            <w:tcBorders>
              <w:bottom w:val="single" w:sz="4" w:space="0" w:color="auto"/>
            </w:tcBorders>
            <w:shd w:val="clear" w:color="auto" w:fill="99CCFF"/>
          </w:tcPr>
          <w:p w14:paraId="2F859D09" w14:textId="77777777" w:rsidR="004C0E24" w:rsidRPr="00FE3151" w:rsidRDefault="004C0E24" w:rsidP="004C0E24">
            <w:pPr>
              <w:jc w:val="center"/>
              <w:rPr>
                <w:b/>
              </w:rPr>
            </w:pPr>
          </w:p>
        </w:tc>
        <w:tc>
          <w:tcPr>
            <w:tcW w:w="1494" w:type="dxa"/>
            <w:shd w:val="clear" w:color="auto" w:fill="99CCFF"/>
          </w:tcPr>
          <w:p w14:paraId="33E63D89" w14:textId="77777777" w:rsidR="004C0E24" w:rsidRPr="00FE3151" w:rsidRDefault="004C0E24" w:rsidP="004C0E24">
            <w:pPr>
              <w:jc w:val="center"/>
              <w:rPr>
                <w:b/>
              </w:rPr>
            </w:pPr>
          </w:p>
        </w:tc>
        <w:tc>
          <w:tcPr>
            <w:tcW w:w="1458" w:type="dxa"/>
            <w:shd w:val="clear" w:color="auto" w:fill="auto"/>
          </w:tcPr>
          <w:p w14:paraId="22D36D63" w14:textId="77777777" w:rsidR="004C0E24" w:rsidRPr="00FE3151" w:rsidRDefault="004C0E24" w:rsidP="004C0E24">
            <w:pPr>
              <w:jc w:val="center"/>
              <w:rPr>
                <w:b/>
              </w:rPr>
            </w:pPr>
          </w:p>
        </w:tc>
        <w:tc>
          <w:tcPr>
            <w:tcW w:w="1530" w:type="dxa"/>
            <w:shd w:val="clear" w:color="auto" w:fill="99CCFF"/>
          </w:tcPr>
          <w:p w14:paraId="241846C8" w14:textId="77777777" w:rsidR="004C0E24" w:rsidRPr="00FE3151" w:rsidRDefault="004C0E24" w:rsidP="004C0E24">
            <w:pPr>
              <w:jc w:val="center"/>
              <w:rPr>
                <w:b/>
              </w:rPr>
            </w:pPr>
          </w:p>
        </w:tc>
      </w:tr>
      <w:tr w:rsidR="004C0E24" w14:paraId="3CD68B7B" w14:textId="77777777" w:rsidTr="004C0E24">
        <w:trPr>
          <w:trHeight w:val="864"/>
          <w:jc w:val="center"/>
        </w:trPr>
        <w:tc>
          <w:tcPr>
            <w:tcW w:w="1890" w:type="dxa"/>
            <w:shd w:val="solid" w:color="D9D9D9" w:themeColor="background1" w:themeShade="D9" w:fill="auto"/>
            <w:vAlign w:val="center"/>
          </w:tcPr>
          <w:p w14:paraId="50EAA191" w14:textId="77777777" w:rsidR="004C0E24" w:rsidRPr="00CF5911" w:rsidRDefault="004C0E24" w:rsidP="004C0E24">
            <w:pPr>
              <w:rPr>
                <w:rFonts w:asciiTheme="majorHAnsi" w:hAnsiTheme="majorHAnsi"/>
              </w:rPr>
            </w:pPr>
            <w:r w:rsidRPr="00CF5911">
              <w:rPr>
                <w:rFonts w:asciiTheme="majorHAnsi" w:hAnsiTheme="majorHAnsi"/>
              </w:rPr>
              <w:t>Professional Community for Teachers and Staff</w:t>
            </w:r>
          </w:p>
        </w:tc>
        <w:tc>
          <w:tcPr>
            <w:tcW w:w="1494" w:type="dxa"/>
            <w:shd w:val="clear" w:color="auto" w:fill="auto"/>
          </w:tcPr>
          <w:p w14:paraId="54452226" w14:textId="77777777" w:rsidR="004C0E24" w:rsidRPr="00FE3151" w:rsidRDefault="004C0E24" w:rsidP="004C0E24">
            <w:pPr>
              <w:jc w:val="center"/>
              <w:rPr>
                <w:b/>
              </w:rPr>
            </w:pPr>
          </w:p>
        </w:tc>
        <w:tc>
          <w:tcPr>
            <w:tcW w:w="1494" w:type="dxa"/>
            <w:shd w:val="clear" w:color="auto" w:fill="99CCFF"/>
          </w:tcPr>
          <w:p w14:paraId="7B3BE9E9" w14:textId="77777777" w:rsidR="004C0E24" w:rsidRPr="00FE3151" w:rsidRDefault="004C0E24" w:rsidP="004C0E24">
            <w:pPr>
              <w:jc w:val="center"/>
              <w:rPr>
                <w:b/>
              </w:rPr>
            </w:pPr>
          </w:p>
        </w:tc>
        <w:tc>
          <w:tcPr>
            <w:tcW w:w="1494" w:type="dxa"/>
            <w:shd w:val="clear" w:color="auto" w:fill="99CCFF"/>
          </w:tcPr>
          <w:p w14:paraId="4489953E" w14:textId="77777777" w:rsidR="004C0E24" w:rsidRPr="00FE3151" w:rsidRDefault="004C0E24" w:rsidP="004C0E24">
            <w:pPr>
              <w:jc w:val="center"/>
              <w:rPr>
                <w:b/>
              </w:rPr>
            </w:pPr>
          </w:p>
        </w:tc>
        <w:tc>
          <w:tcPr>
            <w:tcW w:w="1458" w:type="dxa"/>
            <w:tcBorders>
              <w:bottom w:val="single" w:sz="4" w:space="0" w:color="auto"/>
            </w:tcBorders>
            <w:shd w:val="clear" w:color="auto" w:fill="auto"/>
          </w:tcPr>
          <w:p w14:paraId="6D2F4044" w14:textId="77777777" w:rsidR="004C0E24" w:rsidRPr="00FE3151" w:rsidRDefault="004C0E24" w:rsidP="004C0E24">
            <w:pPr>
              <w:jc w:val="center"/>
              <w:rPr>
                <w:b/>
              </w:rPr>
            </w:pPr>
          </w:p>
        </w:tc>
        <w:tc>
          <w:tcPr>
            <w:tcW w:w="1530" w:type="dxa"/>
            <w:shd w:val="clear" w:color="auto" w:fill="auto"/>
          </w:tcPr>
          <w:p w14:paraId="48C15B40" w14:textId="77777777" w:rsidR="004C0E24" w:rsidRPr="00FE3151" w:rsidRDefault="004C0E24" w:rsidP="004C0E24">
            <w:pPr>
              <w:jc w:val="center"/>
              <w:rPr>
                <w:b/>
              </w:rPr>
            </w:pPr>
          </w:p>
        </w:tc>
      </w:tr>
      <w:tr w:rsidR="004C0E24" w14:paraId="54DE749A" w14:textId="77777777" w:rsidTr="004C0E24">
        <w:trPr>
          <w:trHeight w:val="864"/>
          <w:jc w:val="center"/>
        </w:trPr>
        <w:tc>
          <w:tcPr>
            <w:tcW w:w="1890" w:type="dxa"/>
            <w:shd w:val="solid" w:color="D9D9D9" w:themeColor="background1" w:themeShade="D9" w:fill="auto"/>
            <w:vAlign w:val="center"/>
          </w:tcPr>
          <w:p w14:paraId="0DB1B060" w14:textId="77777777" w:rsidR="004C0E24" w:rsidRPr="00CF5911" w:rsidRDefault="004C0E24" w:rsidP="004C0E24">
            <w:pPr>
              <w:rPr>
                <w:rFonts w:asciiTheme="majorHAnsi" w:hAnsiTheme="majorHAnsi"/>
              </w:rPr>
            </w:pPr>
            <w:r w:rsidRPr="00CF5911">
              <w:rPr>
                <w:rFonts w:asciiTheme="majorHAnsi" w:hAnsiTheme="majorHAnsi"/>
              </w:rPr>
              <w:t>Meaningful Engagement of Families and Community</w:t>
            </w:r>
          </w:p>
        </w:tc>
        <w:tc>
          <w:tcPr>
            <w:tcW w:w="1494" w:type="dxa"/>
            <w:shd w:val="clear" w:color="auto" w:fill="auto"/>
          </w:tcPr>
          <w:p w14:paraId="74C7F94F" w14:textId="77777777" w:rsidR="004C0E24" w:rsidRPr="00FE3151" w:rsidRDefault="004C0E24" w:rsidP="004C0E24">
            <w:pPr>
              <w:jc w:val="center"/>
              <w:rPr>
                <w:b/>
              </w:rPr>
            </w:pPr>
          </w:p>
        </w:tc>
        <w:tc>
          <w:tcPr>
            <w:tcW w:w="1494" w:type="dxa"/>
            <w:tcBorders>
              <w:bottom w:val="single" w:sz="4" w:space="0" w:color="auto"/>
            </w:tcBorders>
            <w:shd w:val="clear" w:color="auto" w:fill="auto"/>
          </w:tcPr>
          <w:p w14:paraId="36B452DF" w14:textId="77777777" w:rsidR="004C0E24" w:rsidRPr="00FE3151" w:rsidRDefault="004C0E24" w:rsidP="004C0E24">
            <w:pPr>
              <w:jc w:val="center"/>
              <w:rPr>
                <w:b/>
              </w:rPr>
            </w:pPr>
          </w:p>
        </w:tc>
        <w:tc>
          <w:tcPr>
            <w:tcW w:w="1494" w:type="dxa"/>
            <w:tcBorders>
              <w:bottom w:val="single" w:sz="4" w:space="0" w:color="auto"/>
            </w:tcBorders>
            <w:shd w:val="clear" w:color="auto" w:fill="auto"/>
          </w:tcPr>
          <w:p w14:paraId="3EDC0290" w14:textId="77777777" w:rsidR="004C0E24" w:rsidRPr="00FE3151" w:rsidRDefault="004C0E24" w:rsidP="004C0E24">
            <w:pPr>
              <w:jc w:val="center"/>
              <w:rPr>
                <w:b/>
              </w:rPr>
            </w:pPr>
          </w:p>
        </w:tc>
        <w:tc>
          <w:tcPr>
            <w:tcW w:w="1458" w:type="dxa"/>
            <w:shd w:val="clear" w:color="auto" w:fill="99CCFF"/>
          </w:tcPr>
          <w:p w14:paraId="195B2814" w14:textId="77777777" w:rsidR="004C0E24" w:rsidRPr="00FE3151" w:rsidRDefault="004C0E24" w:rsidP="004C0E24">
            <w:pPr>
              <w:jc w:val="center"/>
              <w:rPr>
                <w:b/>
              </w:rPr>
            </w:pPr>
          </w:p>
        </w:tc>
        <w:tc>
          <w:tcPr>
            <w:tcW w:w="1530" w:type="dxa"/>
            <w:tcBorders>
              <w:bottom w:val="single" w:sz="4" w:space="0" w:color="auto"/>
            </w:tcBorders>
            <w:shd w:val="clear" w:color="auto" w:fill="auto"/>
          </w:tcPr>
          <w:p w14:paraId="591D51F8" w14:textId="77777777" w:rsidR="004C0E24" w:rsidRPr="00FE3151" w:rsidRDefault="004C0E24" w:rsidP="004C0E24">
            <w:pPr>
              <w:jc w:val="center"/>
              <w:rPr>
                <w:b/>
              </w:rPr>
            </w:pPr>
          </w:p>
        </w:tc>
      </w:tr>
      <w:tr w:rsidR="004C0E24" w14:paraId="1ECAF9FC" w14:textId="77777777" w:rsidTr="004C0E24">
        <w:trPr>
          <w:trHeight w:val="864"/>
          <w:jc w:val="center"/>
        </w:trPr>
        <w:tc>
          <w:tcPr>
            <w:tcW w:w="1890" w:type="dxa"/>
            <w:shd w:val="solid" w:color="D9D9D9" w:themeColor="background1" w:themeShade="D9" w:fill="auto"/>
            <w:vAlign w:val="center"/>
          </w:tcPr>
          <w:p w14:paraId="752C2C28" w14:textId="77777777" w:rsidR="004C0E24" w:rsidRPr="00CF5911" w:rsidRDefault="004C0E24" w:rsidP="004C0E24">
            <w:pPr>
              <w:rPr>
                <w:rFonts w:asciiTheme="majorHAnsi" w:hAnsiTheme="majorHAnsi"/>
              </w:rPr>
            </w:pPr>
            <w:r w:rsidRPr="00CF5911">
              <w:rPr>
                <w:rFonts w:asciiTheme="majorHAnsi" w:hAnsiTheme="majorHAnsi"/>
              </w:rPr>
              <w:t>Operations and Management</w:t>
            </w:r>
          </w:p>
        </w:tc>
        <w:tc>
          <w:tcPr>
            <w:tcW w:w="1494" w:type="dxa"/>
            <w:tcBorders>
              <w:bottom w:val="single" w:sz="4" w:space="0" w:color="auto"/>
            </w:tcBorders>
            <w:shd w:val="clear" w:color="auto" w:fill="auto"/>
          </w:tcPr>
          <w:p w14:paraId="3AA6F02B" w14:textId="77777777" w:rsidR="004C0E24" w:rsidRPr="00FE3151" w:rsidRDefault="004C0E24" w:rsidP="004C0E24">
            <w:pPr>
              <w:jc w:val="center"/>
              <w:rPr>
                <w:b/>
              </w:rPr>
            </w:pPr>
          </w:p>
        </w:tc>
        <w:tc>
          <w:tcPr>
            <w:tcW w:w="1494" w:type="dxa"/>
            <w:shd w:val="clear" w:color="auto" w:fill="99CCFF"/>
          </w:tcPr>
          <w:p w14:paraId="3158825B" w14:textId="77777777" w:rsidR="004C0E24" w:rsidRPr="00FE3151" w:rsidRDefault="004C0E24" w:rsidP="004C0E24">
            <w:pPr>
              <w:jc w:val="center"/>
              <w:rPr>
                <w:b/>
              </w:rPr>
            </w:pPr>
          </w:p>
        </w:tc>
        <w:tc>
          <w:tcPr>
            <w:tcW w:w="1494" w:type="dxa"/>
            <w:shd w:val="clear" w:color="auto" w:fill="99CCFF"/>
          </w:tcPr>
          <w:p w14:paraId="2B8DA3A5" w14:textId="77777777" w:rsidR="004C0E24" w:rsidRPr="00FE3151" w:rsidRDefault="004C0E24" w:rsidP="004C0E24">
            <w:pPr>
              <w:jc w:val="center"/>
              <w:rPr>
                <w:b/>
              </w:rPr>
            </w:pPr>
          </w:p>
        </w:tc>
        <w:tc>
          <w:tcPr>
            <w:tcW w:w="1458" w:type="dxa"/>
            <w:shd w:val="clear" w:color="auto" w:fill="auto"/>
          </w:tcPr>
          <w:p w14:paraId="73CBA876" w14:textId="77777777" w:rsidR="004C0E24" w:rsidRPr="00FE3151" w:rsidRDefault="004C0E24" w:rsidP="004C0E24">
            <w:pPr>
              <w:jc w:val="center"/>
              <w:rPr>
                <w:b/>
              </w:rPr>
            </w:pPr>
          </w:p>
        </w:tc>
        <w:tc>
          <w:tcPr>
            <w:tcW w:w="1530" w:type="dxa"/>
            <w:shd w:val="clear" w:color="auto" w:fill="99CCFF"/>
          </w:tcPr>
          <w:p w14:paraId="670AA78F" w14:textId="77777777" w:rsidR="004C0E24" w:rsidRPr="00FE3151" w:rsidRDefault="004C0E24" w:rsidP="004C0E24">
            <w:pPr>
              <w:jc w:val="center"/>
              <w:rPr>
                <w:b/>
              </w:rPr>
            </w:pPr>
          </w:p>
        </w:tc>
      </w:tr>
      <w:tr w:rsidR="004C0E24" w14:paraId="6D041DF6" w14:textId="77777777" w:rsidTr="004C0E24">
        <w:trPr>
          <w:trHeight w:val="864"/>
          <w:jc w:val="center"/>
        </w:trPr>
        <w:tc>
          <w:tcPr>
            <w:tcW w:w="1890" w:type="dxa"/>
            <w:shd w:val="solid" w:color="D9D9D9" w:themeColor="background1" w:themeShade="D9" w:fill="auto"/>
            <w:vAlign w:val="center"/>
          </w:tcPr>
          <w:p w14:paraId="6BE4F4A3" w14:textId="77777777" w:rsidR="004C0E24" w:rsidRPr="00CF5911" w:rsidRDefault="004C0E24" w:rsidP="004C0E24">
            <w:pPr>
              <w:rPr>
                <w:rFonts w:asciiTheme="majorHAnsi" w:hAnsiTheme="majorHAnsi"/>
              </w:rPr>
            </w:pPr>
            <w:r w:rsidRPr="00CF5911">
              <w:rPr>
                <w:rFonts w:asciiTheme="majorHAnsi" w:hAnsiTheme="majorHAnsi"/>
              </w:rPr>
              <w:t>School Improvement</w:t>
            </w:r>
          </w:p>
        </w:tc>
        <w:tc>
          <w:tcPr>
            <w:tcW w:w="1494" w:type="dxa"/>
            <w:shd w:val="clear" w:color="auto" w:fill="99CCFF"/>
          </w:tcPr>
          <w:p w14:paraId="498A04FB" w14:textId="77777777" w:rsidR="004C0E24" w:rsidRPr="00FE3151" w:rsidRDefault="004C0E24" w:rsidP="004C0E24">
            <w:pPr>
              <w:jc w:val="center"/>
              <w:rPr>
                <w:b/>
              </w:rPr>
            </w:pPr>
          </w:p>
        </w:tc>
        <w:tc>
          <w:tcPr>
            <w:tcW w:w="1494" w:type="dxa"/>
            <w:shd w:val="clear" w:color="auto" w:fill="auto"/>
          </w:tcPr>
          <w:p w14:paraId="4EEDDD16" w14:textId="77777777" w:rsidR="004C0E24" w:rsidRPr="00FE3151" w:rsidRDefault="004C0E24" w:rsidP="004C0E24">
            <w:pPr>
              <w:jc w:val="center"/>
              <w:rPr>
                <w:b/>
              </w:rPr>
            </w:pPr>
          </w:p>
        </w:tc>
        <w:tc>
          <w:tcPr>
            <w:tcW w:w="1494" w:type="dxa"/>
            <w:shd w:val="clear" w:color="auto" w:fill="auto"/>
          </w:tcPr>
          <w:p w14:paraId="16476EE9" w14:textId="77777777" w:rsidR="004C0E24" w:rsidRPr="00FE3151" w:rsidRDefault="004C0E24" w:rsidP="004C0E24">
            <w:pPr>
              <w:jc w:val="center"/>
              <w:rPr>
                <w:b/>
              </w:rPr>
            </w:pPr>
          </w:p>
        </w:tc>
        <w:tc>
          <w:tcPr>
            <w:tcW w:w="1458" w:type="dxa"/>
            <w:shd w:val="clear" w:color="auto" w:fill="auto"/>
          </w:tcPr>
          <w:p w14:paraId="4D7692EC" w14:textId="77777777" w:rsidR="004C0E24" w:rsidRPr="00FE3151" w:rsidRDefault="004C0E24" w:rsidP="004C0E24">
            <w:pPr>
              <w:jc w:val="center"/>
              <w:rPr>
                <w:b/>
              </w:rPr>
            </w:pPr>
          </w:p>
        </w:tc>
        <w:tc>
          <w:tcPr>
            <w:tcW w:w="1530" w:type="dxa"/>
            <w:shd w:val="clear" w:color="auto" w:fill="auto"/>
          </w:tcPr>
          <w:p w14:paraId="58EF3D00" w14:textId="77777777" w:rsidR="004C0E24" w:rsidRPr="00FE3151" w:rsidRDefault="004C0E24" w:rsidP="004C0E24">
            <w:pPr>
              <w:jc w:val="center"/>
              <w:rPr>
                <w:b/>
              </w:rPr>
            </w:pPr>
          </w:p>
        </w:tc>
      </w:tr>
    </w:tbl>
    <w:p w14:paraId="50111F22" w14:textId="7EB8FE0F" w:rsidR="00451BC3" w:rsidRDefault="00207AB0" w:rsidP="007D6834">
      <w:pPr>
        <w:pStyle w:val="Heading2"/>
        <w:spacing w:before="240" w:after="240" w:line="240" w:lineRule="auto"/>
      </w:pPr>
      <w:proofErr w:type="gramStart"/>
      <w:r w:rsidRPr="00682FB1">
        <w:rPr>
          <w:i/>
          <w:color w:val="000000" w:themeColor="text1"/>
          <w:sz w:val="24"/>
          <w:szCs w:val="24"/>
        </w:rPr>
        <w:lastRenderedPageBreak/>
        <w:t>Practices, Indicators</w:t>
      </w:r>
      <w:r w:rsidR="001E787F">
        <w:rPr>
          <w:i/>
          <w:color w:val="000000" w:themeColor="text1"/>
          <w:sz w:val="24"/>
          <w:szCs w:val="24"/>
        </w:rPr>
        <w:t>,</w:t>
      </w:r>
      <w:r w:rsidRPr="00682FB1">
        <w:rPr>
          <w:i/>
          <w:color w:val="000000" w:themeColor="text1"/>
          <w:sz w:val="24"/>
          <w:szCs w:val="24"/>
        </w:rPr>
        <w:t xml:space="preserve"> and Elements</w:t>
      </w:r>
      <w:bookmarkEnd w:id="13"/>
      <w:r w:rsidRPr="00682FB1">
        <w:rPr>
          <w:color w:val="000000" w:themeColor="text1"/>
          <w:sz w:val="24"/>
          <w:szCs w:val="24"/>
        </w:rPr>
        <w:t>.</w:t>
      </w:r>
      <w:proofErr w:type="gramEnd"/>
      <w:r w:rsidRPr="00682FB1">
        <w:rPr>
          <w:color w:val="000000" w:themeColor="text1"/>
          <w:sz w:val="24"/>
          <w:szCs w:val="24"/>
        </w:rPr>
        <w:t xml:space="preserve"> </w:t>
      </w:r>
      <w:r w:rsidR="00856C1B">
        <w:rPr>
          <w:color w:val="000000" w:themeColor="text1"/>
          <w:sz w:val="24"/>
          <w:szCs w:val="24"/>
        </w:rPr>
        <w:t>The</w:t>
      </w:r>
      <w:r w:rsidRPr="00682FB1">
        <w:rPr>
          <w:color w:val="000000" w:themeColor="text1"/>
          <w:sz w:val="24"/>
          <w:szCs w:val="24"/>
        </w:rPr>
        <w:t xml:space="preserve"> SPED Administrator Framework provides</w:t>
      </w:r>
      <w:r w:rsidR="00856C1B">
        <w:rPr>
          <w:color w:val="000000" w:themeColor="text1"/>
          <w:sz w:val="24"/>
          <w:szCs w:val="24"/>
        </w:rPr>
        <w:t xml:space="preserve"> detailed performance information for</w:t>
      </w:r>
      <w:r w:rsidRPr="00682FB1">
        <w:rPr>
          <w:color w:val="000000" w:themeColor="text1"/>
          <w:sz w:val="24"/>
          <w:szCs w:val="24"/>
        </w:rPr>
        <w:t xml:space="preserve"> administrators </w:t>
      </w:r>
      <w:r w:rsidR="00856C1B">
        <w:rPr>
          <w:color w:val="000000" w:themeColor="text1"/>
          <w:sz w:val="24"/>
          <w:szCs w:val="24"/>
        </w:rPr>
        <w:t>when used according to the process outlined in this document</w:t>
      </w:r>
      <w:r w:rsidRPr="00682FB1">
        <w:rPr>
          <w:color w:val="000000" w:themeColor="text1"/>
          <w:sz w:val="24"/>
          <w:szCs w:val="24"/>
        </w:rPr>
        <w:t xml:space="preserve">. When reflecting on practice or assessing performance, SPED administrators should refer to the </w:t>
      </w:r>
      <w:r>
        <w:rPr>
          <w:color w:val="000000" w:themeColor="text1"/>
          <w:sz w:val="24"/>
          <w:szCs w:val="24"/>
        </w:rPr>
        <w:t xml:space="preserve">practice </w:t>
      </w:r>
      <w:r w:rsidRPr="00682FB1">
        <w:rPr>
          <w:color w:val="000000" w:themeColor="text1"/>
          <w:sz w:val="24"/>
          <w:szCs w:val="24"/>
        </w:rPr>
        <w:t xml:space="preserve">descriptors called </w:t>
      </w:r>
      <w:r w:rsidRPr="00682FB1">
        <w:rPr>
          <w:i/>
          <w:color w:val="000000" w:themeColor="text1"/>
          <w:sz w:val="24"/>
          <w:szCs w:val="24"/>
        </w:rPr>
        <w:t xml:space="preserve">indicators </w:t>
      </w:r>
      <w:r w:rsidRPr="00682FB1">
        <w:rPr>
          <w:color w:val="000000" w:themeColor="text1"/>
          <w:sz w:val="24"/>
          <w:szCs w:val="24"/>
        </w:rPr>
        <w:t xml:space="preserve">and </w:t>
      </w:r>
      <w:r w:rsidRPr="00682FB1">
        <w:rPr>
          <w:i/>
          <w:color w:val="000000" w:themeColor="text1"/>
          <w:sz w:val="24"/>
          <w:szCs w:val="24"/>
        </w:rPr>
        <w:t>elements</w:t>
      </w:r>
      <w:r w:rsidRPr="00682FB1">
        <w:rPr>
          <w:color w:val="000000" w:themeColor="text1"/>
          <w:sz w:val="24"/>
          <w:szCs w:val="24"/>
        </w:rPr>
        <w:t xml:space="preserve"> in the Framework for specific behaviors. One or more indicators describe a practice,</w:t>
      </w:r>
      <w:r w:rsidRPr="00682FB1">
        <w:rPr>
          <w:color w:val="000000" w:themeColor="text1"/>
          <w:spacing w:val="-7"/>
          <w:sz w:val="24"/>
          <w:szCs w:val="24"/>
        </w:rPr>
        <w:t xml:space="preserve"> </w:t>
      </w:r>
      <w:r w:rsidRPr="00682FB1">
        <w:rPr>
          <w:color w:val="000000" w:themeColor="text1"/>
          <w:spacing w:val="-2"/>
          <w:sz w:val="24"/>
          <w:szCs w:val="24"/>
        </w:rPr>
        <w:t>a</w:t>
      </w:r>
      <w:r w:rsidRPr="00682FB1">
        <w:rPr>
          <w:color w:val="000000" w:themeColor="text1"/>
          <w:spacing w:val="-1"/>
          <w:sz w:val="24"/>
          <w:szCs w:val="24"/>
        </w:rPr>
        <w:t>n</w:t>
      </w:r>
      <w:r w:rsidRPr="00682FB1">
        <w:rPr>
          <w:color w:val="000000" w:themeColor="text1"/>
          <w:sz w:val="24"/>
          <w:szCs w:val="24"/>
        </w:rPr>
        <w:t>d</w:t>
      </w:r>
      <w:r w:rsidRPr="00682FB1">
        <w:rPr>
          <w:color w:val="000000" w:themeColor="text1"/>
          <w:spacing w:val="-3"/>
          <w:sz w:val="24"/>
          <w:szCs w:val="24"/>
        </w:rPr>
        <w:t xml:space="preserve"> </w:t>
      </w:r>
      <w:r w:rsidRPr="00682FB1">
        <w:rPr>
          <w:color w:val="000000" w:themeColor="text1"/>
          <w:spacing w:val="-2"/>
          <w:sz w:val="24"/>
          <w:szCs w:val="24"/>
        </w:rPr>
        <w:t>a</w:t>
      </w:r>
      <w:r w:rsidRPr="00682FB1">
        <w:rPr>
          <w:color w:val="000000" w:themeColor="text1"/>
          <w:sz w:val="24"/>
          <w:szCs w:val="24"/>
        </w:rPr>
        <w:t>n</w:t>
      </w:r>
      <w:r w:rsidRPr="00682FB1">
        <w:rPr>
          <w:color w:val="000000" w:themeColor="text1"/>
          <w:spacing w:val="-5"/>
          <w:sz w:val="24"/>
          <w:szCs w:val="24"/>
        </w:rPr>
        <w:t xml:space="preserve"> </w:t>
      </w:r>
      <w:r w:rsidRPr="00682FB1">
        <w:rPr>
          <w:color w:val="000000" w:themeColor="text1"/>
          <w:spacing w:val="-2"/>
          <w:sz w:val="24"/>
          <w:szCs w:val="24"/>
        </w:rPr>
        <w:t>i</w:t>
      </w:r>
      <w:r w:rsidRPr="00682FB1">
        <w:rPr>
          <w:color w:val="000000" w:themeColor="text1"/>
          <w:spacing w:val="-1"/>
          <w:sz w:val="24"/>
          <w:szCs w:val="24"/>
        </w:rPr>
        <w:t>nd</w:t>
      </w:r>
      <w:r w:rsidRPr="00682FB1">
        <w:rPr>
          <w:color w:val="000000" w:themeColor="text1"/>
          <w:spacing w:val="-2"/>
          <w:sz w:val="24"/>
          <w:szCs w:val="24"/>
        </w:rPr>
        <w:t>i</w:t>
      </w:r>
      <w:r w:rsidRPr="00682FB1">
        <w:rPr>
          <w:color w:val="000000" w:themeColor="text1"/>
          <w:spacing w:val="-3"/>
          <w:sz w:val="24"/>
          <w:szCs w:val="24"/>
        </w:rPr>
        <w:t>c</w:t>
      </w:r>
      <w:r w:rsidRPr="00682FB1">
        <w:rPr>
          <w:color w:val="000000" w:themeColor="text1"/>
          <w:spacing w:val="-2"/>
          <w:sz w:val="24"/>
          <w:szCs w:val="24"/>
        </w:rPr>
        <w:t>a</w:t>
      </w:r>
      <w:r w:rsidRPr="00682FB1">
        <w:rPr>
          <w:color w:val="000000" w:themeColor="text1"/>
          <w:spacing w:val="-1"/>
          <w:sz w:val="24"/>
          <w:szCs w:val="24"/>
        </w:rPr>
        <w:t>t</w:t>
      </w:r>
      <w:r w:rsidRPr="00682FB1">
        <w:rPr>
          <w:color w:val="000000" w:themeColor="text1"/>
          <w:spacing w:val="-2"/>
          <w:sz w:val="24"/>
          <w:szCs w:val="24"/>
        </w:rPr>
        <w:t>o</w:t>
      </w:r>
      <w:r w:rsidRPr="00682FB1">
        <w:rPr>
          <w:color w:val="000000" w:themeColor="text1"/>
          <w:sz w:val="24"/>
          <w:szCs w:val="24"/>
        </w:rPr>
        <w:t>r</w:t>
      </w:r>
      <w:r w:rsidRPr="00682FB1">
        <w:rPr>
          <w:color w:val="000000" w:themeColor="text1"/>
          <w:spacing w:val="-7"/>
          <w:sz w:val="24"/>
          <w:szCs w:val="24"/>
        </w:rPr>
        <w:t xml:space="preserve"> </w:t>
      </w:r>
      <w:r w:rsidRPr="00682FB1">
        <w:rPr>
          <w:color w:val="000000" w:themeColor="text1"/>
          <w:spacing w:val="-2"/>
          <w:sz w:val="24"/>
          <w:szCs w:val="24"/>
        </w:rPr>
        <w:t>i</w:t>
      </w:r>
      <w:r w:rsidRPr="00682FB1">
        <w:rPr>
          <w:color w:val="000000" w:themeColor="text1"/>
          <w:sz w:val="24"/>
          <w:szCs w:val="24"/>
        </w:rPr>
        <w:t>s</w:t>
      </w:r>
      <w:r w:rsidRPr="00682FB1">
        <w:rPr>
          <w:color w:val="000000" w:themeColor="text1"/>
          <w:spacing w:val="-4"/>
          <w:sz w:val="24"/>
          <w:szCs w:val="24"/>
        </w:rPr>
        <w:t xml:space="preserve"> </w:t>
      </w:r>
      <w:r w:rsidRPr="00682FB1">
        <w:rPr>
          <w:color w:val="000000" w:themeColor="text1"/>
          <w:spacing w:val="-1"/>
          <w:sz w:val="24"/>
          <w:szCs w:val="24"/>
        </w:rPr>
        <w:t>d</w:t>
      </w:r>
      <w:r w:rsidRPr="00682FB1">
        <w:rPr>
          <w:color w:val="000000" w:themeColor="text1"/>
          <w:spacing w:val="-2"/>
          <w:sz w:val="24"/>
          <w:szCs w:val="24"/>
        </w:rPr>
        <w:t>e</w:t>
      </w:r>
      <w:r w:rsidRPr="00682FB1">
        <w:rPr>
          <w:color w:val="000000" w:themeColor="text1"/>
          <w:spacing w:val="-3"/>
          <w:sz w:val="24"/>
          <w:szCs w:val="24"/>
        </w:rPr>
        <w:t>sc</w:t>
      </w:r>
      <w:r w:rsidRPr="00682FB1">
        <w:rPr>
          <w:color w:val="000000" w:themeColor="text1"/>
          <w:spacing w:val="-2"/>
          <w:sz w:val="24"/>
          <w:szCs w:val="24"/>
        </w:rPr>
        <w:t>ri</w:t>
      </w:r>
      <w:r w:rsidRPr="00682FB1">
        <w:rPr>
          <w:color w:val="000000" w:themeColor="text1"/>
          <w:spacing w:val="-1"/>
          <w:sz w:val="24"/>
          <w:szCs w:val="24"/>
        </w:rPr>
        <w:t>b</w:t>
      </w:r>
      <w:r w:rsidRPr="00682FB1">
        <w:rPr>
          <w:color w:val="000000" w:themeColor="text1"/>
          <w:spacing w:val="-2"/>
          <w:sz w:val="24"/>
          <w:szCs w:val="24"/>
        </w:rPr>
        <w:t>e</w:t>
      </w:r>
      <w:r w:rsidRPr="00682FB1">
        <w:rPr>
          <w:color w:val="000000" w:themeColor="text1"/>
          <w:sz w:val="24"/>
          <w:szCs w:val="24"/>
        </w:rPr>
        <w:t>d</w:t>
      </w:r>
      <w:r w:rsidRPr="00682FB1">
        <w:rPr>
          <w:color w:val="000000" w:themeColor="text1"/>
          <w:spacing w:val="-7"/>
          <w:sz w:val="24"/>
          <w:szCs w:val="24"/>
        </w:rPr>
        <w:t xml:space="preserve"> </w:t>
      </w:r>
      <w:r w:rsidRPr="00682FB1">
        <w:rPr>
          <w:color w:val="000000" w:themeColor="text1"/>
          <w:spacing w:val="-1"/>
          <w:sz w:val="24"/>
          <w:szCs w:val="24"/>
        </w:rPr>
        <w:t>b</w:t>
      </w:r>
      <w:r w:rsidRPr="00682FB1">
        <w:rPr>
          <w:color w:val="000000" w:themeColor="text1"/>
          <w:sz w:val="24"/>
          <w:szCs w:val="24"/>
        </w:rPr>
        <w:t>y</w:t>
      </w:r>
      <w:r w:rsidRPr="00682FB1">
        <w:rPr>
          <w:color w:val="000000" w:themeColor="text1"/>
          <w:spacing w:val="-5"/>
          <w:sz w:val="24"/>
          <w:szCs w:val="24"/>
        </w:rPr>
        <w:t xml:space="preserve"> </w:t>
      </w:r>
      <w:r w:rsidRPr="00682FB1">
        <w:rPr>
          <w:color w:val="000000" w:themeColor="text1"/>
          <w:spacing w:val="-4"/>
          <w:sz w:val="24"/>
          <w:szCs w:val="24"/>
        </w:rPr>
        <w:t>o</w:t>
      </w:r>
      <w:r w:rsidRPr="00682FB1">
        <w:rPr>
          <w:color w:val="000000" w:themeColor="text1"/>
          <w:spacing w:val="-1"/>
          <w:sz w:val="24"/>
          <w:szCs w:val="24"/>
        </w:rPr>
        <w:t>n</w:t>
      </w:r>
      <w:r w:rsidRPr="00682FB1">
        <w:rPr>
          <w:color w:val="000000" w:themeColor="text1"/>
          <w:sz w:val="24"/>
          <w:szCs w:val="24"/>
        </w:rPr>
        <w:t>e</w:t>
      </w:r>
      <w:r w:rsidRPr="00682FB1">
        <w:rPr>
          <w:color w:val="000000" w:themeColor="text1"/>
          <w:spacing w:val="-4"/>
          <w:sz w:val="24"/>
          <w:szCs w:val="24"/>
        </w:rPr>
        <w:t xml:space="preserve"> </w:t>
      </w:r>
      <w:r w:rsidRPr="00682FB1">
        <w:rPr>
          <w:color w:val="000000" w:themeColor="text1"/>
          <w:spacing w:val="-2"/>
          <w:sz w:val="24"/>
          <w:szCs w:val="24"/>
        </w:rPr>
        <w:t>o</w:t>
      </w:r>
      <w:r w:rsidRPr="00682FB1">
        <w:rPr>
          <w:color w:val="000000" w:themeColor="text1"/>
          <w:sz w:val="24"/>
          <w:szCs w:val="24"/>
        </w:rPr>
        <w:t>r</w:t>
      </w:r>
      <w:r w:rsidRPr="00682FB1">
        <w:rPr>
          <w:color w:val="000000" w:themeColor="text1"/>
          <w:spacing w:val="-5"/>
          <w:sz w:val="24"/>
          <w:szCs w:val="24"/>
        </w:rPr>
        <w:t xml:space="preserve"> </w:t>
      </w:r>
      <w:r w:rsidRPr="00682FB1">
        <w:rPr>
          <w:color w:val="000000" w:themeColor="text1"/>
          <w:spacing w:val="-2"/>
          <w:sz w:val="24"/>
          <w:szCs w:val="24"/>
        </w:rPr>
        <w:t>mor</w:t>
      </w:r>
      <w:r w:rsidRPr="00682FB1">
        <w:rPr>
          <w:color w:val="000000" w:themeColor="text1"/>
          <w:sz w:val="24"/>
          <w:szCs w:val="24"/>
        </w:rPr>
        <w:t>e</w:t>
      </w:r>
      <w:r w:rsidRPr="00682FB1">
        <w:rPr>
          <w:color w:val="000000" w:themeColor="text1"/>
          <w:spacing w:val="-7"/>
          <w:sz w:val="24"/>
          <w:szCs w:val="24"/>
        </w:rPr>
        <w:t xml:space="preserve"> </w:t>
      </w:r>
      <w:r w:rsidRPr="00682FB1">
        <w:rPr>
          <w:color w:val="000000" w:themeColor="text1"/>
          <w:spacing w:val="-2"/>
          <w:sz w:val="24"/>
          <w:szCs w:val="24"/>
        </w:rPr>
        <w:t>elem</w:t>
      </w:r>
      <w:r w:rsidRPr="00682FB1">
        <w:rPr>
          <w:color w:val="000000" w:themeColor="text1"/>
          <w:spacing w:val="-4"/>
          <w:sz w:val="24"/>
          <w:szCs w:val="24"/>
        </w:rPr>
        <w:t>e</w:t>
      </w:r>
      <w:r w:rsidRPr="00682FB1">
        <w:rPr>
          <w:color w:val="000000" w:themeColor="text1"/>
          <w:spacing w:val="-1"/>
          <w:sz w:val="24"/>
          <w:szCs w:val="24"/>
        </w:rPr>
        <w:t>nt</w:t>
      </w:r>
      <w:r w:rsidRPr="00682FB1">
        <w:rPr>
          <w:color w:val="000000" w:themeColor="text1"/>
          <w:spacing w:val="-3"/>
          <w:sz w:val="24"/>
          <w:szCs w:val="24"/>
        </w:rPr>
        <w:t>s</w:t>
      </w:r>
      <w:r w:rsidRPr="00682FB1">
        <w:rPr>
          <w:color w:val="000000" w:themeColor="text1"/>
          <w:sz w:val="24"/>
          <w:szCs w:val="24"/>
        </w:rPr>
        <w:t xml:space="preserve">. Taken together, elements describe performance on a given indicator, and </w:t>
      </w:r>
      <w:r>
        <w:rPr>
          <w:color w:val="000000" w:themeColor="text1"/>
          <w:sz w:val="24"/>
          <w:szCs w:val="24"/>
        </w:rPr>
        <w:t>the</w:t>
      </w:r>
      <w:r w:rsidRPr="00682FB1">
        <w:rPr>
          <w:color w:val="000000" w:themeColor="text1"/>
          <w:sz w:val="24"/>
          <w:szCs w:val="24"/>
        </w:rPr>
        <w:t xml:space="preserve"> indicators</w:t>
      </w:r>
      <w:r>
        <w:rPr>
          <w:color w:val="000000" w:themeColor="text1"/>
          <w:sz w:val="24"/>
          <w:szCs w:val="24"/>
        </w:rPr>
        <w:t xml:space="preserve"> combine to describe a practice.</w:t>
      </w:r>
      <w:bookmarkEnd w:id="14"/>
      <w:r w:rsidR="0078233D">
        <w:rPr>
          <w:color w:val="000000" w:themeColor="text1"/>
          <w:sz w:val="24"/>
          <w:szCs w:val="24"/>
        </w:rPr>
        <w:t xml:space="preserve"> Table 2 displays the Essential Practices with the indicators and elements.</w:t>
      </w:r>
    </w:p>
    <w:p w14:paraId="43D6625B" w14:textId="0A84CB7F" w:rsidR="0078233D" w:rsidRPr="0078233D" w:rsidRDefault="0078233D" w:rsidP="0078233D">
      <w:pPr>
        <w:rPr>
          <w:rFonts w:asciiTheme="majorHAnsi" w:hAnsiTheme="majorHAnsi"/>
        </w:rPr>
      </w:pPr>
      <w:r w:rsidRPr="0078233D">
        <w:rPr>
          <w:rFonts w:asciiTheme="majorHAnsi" w:hAnsiTheme="majorHAnsi"/>
        </w:rPr>
        <w:t>Table 2:</w:t>
      </w:r>
    </w:p>
    <w:p w14:paraId="65124F9B" w14:textId="6E69F55E" w:rsidR="0078233D" w:rsidRDefault="0078233D" w:rsidP="0078233D">
      <w:pPr>
        <w:rPr>
          <w:rFonts w:asciiTheme="majorHAnsi" w:hAnsiTheme="majorHAnsi"/>
          <w:i/>
        </w:rPr>
      </w:pPr>
      <w:r w:rsidRPr="0078233D">
        <w:rPr>
          <w:rFonts w:asciiTheme="majorHAnsi" w:hAnsiTheme="majorHAnsi"/>
          <w:i/>
        </w:rPr>
        <w:t>Essential Practices, Indicators and Elements of the SPED Administrator Framework</w:t>
      </w:r>
    </w:p>
    <w:p w14:paraId="058D2394" w14:textId="77777777" w:rsidR="00F62B0B" w:rsidRDefault="00F62B0B" w:rsidP="0078233D">
      <w:pPr>
        <w:rPr>
          <w:rFonts w:asciiTheme="majorHAnsi" w:hAnsiTheme="majorHAnsi"/>
          <w:i/>
        </w:rPr>
      </w:pPr>
    </w:p>
    <w:tbl>
      <w:tblPr>
        <w:tblStyle w:val="TableGrid"/>
        <w:tblW w:w="0" w:type="auto"/>
        <w:tblLook w:val="04A0" w:firstRow="1" w:lastRow="0" w:firstColumn="1" w:lastColumn="0" w:noHBand="0" w:noVBand="1"/>
      </w:tblPr>
      <w:tblGrid>
        <w:gridCol w:w="2088"/>
        <w:gridCol w:w="4296"/>
        <w:gridCol w:w="3192"/>
      </w:tblGrid>
      <w:tr w:rsidR="00F62B0B" w:rsidRPr="00F62B0B" w14:paraId="77BF0EA0" w14:textId="77777777" w:rsidTr="00451BC3">
        <w:tc>
          <w:tcPr>
            <w:tcW w:w="2088" w:type="dxa"/>
            <w:shd w:val="clear" w:color="auto" w:fill="E0E0E0"/>
          </w:tcPr>
          <w:p w14:paraId="244216D7" w14:textId="2F6DECA4" w:rsidR="00F62B0B" w:rsidRPr="00F62B0B" w:rsidRDefault="00451BC3" w:rsidP="00F62B0B">
            <w:pPr>
              <w:jc w:val="center"/>
              <w:rPr>
                <w:rFonts w:asciiTheme="majorHAnsi" w:hAnsiTheme="majorHAnsi"/>
                <w:b/>
              </w:rPr>
            </w:pPr>
            <w:r>
              <w:rPr>
                <w:rFonts w:asciiTheme="majorHAnsi" w:hAnsiTheme="majorHAnsi"/>
                <w:b/>
              </w:rPr>
              <w:t xml:space="preserve">Essential </w:t>
            </w:r>
            <w:r w:rsidR="00F62B0B" w:rsidRPr="00F62B0B">
              <w:rPr>
                <w:rFonts w:asciiTheme="majorHAnsi" w:hAnsiTheme="majorHAnsi"/>
                <w:b/>
              </w:rPr>
              <w:t>Practices</w:t>
            </w:r>
          </w:p>
        </w:tc>
        <w:tc>
          <w:tcPr>
            <w:tcW w:w="4296" w:type="dxa"/>
            <w:shd w:val="clear" w:color="auto" w:fill="E0E0E0"/>
          </w:tcPr>
          <w:p w14:paraId="1672E90F" w14:textId="14EFEE00" w:rsidR="00F62B0B" w:rsidRPr="00F62B0B" w:rsidRDefault="00F62B0B" w:rsidP="00F62B0B">
            <w:pPr>
              <w:jc w:val="center"/>
              <w:rPr>
                <w:rFonts w:asciiTheme="majorHAnsi" w:hAnsiTheme="majorHAnsi"/>
                <w:b/>
              </w:rPr>
            </w:pPr>
            <w:r w:rsidRPr="00F62B0B">
              <w:rPr>
                <w:rFonts w:asciiTheme="majorHAnsi" w:hAnsiTheme="majorHAnsi"/>
                <w:b/>
              </w:rPr>
              <w:t>Indicators</w:t>
            </w:r>
          </w:p>
        </w:tc>
        <w:tc>
          <w:tcPr>
            <w:tcW w:w="3192" w:type="dxa"/>
            <w:shd w:val="clear" w:color="auto" w:fill="E0E0E0"/>
          </w:tcPr>
          <w:p w14:paraId="5163ABB5" w14:textId="538A33BD" w:rsidR="00F62B0B" w:rsidRPr="00F62B0B" w:rsidRDefault="00F62B0B" w:rsidP="00F62B0B">
            <w:pPr>
              <w:jc w:val="center"/>
              <w:rPr>
                <w:rFonts w:asciiTheme="majorHAnsi" w:hAnsiTheme="majorHAnsi"/>
                <w:b/>
              </w:rPr>
            </w:pPr>
            <w:r w:rsidRPr="00F62B0B">
              <w:rPr>
                <w:rFonts w:asciiTheme="majorHAnsi" w:hAnsiTheme="majorHAnsi"/>
                <w:b/>
              </w:rPr>
              <w:t>Elements</w:t>
            </w:r>
          </w:p>
        </w:tc>
      </w:tr>
      <w:tr w:rsidR="00F62B0B" w14:paraId="61F5F08D" w14:textId="77777777" w:rsidTr="00451BC3">
        <w:tc>
          <w:tcPr>
            <w:tcW w:w="2088" w:type="dxa"/>
          </w:tcPr>
          <w:p w14:paraId="77A10216" w14:textId="77EFCD45" w:rsidR="00F62B0B" w:rsidRPr="00F62B0B" w:rsidRDefault="00F62B0B" w:rsidP="00F62B0B">
            <w:pPr>
              <w:pStyle w:val="ListParagraph"/>
              <w:numPr>
                <w:ilvl w:val="0"/>
                <w:numId w:val="39"/>
              </w:numPr>
              <w:rPr>
                <w:rFonts w:asciiTheme="majorHAnsi" w:hAnsiTheme="majorHAnsi"/>
                <w:b/>
              </w:rPr>
            </w:pPr>
            <w:r w:rsidRPr="00F62B0B">
              <w:rPr>
                <w:rFonts w:asciiTheme="majorHAnsi" w:hAnsiTheme="majorHAnsi"/>
                <w:b/>
              </w:rPr>
              <w:t>Build Shared Purpose</w:t>
            </w:r>
          </w:p>
        </w:tc>
        <w:tc>
          <w:tcPr>
            <w:tcW w:w="4296" w:type="dxa"/>
          </w:tcPr>
          <w:p w14:paraId="76DA10D5" w14:textId="62D522AC" w:rsidR="00F62B0B" w:rsidRPr="00451BC3" w:rsidRDefault="00F62B0B" w:rsidP="0078233D">
            <w:pPr>
              <w:rPr>
                <w:rFonts w:asciiTheme="majorHAnsi" w:hAnsiTheme="majorHAnsi"/>
              </w:rPr>
            </w:pPr>
            <w:r w:rsidRPr="00451BC3">
              <w:rPr>
                <w:rFonts w:ascii="Calibri" w:hAnsi="Calibri" w:cstheme="majorHAnsi"/>
              </w:rPr>
              <w:t>1.1: Supports the vision and mission of the VIDE</w:t>
            </w:r>
            <w:r w:rsidR="00451BC3">
              <w:rPr>
                <w:rFonts w:ascii="Calibri" w:hAnsi="Calibri" w:cstheme="majorHAnsi"/>
              </w:rPr>
              <w:t>.</w:t>
            </w:r>
          </w:p>
        </w:tc>
        <w:tc>
          <w:tcPr>
            <w:tcW w:w="3192" w:type="dxa"/>
          </w:tcPr>
          <w:p w14:paraId="26C4AB8C" w14:textId="65E15754" w:rsidR="00F62B0B" w:rsidRPr="00451BC3" w:rsidRDefault="00F62B0B" w:rsidP="0078233D">
            <w:pPr>
              <w:rPr>
                <w:rFonts w:asciiTheme="majorHAnsi" w:hAnsiTheme="majorHAnsi"/>
              </w:rPr>
            </w:pPr>
            <w:r w:rsidRPr="00451BC3">
              <w:rPr>
                <w:rFonts w:ascii="Calibri" w:eastAsia="Calibri" w:hAnsi="Calibri" w:cs="Calibri"/>
                <w:bCs/>
              </w:rPr>
              <w:t>A. Supporting Vision and Mission</w:t>
            </w:r>
          </w:p>
        </w:tc>
      </w:tr>
      <w:tr w:rsidR="00F62B0B" w14:paraId="10A9F357" w14:textId="77777777" w:rsidTr="00451BC3">
        <w:tc>
          <w:tcPr>
            <w:tcW w:w="2088" w:type="dxa"/>
          </w:tcPr>
          <w:p w14:paraId="331A3122" w14:textId="13AC46EA" w:rsidR="00F62B0B" w:rsidRPr="00F62B0B" w:rsidRDefault="00F62B0B" w:rsidP="00F62B0B">
            <w:pPr>
              <w:pStyle w:val="ListParagraph"/>
              <w:numPr>
                <w:ilvl w:val="0"/>
                <w:numId w:val="39"/>
              </w:numPr>
              <w:rPr>
                <w:rFonts w:asciiTheme="majorHAnsi" w:hAnsiTheme="majorHAnsi"/>
              </w:rPr>
            </w:pPr>
            <w:r w:rsidRPr="00F62B0B">
              <w:rPr>
                <w:rFonts w:asciiTheme="majorHAnsi" w:hAnsiTheme="majorHAnsi"/>
                <w:b/>
              </w:rPr>
              <w:t>Manage Organizational Systems</w:t>
            </w:r>
          </w:p>
        </w:tc>
        <w:tc>
          <w:tcPr>
            <w:tcW w:w="4296" w:type="dxa"/>
          </w:tcPr>
          <w:p w14:paraId="0EDBAC03" w14:textId="7B014EE2" w:rsidR="00F62B0B" w:rsidRPr="00451BC3" w:rsidRDefault="00F62B0B" w:rsidP="00F62B0B">
            <w:pPr>
              <w:ind w:right="673"/>
              <w:rPr>
                <w:rFonts w:ascii="Calibri" w:eastAsia="Calibri" w:hAnsi="Calibri" w:cs="Calibri"/>
              </w:rPr>
            </w:pPr>
            <w:r w:rsidRPr="00451BC3">
              <w:rPr>
                <w:rFonts w:ascii="Calibri" w:hAnsi="Calibri" w:cstheme="majorHAnsi"/>
              </w:rPr>
              <w:t>2.1: S</w:t>
            </w:r>
            <w:r w:rsidRPr="00451BC3">
              <w:rPr>
                <w:rFonts w:ascii="Calibri" w:eastAsia="Calibri" w:hAnsi="Calibri" w:cs="Calibri"/>
                <w:spacing w:val="1"/>
              </w:rPr>
              <w:t>up</w:t>
            </w:r>
            <w:r w:rsidRPr="00451BC3">
              <w:rPr>
                <w:rFonts w:ascii="Calibri" w:eastAsia="Calibri" w:hAnsi="Calibri" w:cs="Calibri"/>
                <w:spacing w:val="-1"/>
              </w:rPr>
              <w:t>p</w:t>
            </w:r>
            <w:r w:rsidRPr="00451BC3">
              <w:rPr>
                <w:rFonts w:ascii="Calibri" w:eastAsia="Calibri" w:hAnsi="Calibri" w:cs="Calibri"/>
              </w:rPr>
              <w:t>orts</w:t>
            </w:r>
            <w:r w:rsidRPr="00451BC3">
              <w:rPr>
                <w:rFonts w:ascii="Calibri" w:eastAsia="Calibri" w:hAnsi="Calibri" w:cs="Calibri"/>
                <w:spacing w:val="-2"/>
              </w:rPr>
              <w:t xml:space="preserve"> </w:t>
            </w:r>
            <w:r w:rsidRPr="00451BC3">
              <w:rPr>
                <w:rFonts w:ascii="Calibri" w:eastAsia="Calibri" w:hAnsi="Calibri" w:cs="Calibri"/>
              </w:rPr>
              <w:t>a</w:t>
            </w:r>
            <w:r w:rsidRPr="00451BC3">
              <w:rPr>
                <w:rFonts w:ascii="Calibri" w:eastAsia="Calibri" w:hAnsi="Calibri" w:cs="Calibri"/>
                <w:spacing w:val="-1"/>
              </w:rPr>
              <w:t>n</w:t>
            </w:r>
            <w:r w:rsidRPr="00451BC3">
              <w:rPr>
                <w:rFonts w:ascii="Calibri" w:eastAsia="Calibri" w:hAnsi="Calibri" w:cs="Calibri"/>
              </w:rPr>
              <w:t>d</w:t>
            </w:r>
            <w:r w:rsidRPr="00451BC3">
              <w:rPr>
                <w:rFonts w:ascii="Calibri" w:eastAsia="Calibri" w:hAnsi="Calibri" w:cs="Calibri"/>
                <w:spacing w:val="2"/>
              </w:rPr>
              <w:t xml:space="preserve"> </w:t>
            </w:r>
            <w:r w:rsidRPr="00451BC3">
              <w:rPr>
                <w:rFonts w:ascii="Calibri" w:eastAsia="Calibri" w:hAnsi="Calibri" w:cs="Calibri"/>
              </w:rPr>
              <w:t>ali</w:t>
            </w:r>
            <w:r w:rsidRPr="00451BC3">
              <w:rPr>
                <w:rFonts w:ascii="Calibri" w:eastAsia="Calibri" w:hAnsi="Calibri" w:cs="Calibri"/>
                <w:spacing w:val="-2"/>
              </w:rPr>
              <w:t>g</w:t>
            </w:r>
            <w:r w:rsidRPr="00451BC3">
              <w:rPr>
                <w:rFonts w:ascii="Calibri" w:eastAsia="Calibri" w:hAnsi="Calibri" w:cs="Calibri"/>
              </w:rPr>
              <w:t>ns</w:t>
            </w:r>
            <w:r w:rsidRPr="00451BC3">
              <w:rPr>
                <w:rFonts w:ascii="Calibri" w:eastAsia="Calibri" w:hAnsi="Calibri" w:cs="Calibri"/>
                <w:spacing w:val="2"/>
              </w:rPr>
              <w:t xml:space="preserve"> </w:t>
            </w:r>
            <w:r w:rsidRPr="00451BC3">
              <w:rPr>
                <w:rFonts w:ascii="Calibri" w:eastAsia="Calibri" w:hAnsi="Calibri" w:cs="Calibri"/>
              </w:rPr>
              <w:t>org</w:t>
            </w:r>
            <w:r w:rsidRPr="00451BC3">
              <w:rPr>
                <w:rFonts w:ascii="Calibri" w:eastAsia="Calibri" w:hAnsi="Calibri" w:cs="Calibri"/>
                <w:spacing w:val="-2"/>
              </w:rPr>
              <w:t>a</w:t>
            </w:r>
            <w:r w:rsidRPr="00451BC3">
              <w:rPr>
                <w:rFonts w:ascii="Calibri" w:eastAsia="Calibri" w:hAnsi="Calibri" w:cs="Calibri"/>
                <w:spacing w:val="1"/>
              </w:rPr>
              <w:t>n</w:t>
            </w:r>
            <w:r w:rsidRPr="00451BC3">
              <w:rPr>
                <w:rFonts w:ascii="Calibri" w:eastAsia="Calibri" w:hAnsi="Calibri" w:cs="Calibri"/>
              </w:rPr>
              <w:t>i</w:t>
            </w:r>
            <w:r w:rsidRPr="00451BC3">
              <w:rPr>
                <w:rFonts w:ascii="Calibri" w:eastAsia="Calibri" w:hAnsi="Calibri" w:cs="Calibri"/>
                <w:spacing w:val="1"/>
              </w:rPr>
              <w:t>z</w:t>
            </w:r>
            <w:r w:rsidRPr="00451BC3">
              <w:rPr>
                <w:rFonts w:ascii="Calibri" w:eastAsia="Calibri" w:hAnsi="Calibri" w:cs="Calibri"/>
                <w:spacing w:val="-2"/>
              </w:rPr>
              <w:t>a</w:t>
            </w:r>
            <w:r w:rsidRPr="00451BC3">
              <w:rPr>
                <w:rFonts w:ascii="Calibri" w:eastAsia="Calibri" w:hAnsi="Calibri" w:cs="Calibri"/>
                <w:spacing w:val="1"/>
              </w:rPr>
              <w:t>t</w:t>
            </w:r>
            <w:r w:rsidRPr="00451BC3">
              <w:rPr>
                <w:rFonts w:ascii="Calibri" w:eastAsia="Calibri" w:hAnsi="Calibri" w:cs="Calibri"/>
              </w:rPr>
              <w:t>i</w:t>
            </w:r>
            <w:r w:rsidRPr="00451BC3">
              <w:rPr>
                <w:rFonts w:ascii="Calibri" w:eastAsia="Calibri" w:hAnsi="Calibri" w:cs="Calibri"/>
                <w:spacing w:val="-2"/>
              </w:rPr>
              <w:t>o</w:t>
            </w:r>
            <w:r w:rsidRPr="00451BC3">
              <w:rPr>
                <w:rFonts w:ascii="Calibri" w:eastAsia="Calibri" w:hAnsi="Calibri" w:cs="Calibri"/>
                <w:spacing w:val="1"/>
              </w:rPr>
              <w:t>n</w:t>
            </w:r>
            <w:r w:rsidRPr="00451BC3">
              <w:rPr>
                <w:rFonts w:ascii="Calibri" w:eastAsia="Calibri" w:hAnsi="Calibri" w:cs="Calibri"/>
              </w:rPr>
              <w:t>al</w:t>
            </w:r>
            <w:r w:rsidRPr="00451BC3">
              <w:rPr>
                <w:rFonts w:ascii="Calibri" w:eastAsia="Calibri" w:hAnsi="Calibri" w:cs="Calibri"/>
                <w:spacing w:val="-3"/>
              </w:rPr>
              <w:t xml:space="preserve"> </w:t>
            </w:r>
            <w:r w:rsidRPr="00451BC3">
              <w:rPr>
                <w:rFonts w:ascii="Calibri" w:eastAsia="Calibri" w:hAnsi="Calibri" w:cs="Calibri"/>
                <w:spacing w:val="-2"/>
              </w:rPr>
              <w:t>r</w:t>
            </w:r>
            <w:r w:rsidRPr="00451BC3">
              <w:rPr>
                <w:rFonts w:ascii="Calibri" w:eastAsia="Calibri" w:hAnsi="Calibri" w:cs="Calibri"/>
              </w:rPr>
              <w:t>es</w:t>
            </w:r>
            <w:r w:rsidRPr="00451BC3">
              <w:rPr>
                <w:rFonts w:ascii="Calibri" w:eastAsia="Calibri" w:hAnsi="Calibri" w:cs="Calibri"/>
                <w:spacing w:val="1"/>
              </w:rPr>
              <w:t>ou</w:t>
            </w:r>
            <w:r w:rsidRPr="00451BC3">
              <w:rPr>
                <w:rFonts w:ascii="Calibri" w:eastAsia="Calibri" w:hAnsi="Calibri" w:cs="Calibri"/>
              </w:rPr>
              <w:t>r</w:t>
            </w:r>
            <w:r w:rsidRPr="00451BC3">
              <w:rPr>
                <w:rFonts w:ascii="Calibri" w:eastAsia="Calibri" w:hAnsi="Calibri" w:cs="Calibri"/>
                <w:spacing w:val="-3"/>
              </w:rPr>
              <w:t>c</w:t>
            </w:r>
            <w:r w:rsidRPr="00451BC3">
              <w:rPr>
                <w:rFonts w:ascii="Calibri" w:eastAsia="Calibri" w:hAnsi="Calibri" w:cs="Calibri"/>
              </w:rPr>
              <w:t>es, service</w:t>
            </w:r>
            <w:r w:rsidRPr="00451BC3">
              <w:rPr>
                <w:rFonts w:ascii="Calibri" w:eastAsia="Calibri" w:hAnsi="Calibri" w:cs="Calibri"/>
                <w:spacing w:val="1"/>
              </w:rPr>
              <w:t>s</w:t>
            </w:r>
            <w:r w:rsidRPr="00451BC3">
              <w:rPr>
                <w:rFonts w:ascii="Calibri" w:eastAsia="Calibri" w:hAnsi="Calibri" w:cs="Calibri"/>
              </w:rPr>
              <w:t>,</w:t>
            </w:r>
            <w:r w:rsidRPr="00451BC3">
              <w:rPr>
                <w:rFonts w:ascii="Calibri" w:eastAsia="Calibri" w:hAnsi="Calibri" w:cs="Calibri"/>
                <w:spacing w:val="-7"/>
              </w:rPr>
              <w:t xml:space="preserve"> </w:t>
            </w:r>
            <w:r w:rsidRPr="00451BC3">
              <w:rPr>
                <w:rFonts w:ascii="Calibri" w:eastAsia="Calibri" w:hAnsi="Calibri" w:cs="Calibri"/>
                <w:spacing w:val="1"/>
              </w:rPr>
              <w:t>p</w:t>
            </w:r>
            <w:r w:rsidRPr="00451BC3">
              <w:rPr>
                <w:rFonts w:ascii="Calibri" w:eastAsia="Calibri" w:hAnsi="Calibri" w:cs="Calibri"/>
              </w:rPr>
              <w:t>r</w:t>
            </w:r>
            <w:r w:rsidRPr="00451BC3">
              <w:rPr>
                <w:rFonts w:ascii="Calibri" w:eastAsia="Calibri" w:hAnsi="Calibri" w:cs="Calibri"/>
                <w:spacing w:val="1"/>
              </w:rPr>
              <w:t>o</w:t>
            </w:r>
            <w:r w:rsidRPr="00451BC3">
              <w:rPr>
                <w:rFonts w:ascii="Calibri" w:eastAsia="Calibri" w:hAnsi="Calibri" w:cs="Calibri"/>
                <w:spacing w:val="-1"/>
              </w:rPr>
              <w:t>c</w:t>
            </w:r>
            <w:r w:rsidRPr="00451BC3">
              <w:rPr>
                <w:rFonts w:ascii="Calibri" w:eastAsia="Calibri" w:hAnsi="Calibri" w:cs="Calibri"/>
              </w:rPr>
              <w:t>esses,</w:t>
            </w:r>
            <w:r w:rsidRPr="00451BC3">
              <w:rPr>
                <w:rFonts w:ascii="Calibri" w:eastAsia="Calibri" w:hAnsi="Calibri" w:cs="Calibri"/>
                <w:spacing w:val="-10"/>
              </w:rPr>
              <w:t xml:space="preserve"> </w:t>
            </w:r>
            <w:r w:rsidRPr="00451BC3">
              <w:rPr>
                <w:rFonts w:ascii="Calibri" w:eastAsia="Calibri" w:hAnsi="Calibri" w:cs="Calibri"/>
              </w:rPr>
              <w:t>a</w:t>
            </w:r>
            <w:r w:rsidRPr="00451BC3">
              <w:rPr>
                <w:rFonts w:ascii="Calibri" w:eastAsia="Calibri" w:hAnsi="Calibri" w:cs="Calibri"/>
                <w:spacing w:val="-1"/>
              </w:rPr>
              <w:t>n</w:t>
            </w:r>
            <w:r w:rsidRPr="00451BC3">
              <w:rPr>
                <w:rFonts w:ascii="Calibri" w:eastAsia="Calibri" w:hAnsi="Calibri" w:cs="Calibri"/>
              </w:rPr>
              <w:t>d</w:t>
            </w:r>
            <w:r w:rsidRPr="00451BC3">
              <w:rPr>
                <w:rFonts w:ascii="Calibri" w:eastAsia="Calibri" w:hAnsi="Calibri" w:cs="Calibri"/>
                <w:spacing w:val="-1"/>
              </w:rPr>
              <w:t xml:space="preserve"> </w:t>
            </w:r>
            <w:r w:rsidRPr="00451BC3">
              <w:rPr>
                <w:rFonts w:ascii="Calibri" w:eastAsia="Calibri" w:hAnsi="Calibri" w:cs="Calibri"/>
                <w:spacing w:val="1"/>
              </w:rPr>
              <w:t>p</w:t>
            </w:r>
            <w:r w:rsidRPr="00451BC3">
              <w:rPr>
                <w:rFonts w:ascii="Calibri" w:eastAsia="Calibri" w:hAnsi="Calibri" w:cs="Calibri"/>
              </w:rPr>
              <w:t>r</w:t>
            </w:r>
            <w:r w:rsidRPr="00451BC3">
              <w:rPr>
                <w:rFonts w:ascii="Calibri" w:eastAsia="Calibri" w:hAnsi="Calibri" w:cs="Calibri"/>
                <w:spacing w:val="1"/>
              </w:rPr>
              <w:t>o</w:t>
            </w:r>
            <w:r w:rsidRPr="00451BC3">
              <w:rPr>
                <w:rFonts w:ascii="Calibri" w:eastAsia="Calibri" w:hAnsi="Calibri" w:cs="Calibri"/>
                <w:spacing w:val="-1"/>
              </w:rPr>
              <w:t>c</w:t>
            </w:r>
            <w:r w:rsidRPr="00451BC3">
              <w:rPr>
                <w:rFonts w:ascii="Calibri" w:eastAsia="Calibri" w:hAnsi="Calibri" w:cs="Calibri"/>
              </w:rPr>
              <w:t>e</w:t>
            </w:r>
            <w:r w:rsidRPr="00451BC3">
              <w:rPr>
                <w:rFonts w:ascii="Calibri" w:eastAsia="Calibri" w:hAnsi="Calibri" w:cs="Calibri"/>
                <w:spacing w:val="-1"/>
              </w:rPr>
              <w:t>d</w:t>
            </w:r>
            <w:r w:rsidRPr="00451BC3">
              <w:rPr>
                <w:rFonts w:ascii="Calibri" w:eastAsia="Calibri" w:hAnsi="Calibri" w:cs="Calibri"/>
                <w:spacing w:val="1"/>
              </w:rPr>
              <w:t>u</w:t>
            </w:r>
            <w:r w:rsidRPr="00451BC3">
              <w:rPr>
                <w:rFonts w:ascii="Calibri" w:eastAsia="Calibri" w:hAnsi="Calibri" w:cs="Calibri"/>
              </w:rPr>
              <w:t>r</w:t>
            </w:r>
            <w:r w:rsidRPr="00451BC3">
              <w:rPr>
                <w:rFonts w:ascii="Calibri" w:eastAsia="Calibri" w:hAnsi="Calibri" w:cs="Calibri"/>
                <w:spacing w:val="1"/>
              </w:rPr>
              <w:t>e</w:t>
            </w:r>
            <w:r w:rsidRPr="00451BC3">
              <w:rPr>
                <w:rFonts w:ascii="Calibri" w:eastAsia="Calibri" w:hAnsi="Calibri" w:cs="Calibri"/>
              </w:rPr>
              <w:t xml:space="preserve">s </w:t>
            </w:r>
            <w:r w:rsidRPr="00451BC3">
              <w:rPr>
                <w:rFonts w:ascii="Calibri" w:hAnsi="Calibri"/>
              </w:rPr>
              <w:t>that safeguard the legal rights of students with disabilities</w:t>
            </w:r>
            <w:r w:rsidRPr="00451BC3">
              <w:rPr>
                <w:rFonts w:ascii="Calibri" w:eastAsia="Calibri" w:hAnsi="Calibri" w:cs="Calibri"/>
              </w:rPr>
              <w:t>.</w:t>
            </w:r>
          </w:p>
        </w:tc>
        <w:tc>
          <w:tcPr>
            <w:tcW w:w="3192" w:type="dxa"/>
          </w:tcPr>
          <w:p w14:paraId="224571E0" w14:textId="477610B5" w:rsidR="00F62B0B" w:rsidRPr="00451BC3" w:rsidRDefault="00451BC3" w:rsidP="0078233D">
            <w:pPr>
              <w:rPr>
                <w:rFonts w:ascii="Calibri" w:eastAsia="Calibri" w:hAnsi="Calibri" w:cs="Calibri"/>
                <w:bCs/>
              </w:rPr>
            </w:pPr>
            <w:r w:rsidRPr="00451BC3">
              <w:rPr>
                <w:rFonts w:ascii="Calibri" w:eastAsia="Calibri" w:hAnsi="Calibri" w:cs="Calibri"/>
                <w:bCs/>
              </w:rPr>
              <w:t>A. Monitoring IEP d</w:t>
            </w:r>
            <w:r w:rsidR="00F62B0B" w:rsidRPr="00451BC3">
              <w:rPr>
                <w:rFonts w:ascii="Calibri" w:eastAsia="Calibri" w:hAnsi="Calibri" w:cs="Calibri"/>
                <w:bCs/>
              </w:rPr>
              <w:t>evelopment</w:t>
            </w:r>
          </w:p>
          <w:p w14:paraId="5A6CF4D1" w14:textId="77777777" w:rsidR="00F62B0B" w:rsidRPr="00451BC3" w:rsidRDefault="00F62B0B" w:rsidP="0078233D">
            <w:pPr>
              <w:rPr>
                <w:rFonts w:asciiTheme="majorHAnsi" w:hAnsiTheme="majorHAnsi"/>
              </w:rPr>
            </w:pPr>
            <w:r w:rsidRPr="00451BC3">
              <w:rPr>
                <w:rFonts w:asciiTheme="majorHAnsi" w:hAnsiTheme="majorHAnsi"/>
              </w:rPr>
              <w:t>B. Facilitating Teacher/Staff Access</w:t>
            </w:r>
          </w:p>
          <w:p w14:paraId="1C62AD95" w14:textId="16812F47" w:rsidR="00F62B0B" w:rsidRPr="00451BC3" w:rsidRDefault="00F62B0B" w:rsidP="0078233D">
            <w:pPr>
              <w:rPr>
                <w:rFonts w:asciiTheme="majorHAnsi" w:hAnsiTheme="majorHAnsi"/>
              </w:rPr>
            </w:pPr>
            <w:r w:rsidRPr="00451BC3">
              <w:rPr>
                <w:rFonts w:asciiTheme="majorHAnsi" w:hAnsiTheme="majorHAnsi"/>
              </w:rPr>
              <w:t xml:space="preserve">C. </w:t>
            </w:r>
            <w:r w:rsidRPr="00451BC3">
              <w:rPr>
                <w:rFonts w:ascii="Calibri" w:eastAsia="Calibri" w:hAnsi="Calibri" w:cs="Calibri"/>
                <w:bCs/>
              </w:rPr>
              <w:t>Know, share, and apply organizational policies</w:t>
            </w:r>
            <w:r w:rsidRPr="00451BC3">
              <w:rPr>
                <w:rFonts w:ascii="Calibri" w:hAnsi="Calibri"/>
              </w:rPr>
              <w:t xml:space="preserve">, programs, </w:t>
            </w:r>
            <w:r w:rsidRPr="00451BC3">
              <w:rPr>
                <w:rFonts w:ascii="Calibri" w:eastAsia="Calibri" w:hAnsi="Calibri" w:cs="Calibri"/>
                <w:bCs/>
              </w:rPr>
              <w:t>and procedures</w:t>
            </w:r>
          </w:p>
        </w:tc>
      </w:tr>
      <w:tr w:rsidR="00F62B0B" w14:paraId="76555C7D" w14:textId="77777777" w:rsidTr="00451BC3">
        <w:tc>
          <w:tcPr>
            <w:tcW w:w="2088" w:type="dxa"/>
            <w:vMerge w:val="restart"/>
          </w:tcPr>
          <w:p w14:paraId="62E90BA6" w14:textId="20F8CBA5" w:rsidR="00F62B0B" w:rsidRPr="00F62B0B" w:rsidRDefault="00F62B0B" w:rsidP="00F62B0B">
            <w:pPr>
              <w:pStyle w:val="ListParagraph"/>
              <w:numPr>
                <w:ilvl w:val="0"/>
                <w:numId w:val="39"/>
              </w:numPr>
              <w:rPr>
                <w:rFonts w:asciiTheme="majorHAnsi" w:hAnsiTheme="majorHAnsi"/>
              </w:rPr>
            </w:pPr>
            <w:r w:rsidRPr="00F62B0B">
              <w:rPr>
                <w:rFonts w:asciiTheme="majorHAnsi" w:hAnsiTheme="majorHAnsi"/>
                <w:b/>
              </w:rPr>
              <w:t>Focus on Learning</w:t>
            </w:r>
          </w:p>
        </w:tc>
        <w:tc>
          <w:tcPr>
            <w:tcW w:w="4296" w:type="dxa"/>
          </w:tcPr>
          <w:p w14:paraId="2170BE3E" w14:textId="3C4D49F7" w:rsidR="00F62B0B" w:rsidRPr="00451BC3" w:rsidRDefault="00F62B0B" w:rsidP="0078233D">
            <w:pPr>
              <w:rPr>
                <w:rFonts w:asciiTheme="majorHAnsi" w:hAnsiTheme="majorHAnsi"/>
              </w:rPr>
            </w:pPr>
            <w:r w:rsidRPr="00451BC3">
              <w:rPr>
                <w:rFonts w:ascii="Calibri" w:hAnsi="Calibri" w:cstheme="majorHAnsi"/>
              </w:rPr>
              <w:t>3.1: Ensures students with disabilities have access to high quality education programs, services, and resources.</w:t>
            </w:r>
          </w:p>
        </w:tc>
        <w:tc>
          <w:tcPr>
            <w:tcW w:w="3192" w:type="dxa"/>
          </w:tcPr>
          <w:p w14:paraId="7C1B6D95" w14:textId="1EA8DD2E" w:rsidR="00F62B0B" w:rsidRPr="00451BC3" w:rsidRDefault="00F62B0B" w:rsidP="0078233D">
            <w:pPr>
              <w:rPr>
                <w:rFonts w:asciiTheme="majorHAnsi" w:hAnsiTheme="majorHAnsi"/>
              </w:rPr>
            </w:pPr>
            <w:r w:rsidRPr="00451BC3">
              <w:rPr>
                <w:rFonts w:asciiTheme="majorHAnsi" w:hAnsiTheme="majorHAnsi"/>
              </w:rPr>
              <w:t>A. Supporting service delivery</w:t>
            </w:r>
          </w:p>
          <w:p w14:paraId="4F39FF28" w14:textId="77777777" w:rsidR="00F62B0B" w:rsidRPr="00451BC3" w:rsidRDefault="00F62B0B" w:rsidP="0078233D">
            <w:pPr>
              <w:rPr>
                <w:rFonts w:ascii="Calibri" w:eastAsia="Calibri" w:hAnsi="Calibri" w:cs="Calibri"/>
                <w:bCs/>
              </w:rPr>
            </w:pPr>
            <w:r w:rsidRPr="00451BC3">
              <w:rPr>
                <w:rFonts w:asciiTheme="majorHAnsi" w:hAnsiTheme="majorHAnsi"/>
              </w:rPr>
              <w:t xml:space="preserve">B. </w:t>
            </w:r>
            <w:r w:rsidRPr="00451BC3">
              <w:rPr>
                <w:rFonts w:ascii="Calibri" w:eastAsia="Calibri" w:hAnsi="Calibri" w:cs="Calibri"/>
                <w:bCs/>
              </w:rPr>
              <w:t>Monitoring programs, services and resources implementation</w:t>
            </w:r>
          </w:p>
          <w:p w14:paraId="7EFE8C60" w14:textId="77777777" w:rsidR="00F62B0B" w:rsidRPr="00451BC3" w:rsidRDefault="00F62B0B" w:rsidP="0078233D">
            <w:pPr>
              <w:rPr>
                <w:rFonts w:asciiTheme="majorHAnsi" w:hAnsiTheme="majorHAnsi"/>
              </w:rPr>
            </w:pPr>
            <w:r w:rsidRPr="00451BC3">
              <w:rPr>
                <w:rFonts w:asciiTheme="majorHAnsi" w:hAnsiTheme="majorHAnsi"/>
              </w:rPr>
              <w:t>C. Collaboration</w:t>
            </w:r>
          </w:p>
          <w:p w14:paraId="7D3F0951" w14:textId="1C0972B9" w:rsidR="00F62B0B" w:rsidRPr="00451BC3" w:rsidRDefault="00F62B0B" w:rsidP="0078233D">
            <w:pPr>
              <w:rPr>
                <w:rFonts w:asciiTheme="majorHAnsi" w:hAnsiTheme="majorHAnsi"/>
              </w:rPr>
            </w:pPr>
            <w:r w:rsidRPr="00451BC3">
              <w:rPr>
                <w:rFonts w:asciiTheme="majorHAnsi" w:hAnsiTheme="majorHAnsi"/>
              </w:rPr>
              <w:t>D. Monitoring IEP implementation</w:t>
            </w:r>
          </w:p>
        </w:tc>
      </w:tr>
      <w:tr w:rsidR="00F62B0B" w14:paraId="5DA3C31E" w14:textId="77777777" w:rsidTr="00451BC3">
        <w:tc>
          <w:tcPr>
            <w:tcW w:w="2088" w:type="dxa"/>
            <w:vMerge/>
          </w:tcPr>
          <w:p w14:paraId="4D4C7EF4" w14:textId="77777777" w:rsidR="00F62B0B" w:rsidRPr="00F62B0B" w:rsidRDefault="00F62B0B" w:rsidP="00F62B0B">
            <w:pPr>
              <w:pStyle w:val="ListParagraph"/>
              <w:numPr>
                <w:ilvl w:val="0"/>
                <w:numId w:val="39"/>
              </w:numPr>
              <w:rPr>
                <w:rFonts w:asciiTheme="majorHAnsi" w:hAnsiTheme="majorHAnsi"/>
                <w:b/>
              </w:rPr>
            </w:pPr>
          </w:p>
        </w:tc>
        <w:tc>
          <w:tcPr>
            <w:tcW w:w="4296" w:type="dxa"/>
          </w:tcPr>
          <w:p w14:paraId="0AAF35A8" w14:textId="331A01D2" w:rsidR="00F62B0B" w:rsidRPr="00451BC3" w:rsidRDefault="00F62B0B" w:rsidP="00F62B0B">
            <w:pPr>
              <w:spacing w:after="40"/>
              <w:rPr>
                <w:rFonts w:ascii="Calibri" w:hAnsi="Calibri" w:cstheme="majorHAnsi"/>
              </w:rPr>
            </w:pPr>
            <w:r w:rsidRPr="00451BC3">
              <w:rPr>
                <w:rFonts w:ascii="Calibri" w:hAnsi="Calibri" w:cstheme="majorHAnsi"/>
              </w:rPr>
              <w:t>3.2 Advocates for equitable services for students with disabilities within the school</w:t>
            </w:r>
            <w:r w:rsidR="00451BC3" w:rsidRPr="00451BC3">
              <w:rPr>
                <w:rFonts w:ascii="Calibri" w:hAnsi="Calibri" w:cstheme="majorHAnsi"/>
              </w:rPr>
              <w:t>.</w:t>
            </w:r>
          </w:p>
        </w:tc>
        <w:tc>
          <w:tcPr>
            <w:tcW w:w="3192" w:type="dxa"/>
          </w:tcPr>
          <w:p w14:paraId="7EAA12E4" w14:textId="1A7E6DD8" w:rsidR="00F62B0B" w:rsidRPr="00451BC3" w:rsidRDefault="00F62B0B" w:rsidP="0078233D">
            <w:pPr>
              <w:rPr>
                <w:rFonts w:asciiTheme="majorHAnsi" w:hAnsiTheme="majorHAnsi"/>
              </w:rPr>
            </w:pPr>
            <w:r w:rsidRPr="00451BC3">
              <w:rPr>
                <w:rFonts w:ascii="Calibri" w:eastAsia="Calibri" w:hAnsi="Calibri" w:cs="Calibri"/>
                <w:bCs/>
              </w:rPr>
              <w:t>A. Ensuring students’ rights</w:t>
            </w:r>
          </w:p>
        </w:tc>
      </w:tr>
      <w:tr w:rsidR="00F62B0B" w14:paraId="72A7A597" w14:textId="77777777" w:rsidTr="00451BC3">
        <w:tc>
          <w:tcPr>
            <w:tcW w:w="2088" w:type="dxa"/>
            <w:vMerge/>
          </w:tcPr>
          <w:p w14:paraId="37418B9F" w14:textId="77777777" w:rsidR="00F62B0B" w:rsidRPr="00F62B0B" w:rsidRDefault="00F62B0B" w:rsidP="00F62B0B">
            <w:pPr>
              <w:pStyle w:val="ListParagraph"/>
              <w:numPr>
                <w:ilvl w:val="0"/>
                <w:numId w:val="39"/>
              </w:numPr>
              <w:rPr>
                <w:rFonts w:asciiTheme="majorHAnsi" w:hAnsiTheme="majorHAnsi"/>
                <w:b/>
              </w:rPr>
            </w:pPr>
          </w:p>
        </w:tc>
        <w:tc>
          <w:tcPr>
            <w:tcW w:w="4296" w:type="dxa"/>
          </w:tcPr>
          <w:p w14:paraId="68961AEA" w14:textId="23D7C0C6" w:rsidR="00F62B0B" w:rsidRPr="00451BC3" w:rsidRDefault="00F62B0B" w:rsidP="0078233D">
            <w:pPr>
              <w:rPr>
                <w:rFonts w:ascii="Calibri" w:hAnsi="Calibri" w:cstheme="majorHAnsi"/>
              </w:rPr>
            </w:pPr>
            <w:r w:rsidRPr="00451BC3">
              <w:rPr>
                <w:rFonts w:ascii="Calibri" w:hAnsi="Calibri" w:cstheme="majorHAnsi"/>
              </w:rPr>
              <w:t>3.3</w:t>
            </w:r>
            <w:r w:rsidR="00451BC3" w:rsidRPr="00451BC3">
              <w:rPr>
                <w:rFonts w:ascii="Calibri" w:hAnsi="Calibri" w:cstheme="majorHAnsi"/>
              </w:rPr>
              <w:t>:</w:t>
            </w:r>
            <w:r w:rsidRPr="00451BC3">
              <w:rPr>
                <w:rFonts w:ascii="Calibri" w:hAnsi="Calibri" w:cstheme="majorHAnsi"/>
              </w:rPr>
              <w:t xml:space="preserve"> </w:t>
            </w:r>
            <w:r w:rsidRPr="00451BC3">
              <w:rPr>
                <w:rFonts w:ascii="Calibri" w:hAnsi="Calibri"/>
              </w:rPr>
              <w:t>Supports teachers in preparing students with disabilities for school-based and/or post-secondary transitions.</w:t>
            </w:r>
          </w:p>
        </w:tc>
        <w:tc>
          <w:tcPr>
            <w:tcW w:w="3192" w:type="dxa"/>
          </w:tcPr>
          <w:p w14:paraId="61938023" w14:textId="5F6492F9" w:rsidR="00F62B0B" w:rsidRPr="00451BC3" w:rsidRDefault="00451BC3" w:rsidP="00451BC3">
            <w:pPr>
              <w:ind w:right="-20"/>
              <w:rPr>
                <w:rFonts w:ascii="Calibri" w:eastAsia="Calibri" w:hAnsi="Calibri" w:cs="Calibri"/>
                <w:bCs/>
              </w:rPr>
            </w:pPr>
            <w:r w:rsidRPr="00451BC3">
              <w:rPr>
                <w:rFonts w:ascii="Calibri" w:eastAsia="Calibri" w:hAnsi="Calibri" w:cs="Calibri"/>
                <w:bCs/>
              </w:rPr>
              <w:t>A. Supporting student transitions</w:t>
            </w:r>
          </w:p>
        </w:tc>
      </w:tr>
      <w:tr w:rsidR="00F62B0B" w14:paraId="5591F174" w14:textId="77777777" w:rsidTr="00451BC3">
        <w:tc>
          <w:tcPr>
            <w:tcW w:w="2088" w:type="dxa"/>
          </w:tcPr>
          <w:p w14:paraId="43CA0F30" w14:textId="065C3FD5" w:rsidR="00F62B0B" w:rsidRPr="00F62B0B" w:rsidRDefault="00F62B0B" w:rsidP="00F62B0B">
            <w:pPr>
              <w:pStyle w:val="ListParagraph"/>
              <w:numPr>
                <w:ilvl w:val="0"/>
                <w:numId w:val="39"/>
              </w:numPr>
              <w:rPr>
                <w:rFonts w:asciiTheme="majorHAnsi" w:hAnsiTheme="majorHAnsi"/>
              </w:rPr>
            </w:pPr>
            <w:r w:rsidRPr="00F62B0B">
              <w:rPr>
                <w:rFonts w:asciiTheme="majorHAnsi" w:hAnsiTheme="majorHAnsi"/>
                <w:b/>
              </w:rPr>
              <w:t>Collaborate with Families and Communities</w:t>
            </w:r>
          </w:p>
        </w:tc>
        <w:tc>
          <w:tcPr>
            <w:tcW w:w="4296" w:type="dxa"/>
          </w:tcPr>
          <w:p w14:paraId="39B56DF1" w14:textId="53454793" w:rsidR="00F62B0B" w:rsidRPr="00451BC3" w:rsidRDefault="00451BC3" w:rsidP="0078233D">
            <w:pPr>
              <w:rPr>
                <w:rFonts w:asciiTheme="majorHAnsi" w:hAnsiTheme="majorHAnsi"/>
              </w:rPr>
            </w:pPr>
            <w:r w:rsidRPr="00451BC3">
              <w:rPr>
                <w:rFonts w:ascii="Calibri" w:hAnsi="Calibri" w:cstheme="majorHAnsi"/>
              </w:rPr>
              <w:t xml:space="preserve">4.1: </w:t>
            </w:r>
            <w:r w:rsidRPr="00451BC3">
              <w:rPr>
                <w:rFonts w:ascii="Calibri" w:hAnsi="Calibri"/>
              </w:rPr>
              <w:t>Collaborates to provide services and information to all stakeholders</w:t>
            </w:r>
          </w:p>
        </w:tc>
        <w:tc>
          <w:tcPr>
            <w:tcW w:w="3192" w:type="dxa"/>
          </w:tcPr>
          <w:p w14:paraId="316E8FB8" w14:textId="77777777" w:rsidR="00F62B0B" w:rsidRPr="00451BC3" w:rsidRDefault="00451BC3" w:rsidP="0078233D">
            <w:pPr>
              <w:rPr>
                <w:rFonts w:ascii="Calibri" w:eastAsia="Calibri" w:hAnsi="Calibri" w:cs="Calibri"/>
                <w:bCs/>
              </w:rPr>
            </w:pPr>
            <w:r w:rsidRPr="00451BC3">
              <w:rPr>
                <w:rFonts w:ascii="Calibri" w:eastAsia="Calibri" w:hAnsi="Calibri" w:cs="Calibri"/>
                <w:bCs/>
              </w:rPr>
              <w:t>A. Information Dissemination</w:t>
            </w:r>
          </w:p>
          <w:p w14:paraId="798C5AF6" w14:textId="77777777" w:rsidR="00451BC3" w:rsidRPr="00451BC3" w:rsidRDefault="00451BC3" w:rsidP="0078233D">
            <w:pPr>
              <w:rPr>
                <w:rFonts w:ascii="Calibri" w:eastAsia="Calibri" w:hAnsi="Calibri" w:cs="Calibri"/>
                <w:bCs/>
              </w:rPr>
            </w:pPr>
            <w:r w:rsidRPr="00451BC3">
              <w:rPr>
                <w:rFonts w:ascii="Calibri" w:eastAsia="Calibri" w:hAnsi="Calibri" w:cs="Calibri"/>
                <w:bCs/>
              </w:rPr>
              <w:t>B. Evaluation</w:t>
            </w:r>
          </w:p>
          <w:p w14:paraId="12ECD13E" w14:textId="77777777" w:rsidR="00451BC3" w:rsidRPr="00451BC3" w:rsidRDefault="00451BC3" w:rsidP="0078233D">
            <w:pPr>
              <w:rPr>
                <w:rFonts w:ascii="Calibri" w:eastAsia="Calibri" w:hAnsi="Calibri" w:cs="Calibri"/>
                <w:bCs/>
              </w:rPr>
            </w:pPr>
            <w:r w:rsidRPr="00451BC3">
              <w:rPr>
                <w:rFonts w:ascii="Calibri" w:eastAsia="Calibri" w:hAnsi="Calibri" w:cs="Calibri"/>
                <w:bCs/>
              </w:rPr>
              <w:t>C. Placement</w:t>
            </w:r>
          </w:p>
          <w:p w14:paraId="004797A9" w14:textId="587F3F36" w:rsidR="00451BC3" w:rsidRPr="00451BC3" w:rsidRDefault="00451BC3" w:rsidP="0078233D">
            <w:pPr>
              <w:rPr>
                <w:rFonts w:asciiTheme="majorHAnsi" w:hAnsiTheme="majorHAnsi"/>
              </w:rPr>
            </w:pPr>
            <w:r w:rsidRPr="00451BC3">
              <w:rPr>
                <w:rFonts w:ascii="Calibri" w:eastAsia="Calibri" w:hAnsi="Calibri" w:cs="Calibri"/>
                <w:bCs/>
              </w:rPr>
              <w:t>D. Advocacy</w:t>
            </w:r>
          </w:p>
        </w:tc>
      </w:tr>
      <w:tr w:rsidR="00451BC3" w14:paraId="592CD683" w14:textId="77777777" w:rsidTr="00451BC3">
        <w:tc>
          <w:tcPr>
            <w:tcW w:w="2088" w:type="dxa"/>
          </w:tcPr>
          <w:p w14:paraId="5AE8DEC9" w14:textId="2223F51E" w:rsidR="00451BC3" w:rsidRPr="00F62B0B" w:rsidRDefault="00451BC3" w:rsidP="00F62B0B">
            <w:pPr>
              <w:pStyle w:val="ListParagraph"/>
              <w:numPr>
                <w:ilvl w:val="0"/>
                <w:numId w:val="39"/>
              </w:numPr>
              <w:rPr>
                <w:rFonts w:asciiTheme="majorHAnsi" w:hAnsiTheme="majorHAnsi"/>
              </w:rPr>
            </w:pPr>
            <w:r w:rsidRPr="00F62B0B">
              <w:rPr>
                <w:rFonts w:asciiTheme="majorHAnsi" w:hAnsiTheme="majorHAnsi"/>
                <w:b/>
              </w:rPr>
              <w:t>Lead with Integrity</w:t>
            </w:r>
          </w:p>
        </w:tc>
        <w:tc>
          <w:tcPr>
            <w:tcW w:w="4296" w:type="dxa"/>
          </w:tcPr>
          <w:p w14:paraId="32B79F9C" w14:textId="6EBBE05E" w:rsidR="00451BC3" w:rsidRPr="00451BC3" w:rsidRDefault="00451BC3" w:rsidP="0078233D">
            <w:pPr>
              <w:rPr>
                <w:rFonts w:asciiTheme="majorHAnsi" w:hAnsiTheme="majorHAnsi"/>
              </w:rPr>
            </w:pPr>
            <w:r w:rsidRPr="00451BC3">
              <w:rPr>
                <w:rFonts w:ascii="Calibri" w:hAnsi="Calibri"/>
              </w:rPr>
              <w:t>5.1: Demonstrates professionalism</w:t>
            </w:r>
          </w:p>
        </w:tc>
        <w:tc>
          <w:tcPr>
            <w:tcW w:w="3192" w:type="dxa"/>
          </w:tcPr>
          <w:p w14:paraId="4972EE4D" w14:textId="3A50237B" w:rsidR="00451BC3" w:rsidRPr="00451BC3" w:rsidRDefault="00451BC3" w:rsidP="0078233D">
            <w:pPr>
              <w:rPr>
                <w:rFonts w:asciiTheme="majorHAnsi" w:hAnsiTheme="majorHAnsi"/>
              </w:rPr>
            </w:pPr>
            <w:r w:rsidRPr="00451BC3">
              <w:rPr>
                <w:rFonts w:ascii="Calibri" w:hAnsi="Calibri"/>
              </w:rPr>
              <w:t>A. Commitment to improving professional performance</w:t>
            </w:r>
          </w:p>
        </w:tc>
      </w:tr>
    </w:tbl>
    <w:p w14:paraId="3FF04E86" w14:textId="498A30FE" w:rsidR="00207AB0" w:rsidRPr="00577545" w:rsidRDefault="00207AB0" w:rsidP="00207AB0">
      <w:pPr>
        <w:pStyle w:val="Heading2"/>
        <w:spacing w:before="240" w:after="240" w:line="240" w:lineRule="auto"/>
        <w:rPr>
          <w:color w:val="000000" w:themeColor="text1"/>
          <w:sz w:val="24"/>
          <w:szCs w:val="24"/>
        </w:rPr>
      </w:pPr>
      <w:bookmarkStart w:id="15" w:name="_Toc480811664"/>
      <w:r w:rsidRPr="00682FB1">
        <w:rPr>
          <w:color w:val="000000" w:themeColor="text1"/>
          <w:sz w:val="24"/>
          <w:szCs w:val="24"/>
        </w:rPr>
        <w:t>In the special education administrator evaluation process, measures</w:t>
      </w:r>
      <w:r>
        <w:rPr>
          <w:color w:val="000000" w:themeColor="text1"/>
          <w:sz w:val="24"/>
          <w:szCs w:val="24"/>
        </w:rPr>
        <w:t xml:space="preserve"> used to collect evidence of performance</w:t>
      </w:r>
      <w:r w:rsidRPr="00682FB1">
        <w:rPr>
          <w:color w:val="000000" w:themeColor="text1"/>
          <w:sz w:val="24"/>
          <w:szCs w:val="24"/>
        </w:rPr>
        <w:t xml:space="preserve"> are aligned to </w:t>
      </w:r>
      <w:r>
        <w:rPr>
          <w:color w:val="000000" w:themeColor="text1"/>
          <w:sz w:val="24"/>
          <w:szCs w:val="24"/>
        </w:rPr>
        <w:t>selected practices and indicators. Special education directors use the SPED Administrator Framework to score the administrator’s practice</w:t>
      </w:r>
      <w:r w:rsidRPr="00D52819">
        <w:rPr>
          <w:color w:val="000000" w:themeColor="text1"/>
          <w:sz w:val="24"/>
          <w:szCs w:val="24"/>
        </w:rPr>
        <w:t>. Special education administrators receive feedback on performance at the practice</w:t>
      </w:r>
      <w:r>
        <w:rPr>
          <w:color w:val="000000" w:themeColor="text1"/>
          <w:sz w:val="24"/>
          <w:szCs w:val="24"/>
        </w:rPr>
        <w:t xml:space="preserve"> and indicator</w:t>
      </w:r>
      <w:r w:rsidRPr="00D52819">
        <w:rPr>
          <w:color w:val="000000" w:themeColor="text1"/>
          <w:sz w:val="24"/>
          <w:szCs w:val="24"/>
        </w:rPr>
        <w:t xml:space="preserve"> level.</w:t>
      </w:r>
      <w:bookmarkEnd w:id="15"/>
      <w:r w:rsidRPr="00682FB1">
        <w:rPr>
          <w:color w:val="000000" w:themeColor="text1"/>
          <w:sz w:val="24"/>
          <w:szCs w:val="24"/>
        </w:rPr>
        <w:t xml:space="preserve"> </w:t>
      </w:r>
      <w:bookmarkStart w:id="16" w:name="_Toc432786409"/>
    </w:p>
    <w:p w14:paraId="01013756" w14:textId="55865072" w:rsidR="00207AB0" w:rsidRPr="00682FB1" w:rsidRDefault="00207AB0" w:rsidP="00207AB0">
      <w:pPr>
        <w:rPr>
          <w:rFonts w:asciiTheme="majorHAnsi" w:hAnsiTheme="majorHAnsi"/>
          <w:i/>
        </w:rPr>
      </w:pPr>
      <w:proofErr w:type="gramStart"/>
      <w:r w:rsidRPr="00682FB1">
        <w:rPr>
          <w:rFonts w:asciiTheme="majorHAnsi" w:hAnsiTheme="majorHAnsi"/>
          <w:i/>
        </w:rPr>
        <w:t>Levels of Performance</w:t>
      </w:r>
      <w:bookmarkEnd w:id="16"/>
      <w:r>
        <w:rPr>
          <w:rFonts w:asciiTheme="majorHAnsi" w:hAnsiTheme="majorHAnsi"/>
          <w:i/>
        </w:rPr>
        <w:t>.</w:t>
      </w:r>
      <w:proofErr w:type="gramEnd"/>
      <w:r>
        <w:rPr>
          <w:rFonts w:asciiTheme="majorHAnsi" w:hAnsiTheme="majorHAnsi"/>
          <w:i/>
        </w:rPr>
        <w:t xml:space="preserve"> </w:t>
      </w:r>
      <w:r w:rsidRPr="0087645F">
        <w:rPr>
          <w:rFonts w:asciiTheme="majorHAnsi" w:hAnsiTheme="majorHAnsi"/>
        </w:rPr>
        <w:t>T</w:t>
      </w:r>
      <w:r w:rsidRPr="0087645F">
        <w:rPr>
          <w:rFonts w:asciiTheme="majorHAnsi" w:hAnsiTheme="majorHAnsi"/>
          <w:spacing w:val="1"/>
        </w:rPr>
        <w:t>h</w:t>
      </w:r>
      <w:r w:rsidRPr="0087645F">
        <w:rPr>
          <w:rFonts w:asciiTheme="majorHAnsi" w:hAnsiTheme="majorHAnsi"/>
        </w:rPr>
        <w:t>e</w:t>
      </w:r>
      <w:r w:rsidRPr="0087645F">
        <w:rPr>
          <w:rFonts w:asciiTheme="majorHAnsi" w:hAnsiTheme="majorHAnsi"/>
          <w:spacing w:val="-2"/>
        </w:rPr>
        <w:t xml:space="preserve"> </w:t>
      </w:r>
      <w:r>
        <w:rPr>
          <w:rFonts w:asciiTheme="majorHAnsi" w:hAnsiTheme="majorHAnsi"/>
          <w:spacing w:val="-2"/>
        </w:rPr>
        <w:t xml:space="preserve">SPED Administrator </w:t>
      </w:r>
      <w:r w:rsidRPr="0087645F">
        <w:rPr>
          <w:rFonts w:asciiTheme="majorHAnsi" w:hAnsiTheme="majorHAnsi"/>
          <w:spacing w:val="1"/>
        </w:rPr>
        <w:t>F</w:t>
      </w:r>
      <w:r w:rsidRPr="0087645F">
        <w:rPr>
          <w:rFonts w:asciiTheme="majorHAnsi" w:hAnsiTheme="majorHAnsi"/>
        </w:rPr>
        <w:t>ra</w:t>
      </w:r>
      <w:r w:rsidRPr="0087645F">
        <w:rPr>
          <w:rFonts w:asciiTheme="majorHAnsi" w:hAnsiTheme="majorHAnsi"/>
          <w:spacing w:val="1"/>
        </w:rPr>
        <w:t>m</w:t>
      </w:r>
      <w:r w:rsidRPr="0087645F">
        <w:rPr>
          <w:rFonts w:asciiTheme="majorHAnsi" w:hAnsiTheme="majorHAnsi"/>
        </w:rPr>
        <w:t>ework</w:t>
      </w:r>
      <w:r w:rsidRPr="0087645F">
        <w:rPr>
          <w:rFonts w:asciiTheme="majorHAnsi" w:hAnsiTheme="majorHAnsi"/>
          <w:spacing w:val="-11"/>
        </w:rPr>
        <w:t xml:space="preserve"> </w:t>
      </w:r>
      <w:r w:rsidRPr="0087645F">
        <w:rPr>
          <w:rFonts w:asciiTheme="majorHAnsi" w:hAnsiTheme="majorHAnsi"/>
          <w:spacing w:val="1"/>
        </w:rPr>
        <w:t>d</w:t>
      </w:r>
      <w:r w:rsidRPr="0087645F">
        <w:rPr>
          <w:rFonts w:asciiTheme="majorHAnsi" w:hAnsiTheme="majorHAnsi"/>
        </w:rPr>
        <w:t>escri</w:t>
      </w:r>
      <w:r w:rsidRPr="0087645F">
        <w:rPr>
          <w:rFonts w:asciiTheme="majorHAnsi" w:hAnsiTheme="majorHAnsi"/>
          <w:spacing w:val="1"/>
        </w:rPr>
        <w:t>b</w:t>
      </w:r>
      <w:r w:rsidRPr="0087645F">
        <w:rPr>
          <w:rFonts w:asciiTheme="majorHAnsi" w:hAnsiTheme="majorHAnsi"/>
          <w:spacing w:val="-2"/>
        </w:rPr>
        <w:t>e</w:t>
      </w:r>
      <w:r w:rsidRPr="0087645F">
        <w:rPr>
          <w:rFonts w:asciiTheme="majorHAnsi" w:hAnsiTheme="majorHAnsi"/>
        </w:rPr>
        <w:t xml:space="preserve">s </w:t>
      </w:r>
      <w:r w:rsidRPr="0087645F">
        <w:rPr>
          <w:rFonts w:asciiTheme="majorHAnsi" w:hAnsiTheme="majorHAnsi"/>
          <w:spacing w:val="-1"/>
        </w:rPr>
        <w:t>special education administrator</w:t>
      </w:r>
      <w:r w:rsidRPr="0087645F">
        <w:rPr>
          <w:rFonts w:asciiTheme="majorHAnsi" w:hAnsiTheme="majorHAnsi"/>
          <w:spacing w:val="-3"/>
        </w:rPr>
        <w:t xml:space="preserve"> </w:t>
      </w:r>
      <w:r w:rsidRPr="0087645F">
        <w:rPr>
          <w:rFonts w:asciiTheme="majorHAnsi" w:hAnsiTheme="majorHAnsi"/>
          <w:spacing w:val="1"/>
        </w:rPr>
        <w:t>p</w:t>
      </w:r>
      <w:r w:rsidRPr="0087645F">
        <w:rPr>
          <w:rFonts w:asciiTheme="majorHAnsi" w:hAnsiTheme="majorHAnsi"/>
          <w:spacing w:val="-2"/>
        </w:rPr>
        <w:t>r</w:t>
      </w:r>
      <w:r w:rsidRPr="0087645F">
        <w:rPr>
          <w:rFonts w:asciiTheme="majorHAnsi" w:hAnsiTheme="majorHAnsi"/>
        </w:rPr>
        <w:t>ac</w:t>
      </w:r>
      <w:r w:rsidRPr="0087645F">
        <w:rPr>
          <w:rFonts w:asciiTheme="majorHAnsi" w:hAnsiTheme="majorHAnsi"/>
          <w:spacing w:val="1"/>
        </w:rPr>
        <w:t>t</w:t>
      </w:r>
      <w:r w:rsidRPr="0087645F">
        <w:rPr>
          <w:rFonts w:asciiTheme="majorHAnsi" w:hAnsiTheme="majorHAnsi"/>
        </w:rPr>
        <w:t>i</w:t>
      </w:r>
      <w:r w:rsidRPr="0087645F">
        <w:rPr>
          <w:rFonts w:asciiTheme="majorHAnsi" w:hAnsiTheme="majorHAnsi"/>
          <w:spacing w:val="-1"/>
        </w:rPr>
        <w:t>c</w:t>
      </w:r>
      <w:r w:rsidRPr="0087645F">
        <w:rPr>
          <w:rFonts w:asciiTheme="majorHAnsi" w:hAnsiTheme="majorHAnsi"/>
        </w:rPr>
        <w:t>e</w:t>
      </w:r>
      <w:r w:rsidRPr="0087645F">
        <w:rPr>
          <w:rFonts w:asciiTheme="majorHAnsi" w:hAnsiTheme="majorHAnsi"/>
          <w:spacing w:val="-4"/>
        </w:rPr>
        <w:t xml:space="preserve"> </w:t>
      </w:r>
      <w:r w:rsidRPr="0087645F">
        <w:rPr>
          <w:rFonts w:asciiTheme="majorHAnsi" w:hAnsiTheme="majorHAnsi"/>
        </w:rPr>
        <w:t>a</w:t>
      </w:r>
      <w:r w:rsidRPr="0087645F">
        <w:rPr>
          <w:rFonts w:asciiTheme="majorHAnsi" w:hAnsiTheme="majorHAnsi"/>
          <w:spacing w:val="-2"/>
        </w:rPr>
        <w:t>l</w:t>
      </w:r>
      <w:r w:rsidRPr="0087645F">
        <w:rPr>
          <w:rFonts w:asciiTheme="majorHAnsi" w:hAnsiTheme="majorHAnsi"/>
        </w:rPr>
        <w:t>o</w:t>
      </w:r>
      <w:r w:rsidRPr="0087645F">
        <w:rPr>
          <w:rFonts w:asciiTheme="majorHAnsi" w:hAnsiTheme="majorHAnsi"/>
          <w:spacing w:val="1"/>
        </w:rPr>
        <w:t>n</w:t>
      </w:r>
      <w:r w:rsidRPr="0087645F">
        <w:rPr>
          <w:rFonts w:asciiTheme="majorHAnsi" w:hAnsiTheme="majorHAnsi"/>
        </w:rPr>
        <w:t>g a</w:t>
      </w:r>
      <w:r w:rsidRPr="0087645F">
        <w:rPr>
          <w:rFonts w:asciiTheme="majorHAnsi" w:hAnsiTheme="majorHAnsi"/>
          <w:spacing w:val="-4"/>
        </w:rPr>
        <w:t xml:space="preserve"> </w:t>
      </w:r>
      <w:r w:rsidRPr="0087645F">
        <w:rPr>
          <w:rFonts w:asciiTheme="majorHAnsi" w:hAnsiTheme="majorHAnsi"/>
          <w:spacing w:val="-1"/>
        </w:rPr>
        <w:t>c</w:t>
      </w:r>
      <w:r w:rsidRPr="0087645F">
        <w:rPr>
          <w:rFonts w:asciiTheme="majorHAnsi" w:hAnsiTheme="majorHAnsi"/>
        </w:rPr>
        <w:t>o</w:t>
      </w:r>
      <w:r w:rsidRPr="0087645F">
        <w:rPr>
          <w:rFonts w:asciiTheme="majorHAnsi" w:hAnsiTheme="majorHAnsi"/>
          <w:spacing w:val="1"/>
        </w:rPr>
        <w:t>nt</w:t>
      </w:r>
      <w:r w:rsidRPr="0087645F">
        <w:rPr>
          <w:rFonts w:asciiTheme="majorHAnsi" w:hAnsiTheme="majorHAnsi"/>
        </w:rPr>
        <w:t>i</w:t>
      </w:r>
      <w:r w:rsidRPr="0087645F">
        <w:rPr>
          <w:rFonts w:asciiTheme="majorHAnsi" w:hAnsiTheme="majorHAnsi"/>
          <w:spacing w:val="-1"/>
        </w:rPr>
        <w:t>n</w:t>
      </w:r>
      <w:r w:rsidRPr="0087645F">
        <w:rPr>
          <w:rFonts w:asciiTheme="majorHAnsi" w:hAnsiTheme="majorHAnsi"/>
          <w:spacing w:val="1"/>
        </w:rPr>
        <w:t>uu</w:t>
      </w:r>
      <w:r w:rsidRPr="0087645F">
        <w:rPr>
          <w:rFonts w:asciiTheme="majorHAnsi" w:hAnsiTheme="majorHAnsi"/>
        </w:rPr>
        <w:t>m</w:t>
      </w:r>
      <w:r w:rsidRPr="0087645F">
        <w:rPr>
          <w:rFonts w:asciiTheme="majorHAnsi" w:hAnsiTheme="majorHAnsi"/>
          <w:spacing w:val="-5"/>
        </w:rPr>
        <w:t xml:space="preserve"> </w:t>
      </w:r>
      <w:r w:rsidRPr="0087645F">
        <w:rPr>
          <w:rFonts w:asciiTheme="majorHAnsi" w:hAnsiTheme="majorHAnsi"/>
          <w:spacing w:val="-2"/>
        </w:rPr>
        <w:t>o</w:t>
      </w:r>
      <w:r w:rsidRPr="0087645F">
        <w:rPr>
          <w:rFonts w:asciiTheme="majorHAnsi" w:hAnsiTheme="majorHAnsi"/>
        </w:rPr>
        <w:t>f</w:t>
      </w:r>
      <w:r w:rsidRPr="0087645F">
        <w:rPr>
          <w:rFonts w:asciiTheme="majorHAnsi" w:hAnsiTheme="majorHAnsi"/>
          <w:spacing w:val="2"/>
        </w:rPr>
        <w:t xml:space="preserve"> </w:t>
      </w:r>
      <w:r w:rsidRPr="0087645F">
        <w:rPr>
          <w:rFonts w:asciiTheme="majorHAnsi" w:hAnsiTheme="majorHAnsi"/>
          <w:spacing w:val="-1"/>
        </w:rPr>
        <w:t>four</w:t>
      </w:r>
      <w:r w:rsidRPr="0087645F">
        <w:rPr>
          <w:rFonts w:asciiTheme="majorHAnsi" w:hAnsiTheme="majorHAnsi"/>
          <w:spacing w:val="-2"/>
        </w:rPr>
        <w:t xml:space="preserve"> </w:t>
      </w:r>
      <w:r w:rsidRPr="0087645F">
        <w:rPr>
          <w:rFonts w:asciiTheme="majorHAnsi" w:hAnsiTheme="majorHAnsi"/>
          <w:spacing w:val="1"/>
        </w:rPr>
        <w:t>d</w:t>
      </w:r>
      <w:r w:rsidRPr="0087645F">
        <w:rPr>
          <w:rFonts w:asciiTheme="majorHAnsi" w:hAnsiTheme="majorHAnsi"/>
        </w:rPr>
        <w:t>i</w:t>
      </w:r>
      <w:r w:rsidRPr="0087645F">
        <w:rPr>
          <w:rFonts w:asciiTheme="majorHAnsi" w:hAnsiTheme="majorHAnsi"/>
          <w:spacing w:val="-3"/>
        </w:rPr>
        <w:t>s</w:t>
      </w:r>
      <w:r w:rsidRPr="0087645F">
        <w:rPr>
          <w:rFonts w:asciiTheme="majorHAnsi" w:hAnsiTheme="majorHAnsi"/>
          <w:spacing w:val="1"/>
        </w:rPr>
        <w:t>t</w:t>
      </w:r>
      <w:r w:rsidRPr="0087645F">
        <w:rPr>
          <w:rFonts w:asciiTheme="majorHAnsi" w:hAnsiTheme="majorHAnsi"/>
        </w:rPr>
        <w:t>i</w:t>
      </w:r>
      <w:r w:rsidRPr="0087645F">
        <w:rPr>
          <w:rFonts w:asciiTheme="majorHAnsi" w:hAnsiTheme="majorHAnsi"/>
          <w:spacing w:val="1"/>
        </w:rPr>
        <w:t>n</w:t>
      </w:r>
      <w:r w:rsidRPr="0087645F">
        <w:rPr>
          <w:rFonts w:asciiTheme="majorHAnsi" w:hAnsiTheme="majorHAnsi"/>
          <w:spacing w:val="-3"/>
        </w:rPr>
        <w:t>c</w:t>
      </w:r>
      <w:r w:rsidRPr="0087645F">
        <w:rPr>
          <w:rFonts w:asciiTheme="majorHAnsi" w:hAnsiTheme="majorHAnsi"/>
        </w:rPr>
        <w:t>t</w:t>
      </w:r>
      <w:r w:rsidRPr="0087645F">
        <w:rPr>
          <w:rFonts w:asciiTheme="majorHAnsi" w:hAnsiTheme="majorHAnsi"/>
          <w:spacing w:val="-1"/>
        </w:rPr>
        <w:t xml:space="preserve"> p</w:t>
      </w:r>
      <w:r w:rsidRPr="0087645F">
        <w:rPr>
          <w:rFonts w:asciiTheme="majorHAnsi" w:hAnsiTheme="majorHAnsi"/>
        </w:rPr>
        <w:t>er</w:t>
      </w:r>
      <w:r w:rsidRPr="0087645F">
        <w:rPr>
          <w:rFonts w:asciiTheme="majorHAnsi" w:hAnsiTheme="majorHAnsi"/>
          <w:spacing w:val="2"/>
        </w:rPr>
        <w:t>f</w:t>
      </w:r>
      <w:r w:rsidRPr="0087645F">
        <w:rPr>
          <w:rFonts w:asciiTheme="majorHAnsi" w:hAnsiTheme="majorHAnsi"/>
          <w:spacing w:val="-2"/>
        </w:rPr>
        <w:t>o</w:t>
      </w:r>
      <w:r w:rsidRPr="0087645F">
        <w:rPr>
          <w:rFonts w:asciiTheme="majorHAnsi" w:hAnsiTheme="majorHAnsi"/>
        </w:rPr>
        <w:t>rm</w:t>
      </w:r>
      <w:r w:rsidRPr="0087645F">
        <w:rPr>
          <w:rFonts w:asciiTheme="majorHAnsi" w:hAnsiTheme="majorHAnsi"/>
          <w:spacing w:val="1"/>
        </w:rPr>
        <w:t>an</w:t>
      </w:r>
      <w:r w:rsidRPr="0087645F">
        <w:rPr>
          <w:rFonts w:asciiTheme="majorHAnsi" w:hAnsiTheme="majorHAnsi"/>
          <w:spacing w:val="-1"/>
        </w:rPr>
        <w:t>c</w:t>
      </w:r>
      <w:r w:rsidRPr="0087645F">
        <w:rPr>
          <w:rFonts w:asciiTheme="majorHAnsi" w:hAnsiTheme="majorHAnsi"/>
        </w:rPr>
        <w:t>e</w:t>
      </w:r>
      <w:r w:rsidRPr="0087645F">
        <w:rPr>
          <w:rFonts w:asciiTheme="majorHAnsi" w:hAnsiTheme="majorHAnsi"/>
          <w:spacing w:val="-10"/>
        </w:rPr>
        <w:t xml:space="preserve"> </w:t>
      </w:r>
      <w:r w:rsidRPr="0087645F">
        <w:rPr>
          <w:rFonts w:asciiTheme="majorHAnsi" w:hAnsiTheme="majorHAnsi"/>
        </w:rPr>
        <w:t>levels:</w:t>
      </w:r>
      <w:r w:rsidRPr="0087645F">
        <w:rPr>
          <w:rFonts w:asciiTheme="majorHAnsi" w:hAnsiTheme="majorHAnsi"/>
          <w:spacing w:val="2"/>
        </w:rPr>
        <w:t xml:space="preserve"> </w:t>
      </w:r>
      <w:r w:rsidRPr="0087645F">
        <w:rPr>
          <w:rFonts w:asciiTheme="majorHAnsi" w:hAnsiTheme="majorHAnsi"/>
          <w:spacing w:val="1"/>
        </w:rPr>
        <w:t>Unsatisfactory</w:t>
      </w:r>
      <w:r w:rsidRPr="0087645F">
        <w:rPr>
          <w:rFonts w:asciiTheme="majorHAnsi" w:hAnsiTheme="majorHAnsi"/>
        </w:rPr>
        <w:t xml:space="preserve">, </w:t>
      </w:r>
      <w:r w:rsidRPr="0087645F">
        <w:rPr>
          <w:rFonts w:asciiTheme="majorHAnsi" w:hAnsiTheme="majorHAnsi"/>
          <w:spacing w:val="-2"/>
        </w:rPr>
        <w:lastRenderedPageBreak/>
        <w:t>Basic</w:t>
      </w:r>
      <w:r w:rsidRPr="0087645F">
        <w:rPr>
          <w:rFonts w:asciiTheme="majorHAnsi" w:hAnsiTheme="majorHAnsi"/>
        </w:rPr>
        <w:t xml:space="preserve">, </w:t>
      </w:r>
      <w:r w:rsidRPr="0087645F">
        <w:rPr>
          <w:rFonts w:asciiTheme="majorHAnsi" w:hAnsiTheme="majorHAnsi"/>
          <w:spacing w:val="1"/>
        </w:rPr>
        <w:t>P</w:t>
      </w:r>
      <w:r w:rsidRPr="0087645F">
        <w:rPr>
          <w:rFonts w:asciiTheme="majorHAnsi" w:hAnsiTheme="majorHAnsi"/>
        </w:rPr>
        <w:t>r</w:t>
      </w:r>
      <w:r w:rsidRPr="0087645F">
        <w:rPr>
          <w:rFonts w:asciiTheme="majorHAnsi" w:hAnsiTheme="majorHAnsi"/>
          <w:spacing w:val="1"/>
        </w:rPr>
        <w:t>of</w:t>
      </w:r>
      <w:r w:rsidRPr="0087645F">
        <w:rPr>
          <w:rFonts w:asciiTheme="majorHAnsi" w:hAnsiTheme="majorHAnsi"/>
        </w:rPr>
        <w:t>i</w:t>
      </w:r>
      <w:r w:rsidRPr="0087645F">
        <w:rPr>
          <w:rFonts w:asciiTheme="majorHAnsi" w:hAnsiTheme="majorHAnsi"/>
          <w:spacing w:val="-1"/>
        </w:rPr>
        <w:t>c</w:t>
      </w:r>
      <w:r w:rsidRPr="0087645F">
        <w:rPr>
          <w:rFonts w:asciiTheme="majorHAnsi" w:hAnsiTheme="majorHAnsi"/>
        </w:rPr>
        <w:t>i</w:t>
      </w:r>
      <w:r w:rsidRPr="0087645F">
        <w:rPr>
          <w:rFonts w:asciiTheme="majorHAnsi" w:hAnsiTheme="majorHAnsi"/>
          <w:spacing w:val="-2"/>
        </w:rPr>
        <w:t>e</w:t>
      </w:r>
      <w:r w:rsidRPr="0087645F">
        <w:rPr>
          <w:rFonts w:asciiTheme="majorHAnsi" w:hAnsiTheme="majorHAnsi"/>
          <w:spacing w:val="1"/>
        </w:rPr>
        <w:t>nt</w:t>
      </w:r>
      <w:r w:rsidRPr="0087645F">
        <w:rPr>
          <w:rFonts w:asciiTheme="majorHAnsi" w:hAnsiTheme="majorHAnsi"/>
        </w:rPr>
        <w:t>,</w:t>
      </w:r>
      <w:r w:rsidRPr="0087645F">
        <w:rPr>
          <w:rFonts w:asciiTheme="majorHAnsi" w:hAnsiTheme="majorHAnsi"/>
          <w:spacing w:val="-3"/>
        </w:rPr>
        <w:t xml:space="preserve"> </w:t>
      </w:r>
      <w:r w:rsidRPr="0087645F">
        <w:rPr>
          <w:rFonts w:asciiTheme="majorHAnsi" w:hAnsiTheme="majorHAnsi"/>
        </w:rPr>
        <w:t>a</w:t>
      </w:r>
      <w:r w:rsidRPr="0087645F">
        <w:rPr>
          <w:rFonts w:asciiTheme="majorHAnsi" w:hAnsiTheme="majorHAnsi"/>
          <w:spacing w:val="-1"/>
        </w:rPr>
        <w:t>n</w:t>
      </w:r>
      <w:r w:rsidRPr="0087645F">
        <w:rPr>
          <w:rFonts w:asciiTheme="majorHAnsi" w:hAnsiTheme="majorHAnsi"/>
        </w:rPr>
        <w:t xml:space="preserve">d </w:t>
      </w:r>
      <w:r w:rsidRPr="0087645F">
        <w:rPr>
          <w:rFonts w:asciiTheme="majorHAnsi" w:hAnsiTheme="majorHAnsi"/>
          <w:spacing w:val="1"/>
        </w:rPr>
        <w:t>D</w:t>
      </w:r>
      <w:r w:rsidRPr="0087645F">
        <w:rPr>
          <w:rFonts w:asciiTheme="majorHAnsi" w:hAnsiTheme="majorHAnsi"/>
        </w:rPr>
        <w:t>is</w:t>
      </w:r>
      <w:r w:rsidRPr="0087645F">
        <w:rPr>
          <w:rFonts w:asciiTheme="majorHAnsi" w:hAnsiTheme="majorHAnsi"/>
          <w:spacing w:val="1"/>
        </w:rPr>
        <w:t>t</w:t>
      </w:r>
      <w:r w:rsidRPr="0087645F">
        <w:rPr>
          <w:rFonts w:asciiTheme="majorHAnsi" w:hAnsiTheme="majorHAnsi"/>
          <w:spacing w:val="-2"/>
        </w:rPr>
        <w:t>i</w:t>
      </w:r>
      <w:r w:rsidRPr="0087645F">
        <w:rPr>
          <w:rFonts w:asciiTheme="majorHAnsi" w:hAnsiTheme="majorHAnsi"/>
          <w:spacing w:val="1"/>
        </w:rPr>
        <w:t>n</w:t>
      </w:r>
      <w:r w:rsidRPr="0087645F">
        <w:rPr>
          <w:rFonts w:asciiTheme="majorHAnsi" w:hAnsiTheme="majorHAnsi"/>
        </w:rPr>
        <w:t>g</w:t>
      </w:r>
      <w:r w:rsidRPr="0087645F">
        <w:rPr>
          <w:rFonts w:asciiTheme="majorHAnsi" w:hAnsiTheme="majorHAnsi"/>
          <w:spacing w:val="1"/>
        </w:rPr>
        <w:t>u</w:t>
      </w:r>
      <w:r w:rsidRPr="0087645F">
        <w:rPr>
          <w:rFonts w:asciiTheme="majorHAnsi" w:hAnsiTheme="majorHAnsi"/>
        </w:rPr>
        <w:t>i</w:t>
      </w:r>
      <w:r w:rsidRPr="0087645F">
        <w:rPr>
          <w:rFonts w:asciiTheme="majorHAnsi" w:hAnsiTheme="majorHAnsi"/>
          <w:spacing w:val="-3"/>
        </w:rPr>
        <w:t>s</w:t>
      </w:r>
      <w:r w:rsidRPr="0087645F">
        <w:rPr>
          <w:rFonts w:asciiTheme="majorHAnsi" w:hAnsiTheme="majorHAnsi"/>
          <w:spacing w:val="1"/>
        </w:rPr>
        <w:t>h</w:t>
      </w:r>
      <w:r w:rsidRPr="0087645F">
        <w:rPr>
          <w:rFonts w:asciiTheme="majorHAnsi" w:hAnsiTheme="majorHAnsi"/>
        </w:rPr>
        <w:t>e</w:t>
      </w:r>
      <w:r w:rsidRPr="0087645F">
        <w:rPr>
          <w:rFonts w:asciiTheme="majorHAnsi" w:hAnsiTheme="majorHAnsi"/>
          <w:spacing w:val="3"/>
        </w:rPr>
        <w:t>d</w:t>
      </w:r>
      <w:r w:rsidRPr="0087645F">
        <w:rPr>
          <w:rFonts w:asciiTheme="majorHAnsi" w:hAnsiTheme="majorHAnsi"/>
          <w:b/>
        </w:rPr>
        <w:t xml:space="preserve">. </w:t>
      </w:r>
      <w:r w:rsidRPr="0087645F">
        <w:rPr>
          <w:rFonts w:asciiTheme="majorHAnsi" w:eastAsia="Calibri" w:hAnsiTheme="majorHAnsi" w:cs="Calibri"/>
          <w:spacing w:val="-5"/>
        </w:rPr>
        <w:t xml:space="preserve">When reading the Framework, it is important to understand that the rubric is </w:t>
      </w:r>
      <w:r w:rsidRPr="0087645F">
        <w:rPr>
          <w:rFonts w:asciiTheme="majorHAnsi" w:eastAsia="Calibri" w:hAnsiTheme="majorHAnsi" w:cs="Calibri"/>
          <w:b/>
          <w:spacing w:val="-5"/>
        </w:rPr>
        <w:t>cumulative</w:t>
      </w:r>
      <w:r>
        <w:rPr>
          <w:rFonts w:asciiTheme="majorHAnsi" w:eastAsia="Calibri" w:hAnsiTheme="majorHAnsi" w:cs="Calibri"/>
          <w:spacing w:val="-5"/>
        </w:rPr>
        <w:t xml:space="preserve"> from the basic through distinguished levels. </w:t>
      </w:r>
      <w:r w:rsidRPr="00184A3F">
        <w:rPr>
          <w:rFonts w:ascii="Calibri" w:hAnsi="Calibri"/>
        </w:rPr>
        <w:t xml:space="preserve">This means that </w:t>
      </w:r>
      <w:r w:rsidR="00C61123" w:rsidRPr="00C61123">
        <w:rPr>
          <w:rFonts w:ascii="Calibri" w:hAnsi="Calibri"/>
          <w:i/>
        </w:rPr>
        <w:t>only by displaying evidence of performance at the</w:t>
      </w:r>
      <w:r w:rsidR="00380B4E">
        <w:rPr>
          <w:rFonts w:ascii="Calibri" w:hAnsi="Calibri"/>
          <w:i/>
        </w:rPr>
        <w:t xml:space="preserve"> two</w:t>
      </w:r>
      <w:r w:rsidR="00C61123" w:rsidRPr="00C61123">
        <w:rPr>
          <w:rFonts w:ascii="Calibri" w:hAnsi="Calibri"/>
          <w:i/>
        </w:rPr>
        <w:t xml:space="preserve"> previous level(s) can the SPED administrator attain </w:t>
      </w:r>
      <w:r w:rsidR="00F30E67">
        <w:rPr>
          <w:rFonts w:ascii="Calibri" w:hAnsi="Calibri"/>
          <w:i/>
        </w:rPr>
        <w:t>the highest</w:t>
      </w:r>
      <w:r w:rsidR="00C61123" w:rsidRPr="00C61123">
        <w:rPr>
          <w:rFonts w:ascii="Calibri" w:hAnsi="Calibri"/>
          <w:i/>
        </w:rPr>
        <w:t xml:space="preserve"> level of performance</w:t>
      </w:r>
      <w:r>
        <w:rPr>
          <w:rFonts w:ascii="Calibri" w:hAnsi="Calibri"/>
        </w:rPr>
        <w:t>.</w:t>
      </w:r>
    </w:p>
    <w:p w14:paraId="26B48AC0" w14:textId="77777777" w:rsidR="00207AB0" w:rsidRDefault="00207AB0" w:rsidP="00207AB0">
      <w:pPr>
        <w:rPr>
          <w:rFonts w:asciiTheme="majorHAnsi" w:eastAsia="Calibri" w:hAnsiTheme="majorHAnsi" w:cs="Calibri"/>
          <w:i/>
          <w:spacing w:val="2"/>
        </w:rPr>
      </w:pPr>
    </w:p>
    <w:p w14:paraId="773BBD8B" w14:textId="1CC90CE4" w:rsidR="00207AB0" w:rsidRDefault="00207AB0" w:rsidP="00207AB0">
      <w:pPr>
        <w:rPr>
          <w:rFonts w:asciiTheme="majorHAnsi" w:eastAsia="Calibri" w:hAnsiTheme="majorHAnsi" w:cs="Calibri"/>
          <w:spacing w:val="2"/>
        </w:rPr>
      </w:pPr>
      <w:r w:rsidRPr="00096077">
        <w:rPr>
          <w:rFonts w:asciiTheme="majorHAnsi" w:eastAsia="Calibri" w:hAnsiTheme="majorHAnsi" w:cs="Calibri"/>
        </w:rPr>
        <w:t>Figure 1 provides a</w:t>
      </w:r>
      <w:r>
        <w:rPr>
          <w:rFonts w:asciiTheme="majorHAnsi" w:eastAsia="Calibri" w:hAnsiTheme="majorHAnsi" w:cs="Calibri"/>
        </w:rPr>
        <w:t xml:space="preserve">n example </w:t>
      </w:r>
      <w:r w:rsidRPr="00096077">
        <w:rPr>
          <w:rFonts w:asciiTheme="majorHAnsi" w:eastAsia="Calibri" w:hAnsiTheme="majorHAnsi" w:cs="Calibri"/>
        </w:rPr>
        <w:t>of the behaviors and skills that characterize each performance level</w:t>
      </w:r>
      <w:r>
        <w:rPr>
          <w:rFonts w:asciiTheme="majorHAnsi" w:eastAsia="Calibri" w:hAnsiTheme="majorHAnsi" w:cs="Calibri"/>
        </w:rPr>
        <w:t xml:space="preserve"> in the Framework</w:t>
      </w:r>
      <w:r w:rsidRPr="00096077">
        <w:rPr>
          <w:rFonts w:asciiTheme="majorHAnsi" w:eastAsia="Calibri" w:hAnsiTheme="majorHAnsi" w:cs="Calibri"/>
        </w:rPr>
        <w:t xml:space="preserve">. </w:t>
      </w:r>
      <w:bookmarkStart w:id="17" w:name="_Toc430099122"/>
      <w:bookmarkStart w:id="18" w:name="_Toc432786411"/>
      <w:bookmarkStart w:id="19" w:name="_Toc435016037"/>
      <w:r>
        <w:rPr>
          <w:rFonts w:asciiTheme="majorHAnsi" w:eastAsia="Calibri" w:hAnsiTheme="majorHAnsi" w:cs="Calibri"/>
          <w:spacing w:val="2"/>
        </w:rPr>
        <w:t xml:space="preserve">The complete document, the </w:t>
      </w:r>
      <w:r w:rsidRPr="00527F5B">
        <w:rPr>
          <w:rFonts w:asciiTheme="majorHAnsi" w:eastAsia="Calibri" w:hAnsiTheme="majorHAnsi" w:cs="Calibri"/>
          <w:b/>
          <w:i/>
          <w:spacing w:val="2"/>
        </w:rPr>
        <w:t>U.S. Virgin Islands Special Education Administrators Performance Evaluation Framework</w:t>
      </w:r>
      <w:r>
        <w:rPr>
          <w:rFonts w:asciiTheme="majorHAnsi" w:eastAsia="Calibri" w:hAnsiTheme="majorHAnsi" w:cs="Calibri"/>
          <w:spacing w:val="2"/>
        </w:rPr>
        <w:t xml:space="preserve">, may be downloaded from the </w:t>
      </w:r>
      <w:hyperlink r:id="rId13" w:history="1">
        <w:r w:rsidR="00F30E67">
          <w:rPr>
            <w:rStyle w:val="Hyperlink"/>
            <w:rFonts w:asciiTheme="majorHAnsi" w:eastAsia="Calibri" w:hAnsiTheme="majorHAnsi" w:cs="Calibri"/>
            <w:spacing w:val="2"/>
          </w:rPr>
          <w:t>EES Portal</w:t>
        </w:r>
      </w:hyperlink>
      <w:r>
        <w:rPr>
          <w:rFonts w:asciiTheme="majorHAnsi" w:eastAsia="Calibri" w:hAnsiTheme="majorHAnsi" w:cs="Calibri"/>
          <w:spacing w:val="2"/>
        </w:rPr>
        <w:t>.</w:t>
      </w:r>
    </w:p>
    <w:p w14:paraId="49E36203" w14:textId="77777777" w:rsidR="00207AB0" w:rsidRDefault="00207AB0" w:rsidP="00207AB0">
      <w:pPr>
        <w:rPr>
          <w:rFonts w:asciiTheme="majorHAnsi" w:eastAsia="Calibri" w:hAnsiTheme="majorHAnsi" w:cs="Calibri"/>
          <w:spacing w:val="2"/>
        </w:rPr>
      </w:pPr>
    </w:p>
    <w:p w14:paraId="3333ED86" w14:textId="77777777" w:rsidR="00207AB0" w:rsidRDefault="00207AB0" w:rsidP="00207AB0">
      <w:pPr>
        <w:rPr>
          <w:rFonts w:asciiTheme="majorHAnsi" w:eastAsia="Calibri" w:hAnsiTheme="majorHAnsi" w:cs="Calibri"/>
        </w:rPr>
      </w:pPr>
      <w:r>
        <w:rPr>
          <w:noProof/>
        </w:rPr>
        <mc:AlternateContent>
          <mc:Choice Requires="wps">
            <w:drawing>
              <wp:anchor distT="0" distB="0" distL="114300" distR="114300" simplePos="0" relativeHeight="251659264" behindDoc="0" locked="0" layoutInCell="1" allowOverlap="1" wp14:anchorId="395D1D74" wp14:editId="443FBFF6">
                <wp:simplePos x="0" y="0"/>
                <wp:positionH relativeFrom="margin">
                  <wp:posOffset>2886501</wp:posOffset>
                </wp:positionH>
                <wp:positionV relativeFrom="paragraph">
                  <wp:posOffset>22841</wp:posOffset>
                </wp:positionV>
                <wp:extent cx="2374265" cy="295275"/>
                <wp:effectExtent l="1504950" t="0" r="26035" b="85725"/>
                <wp:wrapNone/>
                <wp:docPr id="15" name="Rounded Rectangular Callou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74265" cy="295275"/>
                        </a:xfrm>
                        <a:prstGeom prst="wedgeRoundRectCallout">
                          <a:avLst>
                            <a:gd name="adj1" fmla="val -112990"/>
                            <a:gd name="adj2" fmla="val 63687"/>
                            <a:gd name="adj3" fmla="val 16667"/>
                          </a:avLst>
                        </a:prstGeom>
                        <a:noFill/>
                        <a:ln w="25400" cap="flat" cmpd="sng" algn="ctr">
                          <a:solidFill>
                            <a:srgbClr val="4F81BD">
                              <a:shade val="50000"/>
                            </a:srgbClr>
                          </a:solidFill>
                          <a:prstDash val="solid"/>
                        </a:ln>
                        <a:effectLst/>
                      </wps:spPr>
                      <wps:txbx>
                        <w:txbxContent>
                          <w:p w14:paraId="34DA29C5" w14:textId="77777777" w:rsidR="002369C3" w:rsidRPr="009D43AB" w:rsidRDefault="002369C3" w:rsidP="00207AB0">
                            <w:pPr>
                              <w:jc w:val="center"/>
                              <w:rPr>
                                <w:color w:val="1F497D"/>
                                <w:sz w:val="20"/>
                                <w:szCs w:val="20"/>
                              </w:rPr>
                            </w:pPr>
                            <w:r w:rsidRPr="009D43AB">
                              <w:rPr>
                                <w:color w:val="1F497D"/>
                                <w:sz w:val="20"/>
                                <w:szCs w:val="20"/>
                              </w:rPr>
                              <w:t xml:space="preserve">Practice is the </w:t>
                            </w:r>
                            <w:r>
                              <w:rPr>
                                <w:color w:val="1F497D"/>
                                <w:sz w:val="20"/>
                                <w:szCs w:val="20"/>
                              </w:rPr>
                              <w:t>main classification</w:t>
                            </w:r>
                            <w:r w:rsidRPr="009D43AB">
                              <w:rPr>
                                <w:color w:val="1F497D"/>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5" o:spid="_x0000_s1028" type="#_x0000_t62" style="position:absolute;margin-left:227.3pt;margin-top:1.8pt;width:186.95pt;height:2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" adj="-13606,24556" filled="f" strokecolor="#385d8a" strokeweight="2pt">
                <v:path arrowok="t"/>
                <v:textbox>
                  <w:txbxContent>
                    <w:p w14:paraId="34DA29C5" w14:textId="77777777" w:rsidR="002369C3" w:rsidRPr="009D43AB" w:rsidRDefault="002369C3" w:rsidP="00207AB0">
                      <w:pPr>
                        <w:jc w:val="center"/>
                        <w:rPr>
                          <w:color w:val="1F497D"/>
                          <w:sz w:val="20"/>
                          <w:szCs w:val="20"/>
                        </w:rPr>
                      </w:pPr>
                      <w:r w:rsidRPr="009D43AB">
                        <w:rPr>
                          <w:color w:val="1F497D"/>
                          <w:sz w:val="20"/>
                          <w:szCs w:val="20"/>
                        </w:rPr>
                        <w:t xml:space="preserve">Practice is the </w:t>
                      </w:r>
                      <w:r>
                        <w:rPr>
                          <w:color w:val="1F497D"/>
                          <w:sz w:val="20"/>
                          <w:szCs w:val="20"/>
                        </w:rPr>
                        <w:t>main classification</w:t>
                      </w:r>
                      <w:r w:rsidRPr="009D43AB">
                        <w:rPr>
                          <w:color w:val="1F497D"/>
                          <w:sz w:val="20"/>
                          <w:szCs w:val="20"/>
                        </w:rPr>
                        <w:t>.</w:t>
                      </w:r>
                    </w:p>
                  </w:txbxContent>
                </v:textbox>
                <w10:wrap anchorx="margin"/>
              </v:shape>
            </w:pict>
          </mc:Fallback>
        </mc:AlternateContent>
      </w:r>
    </w:p>
    <w:p w14:paraId="6A2BFEC0" w14:textId="77777777" w:rsidR="00207AB0" w:rsidRDefault="00207AB0" w:rsidP="00207AB0">
      <w:pPr>
        <w:rPr>
          <w:rFonts w:asciiTheme="majorHAnsi" w:eastAsia="Calibri" w:hAnsiTheme="majorHAnsi" w:cs="Calibri"/>
        </w:rPr>
      </w:pPr>
    </w:p>
    <w:p w14:paraId="34D8FA1F" w14:textId="77777777" w:rsidR="00207AB0" w:rsidRPr="00D3036D" w:rsidRDefault="00207AB0" w:rsidP="00207AB0">
      <w:pPr>
        <w:pStyle w:val="Heading2"/>
        <w:spacing w:before="0" w:line="240" w:lineRule="auto"/>
        <w:rPr>
          <w:rFonts w:ascii="Calibri" w:eastAsia="Calibri" w:hAnsi="Calibri"/>
          <w:b/>
          <w:color w:val="auto"/>
          <w:sz w:val="22"/>
          <w:szCs w:val="22"/>
        </w:rPr>
      </w:pPr>
      <w:bookmarkStart w:id="20" w:name="_Toc480811665"/>
      <w:r w:rsidRPr="00D3036D">
        <w:rPr>
          <w:rFonts w:ascii="Calibri" w:eastAsia="Calibri" w:hAnsi="Calibri"/>
          <w:b/>
          <w:color w:val="auto"/>
          <w:sz w:val="22"/>
          <w:szCs w:val="22"/>
        </w:rPr>
        <w:t>Pr</w:t>
      </w:r>
      <w:r w:rsidRPr="00D3036D">
        <w:rPr>
          <w:rFonts w:ascii="Calibri" w:eastAsia="Calibri" w:hAnsi="Calibri"/>
          <w:b/>
          <w:color w:val="auto"/>
          <w:spacing w:val="1"/>
          <w:sz w:val="22"/>
          <w:szCs w:val="22"/>
        </w:rPr>
        <w:t>a</w:t>
      </w:r>
      <w:r w:rsidRPr="00D3036D">
        <w:rPr>
          <w:rFonts w:ascii="Calibri" w:eastAsia="Calibri" w:hAnsi="Calibri"/>
          <w:b/>
          <w:color w:val="auto"/>
          <w:spacing w:val="-2"/>
          <w:sz w:val="22"/>
          <w:szCs w:val="22"/>
        </w:rPr>
        <w:t>c</w:t>
      </w:r>
      <w:r w:rsidRPr="00D3036D">
        <w:rPr>
          <w:rFonts w:ascii="Calibri" w:eastAsia="Calibri" w:hAnsi="Calibri"/>
          <w:b/>
          <w:color w:val="auto"/>
          <w:spacing w:val="1"/>
          <w:sz w:val="22"/>
          <w:szCs w:val="22"/>
        </w:rPr>
        <w:t>t</w:t>
      </w:r>
      <w:r w:rsidRPr="00D3036D">
        <w:rPr>
          <w:rFonts w:ascii="Calibri" w:eastAsia="Calibri" w:hAnsi="Calibri"/>
          <w:b/>
          <w:color w:val="auto"/>
          <w:sz w:val="22"/>
          <w:szCs w:val="22"/>
        </w:rPr>
        <w:t>ice</w:t>
      </w:r>
      <w:r w:rsidRPr="00D3036D">
        <w:rPr>
          <w:rFonts w:ascii="Calibri" w:eastAsia="Calibri" w:hAnsi="Calibri"/>
          <w:b/>
          <w:color w:val="auto"/>
          <w:spacing w:val="1"/>
          <w:sz w:val="22"/>
          <w:szCs w:val="22"/>
        </w:rPr>
        <w:t xml:space="preserve"> </w:t>
      </w:r>
      <w:r w:rsidRPr="00D3036D">
        <w:rPr>
          <w:rFonts w:ascii="Calibri" w:eastAsia="Calibri" w:hAnsi="Calibri"/>
          <w:b/>
          <w:color w:val="auto"/>
          <w:spacing w:val="-1"/>
          <w:sz w:val="22"/>
          <w:szCs w:val="22"/>
        </w:rPr>
        <w:t>1</w:t>
      </w:r>
      <w:r w:rsidRPr="00D3036D">
        <w:rPr>
          <w:rFonts w:ascii="Calibri" w:eastAsia="Calibri" w:hAnsi="Calibri"/>
          <w:b/>
          <w:color w:val="auto"/>
          <w:sz w:val="22"/>
          <w:szCs w:val="22"/>
        </w:rPr>
        <w:t>:</w:t>
      </w:r>
      <w:r w:rsidRPr="00D3036D">
        <w:rPr>
          <w:rFonts w:ascii="Calibri" w:eastAsia="Calibri" w:hAnsi="Calibri"/>
          <w:b/>
          <w:color w:val="auto"/>
          <w:spacing w:val="-2"/>
          <w:sz w:val="22"/>
          <w:szCs w:val="22"/>
        </w:rPr>
        <w:t xml:space="preserve"> </w:t>
      </w:r>
      <w:r w:rsidRPr="00D3036D">
        <w:rPr>
          <w:rFonts w:ascii="Calibri" w:eastAsia="Calibri" w:hAnsi="Calibri"/>
          <w:b/>
          <w:color w:val="auto"/>
          <w:spacing w:val="1"/>
          <w:sz w:val="22"/>
          <w:szCs w:val="22"/>
        </w:rPr>
        <w:t>B</w:t>
      </w:r>
      <w:r w:rsidRPr="00D3036D">
        <w:rPr>
          <w:rFonts w:ascii="Calibri" w:eastAsia="Calibri" w:hAnsi="Calibri"/>
          <w:b/>
          <w:color w:val="auto"/>
          <w:spacing w:val="-2"/>
          <w:sz w:val="22"/>
          <w:szCs w:val="22"/>
        </w:rPr>
        <w:t>u</w:t>
      </w:r>
      <w:r w:rsidRPr="00D3036D">
        <w:rPr>
          <w:rFonts w:ascii="Calibri" w:eastAsia="Calibri" w:hAnsi="Calibri"/>
          <w:b/>
          <w:color w:val="auto"/>
          <w:sz w:val="22"/>
          <w:szCs w:val="22"/>
        </w:rPr>
        <w:t>i</w:t>
      </w:r>
      <w:r w:rsidRPr="00D3036D">
        <w:rPr>
          <w:rFonts w:ascii="Calibri" w:eastAsia="Calibri" w:hAnsi="Calibri"/>
          <w:b/>
          <w:color w:val="auto"/>
          <w:spacing w:val="1"/>
          <w:sz w:val="22"/>
          <w:szCs w:val="22"/>
        </w:rPr>
        <w:t>l</w:t>
      </w:r>
      <w:r w:rsidRPr="00D3036D">
        <w:rPr>
          <w:rFonts w:ascii="Calibri" w:eastAsia="Calibri" w:hAnsi="Calibri"/>
          <w:b/>
          <w:color w:val="auto"/>
          <w:sz w:val="22"/>
          <w:szCs w:val="22"/>
        </w:rPr>
        <w:t xml:space="preserve">d </w:t>
      </w:r>
      <w:r w:rsidRPr="00D3036D">
        <w:rPr>
          <w:rFonts w:ascii="Calibri" w:eastAsia="Calibri" w:hAnsi="Calibri"/>
          <w:b/>
          <w:color w:val="auto"/>
          <w:spacing w:val="-1"/>
          <w:sz w:val="22"/>
          <w:szCs w:val="22"/>
        </w:rPr>
        <w:t>S</w:t>
      </w:r>
      <w:r w:rsidRPr="00D3036D">
        <w:rPr>
          <w:rFonts w:ascii="Calibri" w:eastAsia="Calibri" w:hAnsi="Calibri"/>
          <w:b/>
          <w:color w:val="auto"/>
          <w:spacing w:val="-2"/>
          <w:sz w:val="22"/>
          <w:szCs w:val="22"/>
        </w:rPr>
        <w:t>h</w:t>
      </w:r>
      <w:r w:rsidRPr="00D3036D">
        <w:rPr>
          <w:rFonts w:ascii="Calibri" w:eastAsia="Calibri" w:hAnsi="Calibri"/>
          <w:b/>
          <w:color w:val="auto"/>
          <w:sz w:val="22"/>
          <w:szCs w:val="22"/>
        </w:rPr>
        <w:t>ared</w:t>
      </w:r>
      <w:r w:rsidRPr="00D3036D">
        <w:rPr>
          <w:rFonts w:ascii="Calibri" w:eastAsia="Calibri" w:hAnsi="Calibri"/>
          <w:b/>
          <w:color w:val="auto"/>
          <w:spacing w:val="-1"/>
          <w:sz w:val="22"/>
          <w:szCs w:val="22"/>
        </w:rPr>
        <w:t xml:space="preserve"> </w:t>
      </w:r>
      <w:r w:rsidRPr="00D3036D">
        <w:rPr>
          <w:rFonts w:ascii="Calibri" w:eastAsia="Calibri" w:hAnsi="Calibri"/>
          <w:b/>
          <w:color w:val="auto"/>
          <w:sz w:val="22"/>
          <w:szCs w:val="22"/>
        </w:rPr>
        <w:t>Pur</w:t>
      </w:r>
      <w:r w:rsidRPr="00D3036D">
        <w:rPr>
          <w:rFonts w:ascii="Calibri" w:eastAsia="Calibri" w:hAnsi="Calibri"/>
          <w:b/>
          <w:color w:val="auto"/>
          <w:spacing w:val="-2"/>
          <w:sz w:val="22"/>
          <w:szCs w:val="22"/>
        </w:rPr>
        <w:t>p</w:t>
      </w:r>
      <w:r w:rsidRPr="00D3036D">
        <w:rPr>
          <w:rFonts w:ascii="Calibri" w:eastAsia="Calibri" w:hAnsi="Calibri"/>
          <w:b/>
          <w:color w:val="auto"/>
          <w:sz w:val="22"/>
          <w:szCs w:val="22"/>
        </w:rPr>
        <w:t>o</w:t>
      </w:r>
      <w:r w:rsidRPr="00D3036D">
        <w:rPr>
          <w:rFonts w:ascii="Calibri" w:eastAsia="Calibri" w:hAnsi="Calibri"/>
          <w:b/>
          <w:color w:val="auto"/>
          <w:spacing w:val="1"/>
          <w:sz w:val="22"/>
          <w:szCs w:val="22"/>
        </w:rPr>
        <w:t>s</w:t>
      </w:r>
      <w:r w:rsidRPr="00D3036D">
        <w:rPr>
          <w:rFonts w:ascii="Calibri" w:eastAsia="Calibri" w:hAnsi="Calibri"/>
          <w:b/>
          <w:color w:val="auto"/>
          <w:sz w:val="22"/>
          <w:szCs w:val="22"/>
        </w:rPr>
        <w:t>e</w:t>
      </w:r>
      <w:bookmarkEnd w:id="20"/>
    </w:p>
    <w:p w14:paraId="03004019" w14:textId="77777777" w:rsidR="00207AB0" w:rsidRDefault="00207AB0" w:rsidP="00207AB0">
      <w:pPr>
        <w:tabs>
          <w:tab w:val="left" w:pos="360"/>
        </w:tabs>
        <w:ind w:right="-20"/>
        <w:rPr>
          <w:rFonts w:ascii="Calibri" w:eastAsia="Calibri" w:hAnsi="Calibri" w:cs="Calibri"/>
          <w:sz w:val="20"/>
          <w:szCs w:val="20"/>
        </w:rPr>
      </w:pPr>
      <w:r w:rsidRPr="00001426">
        <w:rPr>
          <w:rFonts w:ascii="Calibri" w:eastAsia="Calibri" w:hAnsi="Calibri" w:cs="Calibri"/>
          <w:spacing w:val="-2"/>
          <w:sz w:val="20"/>
          <w:szCs w:val="20"/>
        </w:rPr>
        <w:t>T</w:t>
      </w:r>
      <w:r w:rsidRPr="00001426">
        <w:rPr>
          <w:rFonts w:ascii="Calibri" w:eastAsia="Calibri" w:hAnsi="Calibri" w:cs="Calibri"/>
          <w:spacing w:val="1"/>
          <w:sz w:val="20"/>
          <w:szCs w:val="20"/>
        </w:rPr>
        <w:t>h</w:t>
      </w:r>
      <w:r w:rsidRPr="00001426">
        <w:rPr>
          <w:rFonts w:ascii="Calibri" w:eastAsia="Calibri" w:hAnsi="Calibri" w:cs="Calibri"/>
          <w:sz w:val="20"/>
          <w:szCs w:val="20"/>
        </w:rPr>
        <w:t xml:space="preserve">e </w:t>
      </w:r>
      <w:r w:rsidRPr="00001426">
        <w:rPr>
          <w:rFonts w:ascii="Calibri" w:eastAsia="Calibri" w:hAnsi="Calibri" w:cs="Calibri"/>
          <w:spacing w:val="-1"/>
          <w:sz w:val="20"/>
          <w:szCs w:val="20"/>
        </w:rPr>
        <w:t>Special Education Administrator</w:t>
      </w:r>
      <w:r w:rsidRPr="00001426">
        <w:rPr>
          <w:rFonts w:ascii="Calibri" w:eastAsia="Calibri" w:hAnsi="Calibri" w:cs="Calibri"/>
          <w:spacing w:val="1"/>
          <w:sz w:val="20"/>
          <w:szCs w:val="20"/>
        </w:rPr>
        <w:t xml:space="preserve"> </w:t>
      </w:r>
      <w:r w:rsidRPr="00001426">
        <w:rPr>
          <w:rFonts w:ascii="Calibri" w:eastAsia="Calibri" w:hAnsi="Calibri" w:cs="Calibri"/>
          <w:spacing w:val="-2"/>
          <w:sz w:val="20"/>
          <w:szCs w:val="20"/>
        </w:rPr>
        <w:t xml:space="preserve">promotes a shared vision/mission </w:t>
      </w:r>
      <w:r w:rsidRPr="00001426">
        <w:rPr>
          <w:rFonts w:ascii="Calibri" w:eastAsia="Calibri" w:hAnsi="Calibri" w:cs="Calibri"/>
          <w:sz w:val="20"/>
          <w:szCs w:val="20"/>
        </w:rPr>
        <w:t>for the success of all students</w:t>
      </w:r>
      <w:r w:rsidRPr="00001426">
        <w:rPr>
          <w:rFonts w:ascii="Calibri" w:eastAsia="Calibri" w:hAnsi="Calibri" w:cs="Calibri"/>
          <w:spacing w:val="-2"/>
          <w:sz w:val="20"/>
          <w:szCs w:val="20"/>
        </w:rPr>
        <w:t xml:space="preserve"> by supporting the implementation of</w:t>
      </w:r>
      <w:r w:rsidRPr="00001426">
        <w:rPr>
          <w:rFonts w:ascii="Calibri" w:eastAsia="Calibri" w:hAnsi="Calibri" w:cs="Calibri"/>
          <w:spacing w:val="2"/>
          <w:sz w:val="20"/>
          <w:szCs w:val="20"/>
        </w:rPr>
        <w:t xml:space="preserve"> </w:t>
      </w:r>
      <w:r w:rsidRPr="00001426">
        <w:rPr>
          <w:rFonts w:ascii="Calibri" w:eastAsia="Calibri" w:hAnsi="Calibri" w:cs="Calibri"/>
          <w:spacing w:val="-1"/>
          <w:sz w:val="20"/>
          <w:szCs w:val="20"/>
        </w:rPr>
        <w:t>p</w:t>
      </w:r>
      <w:r w:rsidRPr="00001426">
        <w:rPr>
          <w:rFonts w:ascii="Calibri" w:eastAsia="Calibri" w:hAnsi="Calibri" w:cs="Calibri"/>
          <w:sz w:val="20"/>
          <w:szCs w:val="20"/>
        </w:rPr>
        <w:t>r</w:t>
      </w:r>
      <w:r w:rsidRPr="00001426">
        <w:rPr>
          <w:rFonts w:ascii="Calibri" w:eastAsia="Calibri" w:hAnsi="Calibri" w:cs="Calibri"/>
          <w:spacing w:val="1"/>
          <w:sz w:val="20"/>
          <w:szCs w:val="20"/>
        </w:rPr>
        <w:t>o</w:t>
      </w:r>
      <w:r w:rsidRPr="00001426">
        <w:rPr>
          <w:rFonts w:ascii="Calibri" w:eastAsia="Calibri" w:hAnsi="Calibri" w:cs="Calibri"/>
          <w:sz w:val="20"/>
          <w:szCs w:val="20"/>
        </w:rPr>
        <w:t>grams</w:t>
      </w:r>
      <w:r w:rsidRPr="00001426">
        <w:rPr>
          <w:rFonts w:ascii="Calibri" w:eastAsia="Calibri" w:hAnsi="Calibri" w:cs="Calibri"/>
          <w:spacing w:val="-1"/>
          <w:sz w:val="20"/>
          <w:szCs w:val="20"/>
        </w:rPr>
        <w:t xml:space="preserve"> </w:t>
      </w:r>
      <w:r w:rsidRPr="00001426">
        <w:rPr>
          <w:rFonts w:ascii="Calibri" w:eastAsia="Calibri" w:hAnsi="Calibri" w:cs="Calibri"/>
          <w:spacing w:val="1"/>
          <w:sz w:val="20"/>
          <w:szCs w:val="20"/>
        </w:rPr>
        <w:t>for students with disabilities that</w:t>
      </w:r>
      <w:r w:rsidRPr="00001426">
        <w:rPr>
          <w:rFonts w:ascii="Calibri" w:eastAsia="Calibri" w:hAnsi="Calibri" w:cs="Calibri"/>
          <w:spacing w:val="2"/>
          <w:sz w:val="20"/>
          <w:szCs w:val="20"/>
        </w:rPr>
        <w:t xml:space="preserve"> </w:t>
      </w:r>
      <w:r w:rsidRPr="00001426">
        <w:rPr>
          <w:rFonts w:ascii="Calibri" w:eastAsia="Calibri" w:hAnsi="Calibri" w:cs="Calibri"/>
          <w:sz w:val="20"/>
          <w:szCs w:val="20"/>
        </w:rPr>
        <w:t>al</w:t>
      </w:r>
      <w:r w:rsidRPr="00001426">
        <w:rPr>
          <w:rFonts w:ascii="Calibri" w:eastAsia="Calibri" w:hAnsi="Calibri" w:cs="Calibri"/>
          <w:spacing w:val="-2"/>
          <w:sz w:val="20"/>
          <w:szCs w:val="20"/>
        </w:rPr>
        <w:t>i</w:t>
      </w:r>
      <w:r w:rsidRPr="00001426">
        <w:rPr>
          <w:rFonts w:ascii="Calibri" w:eastAsia="Calibri" w:hAnsi="Calibri" w:cs="Calibri"/>
          <w:sz w:val="20"/>
          <w:szCs w:val="20"/>
        </w:rPr>
        <w:t>gn</w:t>
      </w:r>
      <w:r w:rsidRPr="00001426">
        <w:rPr>
          <w:rFonts w:ascii="Calibri" w:eastAsia="Calibri" w:hAnsi="Calibri" w:cs="Calibri"/>
          <w:spacing w:val="1"/>
          <w:sz w:val="20"/>
          <w:szCs w:val="20"/>
        </w:rPr>
        <w:t xml:space="preserve"> </w:t>
      </w:r>
      <w:r w:rsidRPr="00001426">
        <w:rPr>
          <w:rFonts w:ascii="Calibri" w:eastAsia="Calibri" w:hAnsi="Calibri" w:cs="Calibri"/>
          <w:spacing w:val="-1"/>
          <w:sz w:val="20"/>
          <w:szCs w:val="20"/>
        </w:rPr>
        <w:t>w</w:t>
      </w:r>
      <w:r w:rsidRPr="00001426">
        <w:rPr>
          <w:rFonts w:ascii="Calibri" w:eastAsia="Calibri" w:hAnsi="Calibri" w:cs="Calibri"/>
          <w:sz w:val="20"/>
          <w:szCs w:val="20"/>
        </w:rPr>
        <w:t>i</w:t>
      </w:r>
      <w:r w:rsidRPr="00001426">
        <w:rPr>
          <w:rFonts w:ascii="Calibri" w:eastAsia="Calibri" w:hAnsi="Calibri" w:cs="Calibri"/>
          <w:spacing w:val="1"/>
          <w:sz w:val="20"/>
          <w:szCs w:val="20"/>
        </w:rPr>
        <w:t>t</w:t>
      </w:r>
      <w:r w:rsidRPr="00001426">
        <w:rPr>
          <w:rFonts w:ascii="Calibri" w:eastAsia="Calibri" w:hAnsi="Calibri" w:cs="Calibri"/>
          <w:sz w:val="20"/>
          <w:szCs w:val="20"/>
        </w:rPr>
        <w:t xml:space="preserve">h </w:t>
      </w:r>
      <w:r w:rsidRPr="00001426">
        <w:rPr>
          <w:rFonts w:ascii="Calibri" w:eastAsia="Calibri" w:hAnsi="Calibri" w:cs="Calibri"/>
          <w:spacing w:val="-1"/>
          <w:sz w:val="20"/>
          <w:szCs w:val="20"/>
        </w:rPr>
        <w:t>t</w:t>
      </w:r>
      <w:r w:rsidRPr="00001426">
        <w:rPr>
          <w:rFonts w:ascii="Calibri" w:eastAsia="Calibri" w:hAnsi="Calibri" w:cs="Calibri"/>
          <w:spacing w:val="1"/>
          <w:sz w:val="20"/>
          <w:szCs w:val="20"/>
        </w:rPr>
        <w:t>h</w:t>
      </w:r>
      <w:r w:rsidRPr="00001426">
        <w:rPr>
          <w:rFonts w:ascii="Calibri" w:eastAsia="Calibri" w:hAnsi="Calibri" w:cs="Calibri"/>
          <w:sz w:val="20"/>
          <w:szCs w:val="20"/>
        </w:rPr>
        <w:t>e</w:t>
      </w:r>
      <w:r w:rsidRPr="00001426">
        <w:rPr>
          <w:rFonts w:ascii="Calibri" w:eastAsia="Calibri" w:hAnsi="Calibri" w:cs="Calibri"/>
          <w:spacing w:val="-1"/>
          <w:sz w:val="20"/>
          <w:szCs w:val="20"/>
        </w:rPr>
        <w:t xml:space="preserve"> </w:t>
      </w:r>
      <w:r w:rsidRPr="00001426">
        <w:rPr>
          <w:rFonts w:ascii="Calibri" w:eastAsia="Calibri" w:hAnsi="Calibri" w:cs="Calibri"/>
          <w:spacing w:val="1"/>
          <w:sz w:val="20"/>
          <w:szCs w:val="20"/>
        </w:rPr>
        <w:t>VIDE’</w:t>
      </w:r>
      <w:r w:rsidRPr="00001426">
        <w:rPr>
          <w:rFonts w:ascii="Calibri" w:eastAsia="Calibri" w:hAnsi="Calibri" w:cs="Calibri"/>
          <w:sz w:val="20"/>
          <w:szCs w:val="20"/>
        </w:rPr>
        <w:t>s vis</w:t>
      </w:r>
      <w:r w:rsidRPr="00001426">
        <w:rPr>
          <w:rFonts w:ascii="Calibri" w:eastAsia="Calibri" w:hAnsi="Calibri" w:cs="Calibri"/>
          <w:spacing w:val="-2"/>
          <w:sz w:val="20"/>
          <w:szCs w:val="20"/>
        </w:rPr>
        <w:t>i</w:t>
      </w:r>
      <w:r w:rsidRPr="00001426">
        <w:rPr>
          <w:rFonts w:ascii="Calibri" w:eastAsia="Calibri" w:hAnsi="Calibri" w:cs="Calibri"/>
          <w:sz w:val="20"/>
          <w:szCs w:val="20"/>
        </w:rPr>
        <w:t>o</w:t>
      </w:r>
      <w:r w:rsidRPr="00001426">
        <w:rPr>
          <w:rFonts w:ascii="Calibri" w:eastAsia="Calibri" w:hAnsi="Calibri" w:cs="Calibri"/>
          <w:spacing w:val="1"/>
          <w:sz w:val="20"/>
          <w:szCs w:val="20"/>
        </w:rPr>
        <w:t>n/mission</w:t>
      </w:r>
      <w:r w:rsidRPr="00001426">
        <w:rPr>
          <w:rFonts w:ascii="Calibri" w:eastAsia="Calibri" w:hAnsi="Calibri" w:cs="Calibri"/>
          <w:sz w:val="20"/>
          <w:szCs w:val="20"/>
        </w:rPr>
        <w:t>.</w:t>
      </w:r>
    </w:p>
    <w:p w14:paraId="3BA7A17A" w14:textId="77777777" w:rsidR="00207AB0" w:rsidRPr="00001426" w:rsidRDefault="00207AB0" w:rsidP="00207AB0">
      <w:pPr>
        <w:tabs>
          <w:tab w:val="left" w:pos="360"/>
        </w:tabs>
        <w:ind w:right="-20"/>
        <w:rPr>
          <w:rFonts w:ascii="Calibri" w:eastAsia="Calibri" w:hAnsi="Calibri" w:cs="Calibri"/>
          <w:sz w:val="20"/>
          <w:szCs w:val="20"/>
        </w:rPr>
      </w:pPr>
      <w:r w:rsidRPr="00001426">
        <w:rPr>
          <w:noProof/>
          <w:sz w:val="22"/>
          <w:szCs w:val="22"/>
        </w:rPr>
        <mc:AlternateContent>
          <mc:Choice Requires="wps">
            <w:drawing>
              <wp:anchor distT="0" distB="0" distL="114300" distR="114300" simplePos="0" relativeHeight="251661312" behindDoc="0" locked="0" layoutInCell="1" allowOverlap="1" wp14:anchorId="5CB40B85" wp14:editId="022ACE47">
                <wp:simplePos x="0" y="0"/>
                <wp:positionH relativeFrom="margin">
                  <wp:posOffset>3899002</wp:posOffset>
                </wp:positionH>
                <wp:positionV relativeFrom="paragraph">
                  <wp:posOffset>13589</wp:posOffset>
                </wp:positionV>
                <wp:extent cx="1550670" cy="489585"/>
                <wp:effectExtent l="552450" t="0" r="11430" b="24765"/>
                <wp:wrapNone/>
                <wp:docPr id="11" name="Rounded Rectangular Callou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0670" cy="489585"/>
                        </a:xfrm>
                        <a:prstGeom prst="wedgeRoundRectCallout">
                          <a:avLst>
                            <a:gd name="adj1" fmla="val -85667"/>
                            <a:gd name="adj2" fmla="val -4141"/>
                            <a:gd name="adj3" fmla="val 16667"/>
                          </a:avLst>
                        </a:prstGeom>
                        <a:solidFill>
                          <a:schemeClr val="bg1"/>
                        </a:solidFill>
                        <a:ln w="25400" cap="flat" cmpd="sng" algn="ctr">
                          <a:solidFill>
                            <a:srgbClr val="4F81BD">
                              <a:shade val="50000"/>
                            </a:srgbClr>
                          </a:solidFill>
                          <a:prstDash val="solid"/>
                        </a:ln>
                        <a:effectLst/>
                      </wps:spPr>
                      <wps:txbx>
                        <w:txbxContent>
                          <w:p w14:paraId="6824B2BB" w14:textId="77777777" w:rsidR="002369C3" w:rsidRPr="009D43AB" w:rsidRDefault="002369C3" w:rsidP="00207AB0">
                            <w:pPr>
                              <w:ind w:left="-86" w:right="-158"/>
                              <w:jc w:val="center"/>
                              <w:rPr>
                                <w:color w:val="1F497D"/>
                                <w:sz w:val="20"/>
                                <w:szCs w:val="20"/>
                              </w:rPr>
                            </w:pPr>
                            <w:r w:rsidRPr="009D43AB">
                              <w:rPr>
                                <w:color w:val="1F497D"/>
                                <w:sz w:val="20"/>
                                <w:szCs w:val="20"/>
                              </w:rPr>
                              <w:t>Each Indicator describes part of the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11" o:spid="_x0000_s1029" type="#_x0000_t62" style="position:absolute;margin-left:307pt;margin-top:1.05pt;width:122.1pt;height:38.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" adj="-7704,9906" fillcolor="white [3212]" strokecolor="#385d8a" strokeweight="2pt">
                <v:path arrowok="t"/>
                <v:textbox>
                  <w:txbxContent>
                    <w:p w14:paraId="6824B2BB" w14:textId="77777777" w:rsidR="002369C3" w:rsidRPr="009D43AB" w:rsidRDefault="002369C3" w:rsidP="00207AB0">
                      <w:pPr>
                        <w:ind w:left="-86" w:right="-158"/>
                        <w:jc w:val="center"/>
                        <w:rPr>
                          <w:color w:val="1F497D"/>
                          <w:sz w:val="20"/>
                          <w:szCs w:val="20"/>
                        </w:rPr>
                      </w:pPr>
                      <w:r w:rsidRPr="009D43AB">
                        <w:rPr>
                          <w:color w:val="1F497D"/>
                          <w:sz w:val="20"/>
                          <w:szCs w:val="20"/>
                        </w:rPr>
                        <w:t>Each Indicator describes part of the practice.</w:t>
                      </w:r>
                    </w:p>
                  </w:txbxContent>
                </v:textbox>
                <w10:wrap anchorx="margin"/>
              </v:shape>
            </w:pict>
          </mc:Fallback>
        </mc:AlternateContent>
      </w:r>
    </w:p>
    <w:p w14:paraId="28EA871D" w14:textId="77777777" w:rsidR="00207AB0" w:rsidRPr="00001426" w:rsidRDefault="00207AB0" w:rsidP="00207AB0">
      <w:pPr>
        <w:spacing w:after="40"/>
        <w:rPr>
          <w:rFonts w:ascii="Calibri" w:hAnsi="Calibri" w:cstheme="majorHAnsi"/>
          <w:b/>
          <w:sz w:val="22"/>
          <w:szCs w:val="22"/>
        </w:rPr>
      </w:pPr>
      <w:r w:rsidRPr="00001426">
        <w:rPr>
          <w:rFonts w:ascii="Calibri" w:hAnsi="Calibri" w:cstheme="majorHAnsi"/>
          <w:b/>
          <w:sz w:val="22"/>
          <w:szCs w:val="22"/>
        </w:rPr>
        <w:t>Indicator 1.1: Supports the vision and mission of the VIDE</w:t>
      </w:r>
    </w:p>
    <w:tbl>
      <w:tblPr>
        <w:tblStyle w:val="TableGrid"/>
        <w:tblW w:w="9108" w:type="dxa"/>
        <w:tblLayout w:type="fixed"/>
        <w:tblLook w:val="04A0" w:firstRow="1" w:lastRow="0" w:firstColumn="1" w:lastColumn="0" w:noHBand="0" w:noVBand="1"/>
      </w:tblPr>
      <w:tblGrid>
        <w:gridCol w:w="1278"/>
        <w:gridCol w:w="2070"/>
        <w:gridCol w:w="1710"/>
        <w:gridCol w:w="1710"/>
        <w:gridCol w:w="2340"/>
      </w:tblGrid>
      <w:tr w:rsidR="00207AB0" w:rsidRPr="00B52967" w14:paraId="7C1A114F" w14:textId="77777777" w:rsidTr="003A250E">
        <w:trPr>
          <w:cantSplit/>
          <w:trHeight w:val="1223"/>
        </w:trPr>
        <w:tc>
          <w:tcPr>
            <w:tcW w:w="1278" w:type="dxa"/>
            <w:shd w:val="clear" w:color="auto" w:fill="244061" w:themeFill="accent1" w:themeFillShade="80"/>
            <w:textDirection w:val="btLr"/>
          </w:tcPr>
          <w:p w14:paraId="484E1A15" w14:textId="77777777" w:rsidR="00207AB0" w:rsidRPr="00B52967" w:rsidRDefault="00207AB0" w:rsidP="003A250E">
            <w:pPr>
              <w:ind w:left="115" w:right="-14"/>
              <w:rPr>
                <w:rFonts w:ascii="Calibri" w:eastAsia="Calibri" w:hAnsi="Calibri" w:cs="Calibri"/>
                <w:b/>
                <w:bCs/>
              </w:rPr>
            </w:pPr>
            <w:r w:rsidRPr="00B52967">
              <w:rPr>
                <w:rFonts w:ascii="Calibri" w:eastAsia="Calibri" w:hAnsi="Calibri" w:cs="Calibri"/>
                <w:b/>
                <w:bCs/>
                <w:color w:val="FFFFFF" w:themeColor="background1"/>
              </w:rPr>
              <w:t>Element</w:t>
            </w:r>
          </w:p>
        </w:tc>
        <w:tc>
          <w:tcPr>
            <w:tcW w:w="2070" w:type="dxa"/>
            <w:shd w:val="clear" w:color="auto" w:fill="244061" w:themeFill="accent1" w:themeFillShade="80"/>
            <w:vAlign w:val="bottom"/>
          </w:tcPr>
          <w:p w14:paraId="774B7A75" w14:textId="77777777" w:rsidR="00207AB0" w:rsidRPr="00096077" w:rsidRDefault="00207AB0" w:rsidP="003A250E">
            <w:pPr>
              <w:tabs>
                <w:tab w:val="left" w:pos="1854"/>
              </w:tabs>
              <w:jc w:val="center"/>
              <w:rPr>
                <w:rFonts w:ascii="Calibri" w:eastAsia="Calibri" w:hAnsi="Calibri" w:cs="Calibri"/>
                <w:b/>
                <w:bCs/>
                <w:color w:val="FFFFFF"/>
                <w:sz w:val="18"/>
                <w:szCs w:val="18"/>
              </w:rPr>
            </w:pPr>
            <w:r w:rsidRPr="00096077">
              <w:rPr>
                <w:rFonts w:ascii="Calibri" w:eastAsia="Calibri" w:hAnsi="Calibri" w:cs="Calibri"/>
                <w:b/>
                <w:bCs/>
                <w:color w:val="FFFFFF"/>
                <w:sz w:val="18"/>
                <w:szCs w:val="18"/>
              </w:rPr>
              <w:t>Unsatisfactory</w:t>
            </w:r>
          </w:p>
          <w:p w14:paraId="25A5CAC0" w14:textId="77777777" w:rsidR="00207AB0" w:rsidRPr="00096077" w:rsidRDefault="00207AB0" w:rsidP="003A250E">
            <w:pPr>
              <w:ind w:right="-20"/>
              <w:jc w:val="center"/>
              <w:rPr>
                <w:rFonts w:ascii="Calibri" w:eastAsia="Calibri" w:hAnsi="Calibri" w:cs="Calibri"/>
                <w:b/>
                <w:bCs/>
                <w:sz w:val="18"/>
                <w:szCs w:val="18"/>
              </w:rPr>
            </w:pPr>
            <w:r w:rsidRPr="00096077">
              <w:rPr>
                <w:rFonts w:ascii="Calibri" w:eastAsia="Calibri" w:hAnsi="Calibri" w:cs="Calibri"/>
                <w:color w:val="FFFFFF"/>
                <w:sz w:val="18"/>
                <w:szCs w:val="18"/>
              </w:rPr>
              <w:t>T</w:t>
            </w:r>
            <w:r w:rsidRPr="00096077">
              <w:rPr>
                <w:rFonts w:ascii="Calibri" w:eastAsia="Calibri" w:hAnsi="Calibri" w:cs="Calibri"/>
                <w:color w:val="FFFFFF"/>
                <w:spacing w:val="1"/>
                <w:sz w:val="18"/>
                <w:szCs w:val="18"/>
              </w:rPr>
              <w:t>h</w:t>
            </w:r>
            <w:r w:rsidRPr="00096077">
              <w:rPr>
                <w:rFonts w:ascii="Calibri" w:eastAsia="Calibri" w:hAnsi="Calibri" w:cs="Calibri"/>
                <w:color w:val="FFFFFF"/>
                <w:sz w:val="18"/>
                <w:szCs w:val="18"/>
              </w:rPr>
              <w:t xml:space="preserve">e </w:t>
            </w:r>
            <w:r w:rsidRPr="00096077">
              <w:rPr>
                <w:rFonts w:ascii="Calibri" w:eastAsia="Calibri" w:hAnsi="Calibri" w:cs="Calibri"/>
                <w:color w:val="FFFFFF"/>
                <w:spacing w:val="-2"/>
                <w:sz w:val="18"/>
                <w:szCs w:val="18"/>
              </w:rPr>
              <w:t>Special Education Administrator</w:t>
            </w:r>
            <w:r w:rsidRPr="00096077">
              <w:rPr>
                <w:rFonts w:ascii="Calibri" w:eastAsia="Calibri" w:hAnsi="Calibri" w:cs="Calibri"/>
                <w:color w:val="FFFFFF"/>
                <w:spacing w:val="-3"/>
                <w:sz w:val="18"/>
                <w:szCs w:val="18"/>
              </w:rPr>
              <w:t xml:space="preserve"> </w:t>
            </w:r>
            <w:r w:rsidRPr="00096077">
              <w:rPr>
                <w:rFonts w:ascii="Calibri" w:eastAsia="Calibri" w:hAnsi="Calibri" w:cs="Calibri"/>
                <w:color w:val="FFFFFF"/>
                <w:spacing w:val="-1"/>
                <w:sz w:val="18"/>
                <w:szCs w:val="18"/>
              </w:rPr>
              <w:t>p</w:t>
            </w:r>
            <w:r w:rsidRPr="00096077">
              <w:rPr>
                <w:rFonts w:ascii="Calibri" w:eastAsia="Calibri" w:hAnsi="Calibri" w:cs="Calibri"/>
                <w:color w:val="FFFFFF"/>
                <w:sz w:val="18"/>
                <w:szCs w:val="18"/>
              </w:rPr>
              <w:t>erfor</w:t>
            </w:r>
            <w:r w:rsidRPr="00096077">
              <w:rPr>
                <w:rFonts w:ascii="Calibri" w:eastAsia="Calibri" w:hAnsi="Calibri" w:cs="Calibri"/>
                <w:color w:val="FFFFFF"/>
                <w:spacing w:val="1"/>
                <w:sz w:val="18"/>
                <w:szCs w:val="18"/>
              </w:rPr>
              <w:t>m</w:t>
            </w:r>
            <w:r w:rsidRPr="00096077">
              <w:rPr>
                <w:rFonts w:ascii="Calibri" w:eastAsia="Calibri" w:hAnsi="Calibri" w:cs="Calibri"/>
                <w:color w:val="FFFFFF"/>
                <w:sz w:val="18"/>
                <w:szCs w:val="18"/>
              </w:rPr>
              <w:t>i</w:t>
            </w:r>
            <w:r w:rsidRPr="00096077">
              <w:rPr>
                <w:rFonts w:ascii="Calibri" w:eastAsia="Calibri" w:hAnsi="Calibri" w:cs="Calibri"/>
                <w:color w:val="FFFFFF"/>
                <w:spacing w:val="1"/>
                <w:sz w:val="18"/>
                <w:szCs w:val="18"/>
              </w:rPr>
              <w:t>n</w:t>
            </w:r>
            <w:r w:rsidRPr="00096077">
              <w:rPr>
                <w:rFonts w:ascii="Calibri" w:eastAsia="Calibri" w:hAnsi="Calibri" w:cs="Calibri"/>
                <w:color w:val="FFFFFF"/>
                <w:sz w:val="18"/>
                <w:szCs w:val="18"/>
              </w:rPr>
              <w:t>g</w:t>
            </w:r>
            <w:r w:rsidRPr="00096077">
              <w:rPr>
                <w:rFonts w:ascii="Calibri" w:eastAsia="Calibri" w:hAnsi="Calibri" w:cs="Calibri"/>
                <w:color w:val="FFFFFF"/>
                <w:spacing w:val="-10"/>
                <w:sz w:val="18"/>
                <w:szCs w:val="18"/>
              </w:rPr>
              <w:t xml:space="preserve"> </w:t>
            </w:r>
            <w:r w:rsidRPr="00096077">
              <w:rPr>
                <w:rFonts w:ascii="Calibri" w:eastAsia="Calibri" w:hAnsi="Calibri" w:cs="Calibri"/>
                <w:color w:val="FFFFFF"/>
                <w:sz w:val="18"/>
                <w:szCs w:val="18"/>
              </w:rPr>
              <w:t>at</w:t>
            </w:r>
            <w:r w:rsidRPr="00096077">
              <w:rPr>
                <w:rFonts w:ascii="Calibri" w:eastAsia="Calibri" w:hAnsi="Calibri" w:cs="Calibri"/>
                <w:color w:val="FFFFFF"/>
                <w:spacing w:val="-2"/>
                <w:sz w:val="18"/>
                <w:szCs w:val="18"/>
              </w:rPr>
              <w:t xml:space="preserve"> </w:t>
            </w:r>
            <w:r w:rsidRPr="00096077">
              <w:rPr>
                <w:rFonts w:ascii="Calibri" w:eastAsia="Calibri" w:hAnsi="Calibri" w:cs="Calibri"/>
                <w:color w:val="FFFFFF"/>
                <w:spacing w:val="1"/>
                <w:sz w:val="18"/>
                <w:szCs w:val="18"/>
              </w:rPr>
              <w:t>t</w:t>
            </w:r>
            <w:r w:rsidRPr="00096077">
              <w:rPr>
                <w:rFonts w:ascii="Calibri" w:eastAsia="Calibri" w:hAnsi="Calibri" w:cs="Calibri"/>
                <w:color w:val="FFFFFF"/>
                <w:spacing w:val="-1"/>
                <w:sz w:val="18"/>
                <w:szCs w:val="18"/>
              </w:rPr>
              <w:t>h</w:t>
            </w:r>
            <w:r w:rsidRPr="00096077">
              <w:rPr>
                <w:rFonts w:ascii="Calibri" w:eastAsia="Calibri" w:hAnsi="Calibri" w:cs="Calibri"/>
                <w:color w:val="FFFFFF"/>
                <w:sz w:val="18"/>
                <w:szCs w:val="18"/>
              </w:rPr>
              <w:t xml:space="preserve">e </w:t>
            </w:r>
            <w:r w:rsidRPr="00096077">
              <w:rPr>
                <w:rFonts w:ascii="Calibri" w:eastAsia="Calibri" w:hAnsi="Calibri" w:cs="Calibri"/>
                <w:b/>
                <w:bCs/>
                <w:i/>
                <w:color w:val="FFFFFF"/>
                <w:sz w:val="18"/>
                <w:szCs w:val="18"/>
              </w:rPr>
              <w:t>unsatisfactory</w:t>
            </w:r>
            <w:r w:rsidRPr="00096077">
              <w:rPr>
                <w:rFonts w:ascii="Calibri" w:eastAsia="Calibri" w:hAnsi="Calibri" w:cs="Calibri"/>
                <w:b/>
                <w:bCs/>
                <w:i/>
                <w:color w:val="FFFFFF"/>
                <w:spacing w:val="-3"/>
                <w:sz w:val="18"/>
                <w:szCs w:val="18"/>
              </w:rPr>
              <w:t xml:space="preserve"> </w:t>
            </w:r>
            <w:r w:rsidRPr="00096077">
              <w:rPr>
                <w:rFonts w:ascii="Calibri" w:eastAsia="Calibri" w:hAnsi="Calibri" w:cs="Calibri"/>
                <w:color w:val="FFFFFF"/>
                <w:sz w:val="18"/>
                <w:szCs w:val="18"/>
              </w:rPr>
              <w:t>level</w:t>
            </w:r>
          </w:p>
        </w:tc>
        <w:tc>
          <w:tcPr>
            <w:tcW w:w="1710" w:type="dxa"/>
            <w:shd w:val="clear" w:color="auto" w:fill="244061" w:themeFill="accent1" w:themeFillShade="80"/>
            <w:vAlign w:val="bottom"/>
          </w:tcPr>
          <w:p w14:paraId="645FDF1F" w14:textId="77777777" w:rsidR="00207AB0" w:rsidRPr="00096077" w:rsidRDefault="00207AB0" w:rsidP="003A250E">
            <w:pPr>
              <w:ind w:left="100" w:right="-20"/>
              <w:jc w:val="center"/>
              <w:rPr>
                <w:rFonts w:ascii="Calibri" w:eastAsia="Calibri" w:hAnsi="Calibri" w:cs="Calibri"/>
                <w:sz w:val="18"/>
                <w:szCs w:val="18"/>
              </w:rPr>
            </w:pPr>
            <w:r w:rsidRPr="00096077">
              <w:rPr>
                <w:rFonts w:ascii="Calibri" w:eastAsia="Calibri" w:hAnsi="Calibri" w:cs="Calibri"/>
                <w:b/>
                <w:bCs/>
                <w:color w:val="FFFFFF"/>
                <w:spacing w:val="1"/>
                <w:position w:val="1"/>
                <w:sz w:val="18"/>
                <w:szCs w:val="18"/>
              </w:rPr>
              <w:t>Basic</w:t>
            </w:r>
          </w:p>
          <w:p w14:paraId="4CFF8B04" w14:textId="77777777" w:rsidR="00207AB0" w:rsidRPr="00096077" w:rsidRDefault="00207AB0" w:rsidP="003A250E">
            <w:pPr>
              <w:ind w:right="-20"/>
              <w:jc w:val="center"/>
              <w:rPr>
                <w:rFonts w:ascii="Calibri" w:eastAsia="Calibri" w:hAnsi="Calibri" w:cs="Calibri"/>
                <w:b/>
                <w:bCs/>
                <w:sz w:val="18"/>
                <w:szCs w:val="18"/>
              </w:rPr>
            </w:pPr>
            <w:r w:rsidRPr="00096077">
              <w:rPr>
                <w:rFonts w:ascii="Calibri" w:eastAsia="Calibri" w:hAnsi="Calibri" w:cs="Calibri"/>
                <w:color w:val="FFFFFF"/>
                <w:sz w:val="18"/>
                <w:szCs w:val="18"/>
              </w:rPr>
              <w:t>T</w:t>
            </w:r>
            <w:r w:rsidRPr="00096077">
              <w:rPr>
                <w:rFonts w:ascii="Calibri" w:eastAsia="Calibri" w:hAnsi="Calibri" w:cs="Calibri"/>
                <w:color w:val="FFFFFF"/>
                <w:spacing w:val="1"/>
                <w:sz w:val="18"/>
                <w:szCs w:val="18"/>
              </w:rPr>
              <w:t>h</w:t>
            </w:r>
            <w:r w:rsidRPr="00096077">
              <w:rPr>
                <w:rFonts w:ascii="Calibri" w:eastAsia="Calibri" w:hAnsi="Calibri" w:cs="Calibri"/>
                <w:color w:val="FFFFFF"/>
                <w:sz w:val="18"/>
                <w:szCs w:val="18"/>
              </w:rPr>
              <w:t xml:space="preserve">e </w:t>
            </w:r>
            <w:r w:rsidRPr="00096077">
              <w:rPr>
                <w:rFonts w:ascii="Calibri" w:eastAsia="Calibri" w:hAnsi="Calibri" w:cs="Calibri"/>
                <w:color w:val="FFFFFF"/>
                <w:spacing w:val="-2"/>
                <w:sz w:val="18"/>
                <w:szCs w:val="18"/>
              </w:rPr>
              <w:t>Special Education Administrator</w:t>
            </w:r>
            <w:r w:rsidRPr="00096077">
              <w:rPr>
                <w:rFonts w:ascii="Calibri" w:eastAsia="Calibri" w:hAnsi="Calibri" w:cs="Calibri"/>
                <w:color w:val="FFFFFF"/>
                <w:spacing w:val="-3"/>
                <w:sz w:val="18"/>
                <w:szCs w:val="18"/>
              </w:rPr>
              <w:t xml:space="preserve"> </w:t>
            </w:r>
            <w:r w:rsidRPr="00096077">
              <w:rPr>
                <w:rFonts w:ascii="Calibri" w:eastAsia="Calibri" w:hAnsi="Calibri" w:cs="Calibri"/>
                <w:color w:val="FFFFFF"/>
                <w:spacing w:val="-1"/>
                <w:sz w:val="18"/>
                <w:szCs w:val="18"/>
              </w:rPr>
              <w:t>p</w:t>
            </w:r>
            <w:r w:rsidRPr="00096077">
              <w:rPr>
                <w:rFonts w:ascii="Calibri" w:eastAsia="Calibri" w:hAnsi="Calibri" w:cs="Calibri"/>
                <w:color w:val="FFFFFF"/>
                <w:sz w:val="18"/>
                <w:szCs w:val="18"/>
              </w:rPr>
              <w:t>erfor</w:t>
            </w:r>
            <w:r w:rsidRPr="00096077">
              <w:rPr>
                <w:rFonts w:ascii="Calibri" w:eastAsia="Calibri" w:hAnsi="Calibri" w:cs="Calibri"/>
                <w:color w:val="FFFFFF"/>
                <w:spacing w:val="1"/>
                <w:sz w:val="18"/>
                <w:szCs w:val="18"/>
              </w:rPr>
              <w:t>m</w:t>
            </w:r>
            <w:r w:rsidRPr="00096077">
              <w:rPr>
                <w:rFonts w:ascii="Calibri" w:eastAsia="Calibri" w:hAnsi="Calibri" w:cs="Calibri"/>
                <w:color w:val="FFFFFF"/>
                <w:sz w:val="18"/>
                <w:szCs w:val="18"/>
              </w:rPr>
              <w:t>i</w:t>
            </w:r>
            <w:r w:rsidRPr="00096077">
              <w:rPr>
                <w:rFonts w:ascii="Calibri" w:eastAsia="Calibri" w:hAnsi="Calibri" w:cs="Calibri"/>
                <w:color w:val="FFFFFF"/>
                <w:spacing w:val="1"/>
                <w:sz w:val="18"/>
                <w:szCs w:val="18"/>
              </w:rPr>
              <w:t>n</w:t>
            </w:r>
            <w:r w:rsidRPr="00096077">
              <w:rPr>
                <w:rFonts w:ascii="Calibri" w:eastAsia="Calibri" w:hAnsi="Calibri" w:cs="Calibri"/>
                <w:color w:val="FFFFFF"/>
                <w:sz w:val="18"/>
                <w:szCs w:val="18"/>
              </w:rPr>
              <w:t>g</w:t>
            </w:r>
            <w:r w:rsidRPr="00096077">
              <w:rPr>
                <w:rFonts w:ascii="Calibri" w:eastAsia="Calibri" w:hAnsi="Calibri" w:cs="Calibri"/>
                <w:color w:val="FFFFFF"/>
                <w:spacing w:val="-10"/>
                <w:sz w:val="18"/>
                <w:szCs w:val="18"/>
              </w:rPr>
              <w:t xml:space="preserve"> </w:t>
            </w:r>
            <w:r w:rsidRPr="00096077">
              <w:rPr>
                <w:rFonts w:ascii="Calibri" w:eastAsia="Calibri" w:hAnsi="Calibri" w:cs="Calibri"/>
                <w:color w:val="FFFFFF"/>
                <w:sz w:val="18"/>
                <w:szCs w:val="18"/>
              </w:rPr>
              <w:t>at</w:t>
            </w:r>
            <w:r w:rsidRPr="00096077">
              <w:rPr>
                <w:rFonts w:ascii="Calibri" w:eastAsia="Calibri" w:hAnsi="Calibri" w:cs="Calibri"/>
                <w:color w:val="FFFFFF"/>
                <w:spacing w:val="-2"/>
                <w:sz w:val="18"/>
                <w:szCs w:val="18"/>
              </w:rPr>
              <w:t xml:space="preserve"> </w:t>
            </w:r>
            <w:r w:rsidRPr="00096077">
              <w:rPr>
                <w:rFonts w:ascii="Calibri" w:eastAsia="Calibri" w:hAnsi="Calibri" w:cs="Calibri"/>
                <w:color w:val="FFFFFF"/>
                <w:spacing w:val="1"/>
                <w:sz w:val="18"/>
                <w:szCs w:val="18"/>
              </w:rPr>
              <w:t>t</w:t>
            </w:r>
            <w:r w:rsidRPr="00096077">
              <w:rPr>
                <w:rFonts w:ascii="Calibri" w:eastAsia="Calibri" w:hAnsi="Calibri" w:cs="Calibri"/>
                <w:color w:val="FFFFFF"/>
                <w:spacing w:val="-1"/>
                <w:sz w:val="18"/>
                <w:szCs w:val="18"/>
              </w:rPr>
              <w:t>h</w:t>
            </w:r>
            <w:r w:rsidRPr="00096077">
              <w:rPr>
                <w:rFonts w:ascii="Calibri" w:eastAsia="Calibri" w:hAnsi="Calibri" w:cs="Calibri"/>
                <w:color w:val="FFFFFF"/>
                <w:sz w:val="18"/>
                <w:szCs w:val="18"/>
              </w:rPr>
              <w:t xml:space="preserve">e </w:t>
            </w:r>
            <w:r w:rsidRPr="00096077">
              <w:rPr>
                <w:rFonts w:ascii="Calibri" w:eastAsia="Calibri" w:hAnsi="Calibri" w:cs="Calibri"/>
                <w:b/>
                <w:bCs/>
                <w:i/>
                <w:color w:val="FFFFFF"/>
                <w:spacing w:val="1"/>
                <w:position w:val="1"/>
                <w:sz w:val="18"/>
                <w:szCs w:val="18"/>
              </w:rPr>
              <w:t>basic</w:t>
            </w:r>
            <w:r w:rsidRPr="00096077">
              <w:rPr>
                <w:rFonts w:ascii="Calibri" w:eastAsia="Calibri" w:hAnsi="Calibri" w:cs="Calibri"/>
                <w:b/>
                <w:bCs/>
                <w:i/>
                <w:color w:val="FFFFFF"/>
                <w:spacing w:val="-12"/>
                <w:position w:val="1"/>
                <w:sz w:val="18"/>
                <w:szCs w:val="18"/>
              </w:rPr>
              <w:t xml:space="preserve"> </w:t>
            </w:r>
            <w:r w:rsidRPr="00096077">
              <w:rPr>
                <w:rFonts w:ascii="Calibri" w:eastAsia="Calibri" w:hAnsi="Calibri" w:cs="Calibri"/>
                <w:color w:val="FFFFFF"/>
                <w:position w:val="1"/>
                <w:sz w:val="18"/>
                <w:szCs w:val="18"/>
              </w:rPr>
              <w:t>level…</w:t>
            </w:r>
          </w:p>
        </w:tc>
        <w:tc>
          <w:tcPr>
            <w:tcW w:w="1710" w:type="dxa"/>
            <w:shd w:val="clear" w:color="auto" w:fill="244061" w:themeFill="accent1" w:themeFillShade="80"/>
            <w:vAlign w:val="bottom"/>
          </w:tcPr>
          <w:p w14:paraId="028501BB" w14:textId="77777777" w:rsidR="00207AB0" w:rsidRPr="00096077" w:rsidRDefault="00207AB0" w:rsidP="003A250E">
            <w:pPr>
              <w:ind w:right="72"/>
              <w:jc w:val="center"/>
              <w:rPr>
                <w:rFonts w:ascii="Calibri" w:eastAsia="Calibri" w:hAnsi="Calibri" w:cs="Calibri"/>
                <w:sz w:val="18"/>
                <w:szCs w:val="18"/>
              </w:rPr>
            </w:pPr>
            <w:r w:rsidRPr="00096077">
              <w:rPr>
                <w:rFonts w:ascii="Calibri" w:eastAsia="Calibri" w:hAnsi="Calibri" w:cs="Calibri"/>
                <w:b/>
                <w:bCs/>
                <w:color w:val="FFFFFF"/>
                <w:position w:val="1"/>
                <w:sz w:val="18"/>
                <w:szCs w:val="18"/>
              </w:rPr>
              <w:t>Pro</w:t>
            </w:r>
            <w:r w:rsidRPr="00096077">
              <w:rPr>
                <w:rFonts w:ascii="Calibri" w:eastAsia="Calibri" w:hAnsi="Calibri" w:cs="Calibri"/>
                <w:b/>
                <w:bCs/>
                <w:color w:val="FFFFFF"/>
                <w:spacing w:val="1"/>
                <w:position w:val="1"/>
                <w:sz w:val="18"/>
                <w:szCs w:val="18"/>
              </w:rPr>
              <w:t>fi</w:t>
            </w:r>
            <w:r w:rsidRPr="00096077">
              <w:rPr>
                <w:rFonts w:ascii="Calibri" w:eastAsia="Calibri" w:hAnsi="Calibri" w:cs="Calibri"/>
                <w:b/>
                <w:bCs/>
                <w:color w:val="FFFFFF"/>
                <w:spacing w:val="-2"/>
                <w:position w:val="1"/>
                <w:sz w:val="18"/>
                <w:szCs w:val="18"/>
              </w:rPr>
              <w:t>c</w:t>
            </w:r>
            <w:r w:rsidRPr="00096077">
              <w:rPr>
                <w:rFonts w:ascii="Calibri" w:eastAsia="Calibri" w:hAnsi="Calibri" w:cs="Calibri"/>
                <w:b/>
                <w:bCs/>
                <w:color w:val="FFFFFF"/>
                <w:spacing w:val="1"/>
                <w:position w:val="1"/>
                <w:sz w:val="18"/>
                <w:szCs w:val="18"/>
              </w:rPr>
              <w:t>i</w:t>
            </w:r>
            <w:r w:rsidRPr="00096077">
              <w:rPr>
                <w:rFonts w:ascii="Calibri" w:eastAsia="Calibri" w:hAnsi="Calibri" w:cs="Calibri"/>
                <w:b/>
                <w:bCs/>
                <w:color w:val="FFFFFF"/>
                <w:spacing w:val="-1"/>
                <w:position w:val="1"/>
                <w:sz w:val="18"/>
                <w:szCs w:val="18"/>
              </w:rPr>
              <w:t>e</w:t>
            </w:r>
            <w:r w:rsidRPr="00096077">
              <w:rPr>
                <w:rFonts w:ascii="Calibri" w:eastAsia="Calibri" w:hAnsi="Calibri" w:cs="Calibri"/>
                <w:b/>
                <w:bCs/>
                <w:color w:val="FFFFFF"/>
                <w:spacing w:val="1"/>
                <w:position w:val="1"/>
                <w:sz w:val="18"/>
                <w:szCs w:val="18"/>
              </w:rPr>
              <w:t>n</w:t>
            </w:r>
            <w:r w:rsidRPr="00096077">
              <w:rPr>
                <w:rFonts w:ascii="Calibri" w:eastAsia="Calibri" w:hAnsi="Calibri" w:cs="Calibri"/>
                <w:b/>
                <w:bCs/>
                <w:color w:val="FFFFFF"/>
                <w:position w:val="1"/>
                <w:sz w:val="18"/>
                <w:szCs w:val="18"/>
              </w:rPr>
              <w:t>t</w:t>
            </w:r>
            <w:r>
              <w:rPr>
                <w:rFonts w:ascii="Calibri" w:eastAsia="Calibri" w:hAnsi="Calibri" w:cs="Calibri"/>
                <w:b/>
                <w:bCs/>
                <w:color w:val="FFFFFF"/>
                <w:position w:val="1"/>
                <w:sz w:val="18"/>
                <w:szCs w:val="18"/>
              </w:rPr>
              <w:t xml:space="preserve"> </w:t>
            </w:r>
          </w:p>
          <w:p w14:paraId="43A01E47" w14:textId="77777777" w:rsidR="00207AB0" w:rsidRPr="00096077" w:rsidRDefault="00207AB0" w:rsidP="003A250E">
            <w:pPr>
              <w:ind w:right="-20"/>
              <w:jc w:val="center"/>
              <w:rPr>
                <w:rFonts w:ascii="Calibri" w:eastAsia="Calibri" w:hAnsi="Calibri" w:cs="Calibri"/>
                <w:b/>
                <w:bCs/>
                <w:sz w:val="18"/>
                <w:szCs w:val="18"/>
              </w:rPr>
            </w:pPr>
            <w:r w:rsidRPr="00096077">
              <w:rPr>
                <w:rFonts w:ascii="Calibri" w:eastAsia="Calibri" w:hAnsi="Calibri" w:cs="Calibri"/>
                <w:color w:val="FFFFFF"/>
                <w:sz w:val="18"/>
                <w:szCs w:val="18"/>
              </w:rPr>
              <w:t>T</w:t>
            </w:r>
            <w:r w:rsidRPr="00096077">
              <w:rPr>
                <w:rFonts w:ascii="Calibri" w:eastAsia="Calibri" w:hAnsi="Calibri" w:cs="Calibri"/>
                <w:color w:val="FFFFFF"/>
                <w:spacing w:val="1"/>
                <w:sz w:val="18"/>
                <w:szCs w:val="18"/>
              </w:rPr>
              <w:t>h</w:t>
            </w:r>
            <w:r w:rsidRPr="00096077">
              <w:rPr>
                <w:rFonts w:ascii="Calibri" w:eastAsia="Calibri" w:hAnsi="Calibri" w:cs="Calibri"/>
                <w:color w:val="FFFFFF"/>
                <w:sz w:val="18"/>
                <w:szCs w:val="18"/>
              </w:rPr>
              <w:t xml:space="preserve">e </w:t>
            </w:r>
            <w:r w:rsidRPr="00096077">
              <w:rPr>
                <w:rFonts w:ascii="Calibri" w:eastAsia="Calibri" w:hAnsi="Calibri" w:cs="Calibri"/>
                <w:color w:val="FFFFFF"/>
                <w:spacing w:val="-2"/>
                <w:sz w:val="18"/>
                <w:szCs w:val="18"/>
              </w:rPr>
              <w:t>Special Education Administrator</w:t>
            </w:r>
            <w:r w:rsidRPr="00096077">
              <w:rPr>
                <w:rFonts w:ascii="Calibri" w:eastAsia="Calibri" w:hAnsi="Calibri" w:cs="Calibri"/>
                <w:color w:val="FFFFFF"/>
                <w:spacing w:val="-3"/>
                <w:sz w:val="18"/>
                <w:szCs w:val="18"/>
              </w:rPr>
              <w:t xml:space="preserve"> </w:t>
            </w:r>
            <w:r w:rsidRPr="00096077">
              <w:rPr>
                <w:rFonts w:ascii="Calibri" w:eastAsia="Calibri" w:hAnsi="Calibri" w:cs="Calibri"/>
                <w:color w:val="FFFFFF"/>
                <w:spacing w:val="-1"/>
                <w:sz w:val="18"/>
                <w:szCs w:val="18"/>
              </w:rPr>
              <w:t>p</w:t>
            </w:r>
            <w:r w:rsidRPr="00096077">
              <w:rPr>
                <w:rFonts w:ascii="Calibri" w:eastAsia="Calibri" w:hAnsi="Calibri" w:cs="Calibri"/>
                <w:color w:val="FFFFFF"/>
                <w:sz w:val="18"/>
                <w:szCs w:val="18"/>
              </w:rPr>
              <w:t>erfor</w:t>
            </w:r>
            <w:r w:rsidRPr="00096077">
              <w:rPr>
                <w:rFonts w:ascii="Calibri" w:eastAsia="Calibri" w:hAnsi="Calibri" w:cs="Calibri"/>
                <w:color w:val="FFFFFF"/>
                <w:spacing w:val="1"/>
                <w:sz w:val="18"/>
                <w:szCs w:val="18"/>
              </w:rPr>
              <w:t>m</w:t>
            </w:r>
            <w:r w:rsidRPr="00096077">
              <w:rPr>
                <w:rFonts w:ascii="Calibri" w:eastAsia="Calibri" w:hAnsi="Calibri" w:cs="Calibri"/>
                <w:color w:val="FFFFFF"/>
                <w:sz w:val="18"/>
                <w:szCs w:val="18"/>
              </w:rPr>
              <w:t>i</w:t>
            </w:r>
            <w:r w:rsidRPr="00096077">
              <w:rPr>
                <w:rFonts w:ascii="Calibri" w:eastAsia="Calibri" w:hAnsi="Calibri" w:cs="Calibri"/>
                <w:color w:val="FFFFFF"/>
                <w:spacing w:val="1"/>
                <w:sz w:val="18"/>
                <w:szCs w:val="18"/>
              </w:rPr>
              <w:t>n</w:t>
            </w:r>
            <w:r w:rsidRPr="00096077">
              <w:rPr>
                <w:rFonts w:ascii="Calibri" w:eastAsia="Calibri" w:hAnsi="Calibri" w:cs="Calibri"/>
                <w:color w:val="FFFFFF"/>
                <w:sz w:val="18"/>
                <w:szCs w:val="18"/>
              </w:rPr>
              <w:t>g</w:t>
            </w:r>
            <w:r w:rsidRPr="00096077">
              <w:rPr>
                <w:rFonts w:ascii="Calibri" w:eastAsia="Calibri" w:hAnsi="Calibri" w:cs="Calibri"/>
                <w:color w:val="FFFFFF"/>
                <w:spacing w:val="-10"/>
                <w:sz w:val="18"/>
                <w:szCs w:val="18"/>
              </w:rPr>
              <w:t xml:space="preserve"> </w:t>
            </w:r>
            <w:r w:rsidRPr="00096077">
              <w:rPr>
                <w:rFonts w:ascii="Calibri" w:eastAsia="Calibri" w:hAnsi="Calibri" w:cs="Calibri"/>
                <w:color w:val="FFFFFF"/>
                <w:sz w:val="18"/>
                <w:szCs w:val="18"/>
              </w:rPr>
              <w:t>at</w:t>
            </w:r>
            <w:r w:rsidRPr="00096077">
              <w:rPr>
                <w:rFonts w:ascii="Calibri" w:eastAsia="Calibri" w:hAnsi="Calibri" w:cs="Calibri"/>
                <w:color w:val="FFFFFF"/>
                <w:spacing w:val="-2"/>
                <w:sz w:val="18"/>
                <w:szCs w:val="18"/>
              </w:rPr>
              <w:t xml:space="preserve"> </w:t>
            </w:r>
            <w:r w:rsidRPr="00096077">
              <w:rPr>
                <w:rFonts w:ascii="Calibri" w:eastAsia="Calibri" w:hAnsi="Calibri" w:cs="Calibri"/>
                <w:color w:val="FFFFFF"/>
                <w:spacing w:val="1"/>
                <w:sz w:val="18"/>
                <w:szCs w:val="18"/>
              </w:rPr>
              <w:t>t</w:t>
            </w:r>
            <w:r w:rsidRPr="00096077">
              <w:rPr>
                <w:rFonts w:ascii="Calibri" w:eastAsia="Calibri" w:hAnsi="Calibri" w:cs="Calibri"/>
                <w:color w:val="FFFFFF"/>
                <w:spacing w:val="-1"/>
                <w:sz w:val="18"/>
                <w:szCs w:val="18"/>
              </w:rPr>
              <w:t>h</w:t>
            </w:r>
            <w:r w:rsidRPr="00096077">
              <w:rPr>
                <w:rFonts w:ascii="Calibri" w:eastAsia="Calibri" w:hAnsi="Calibri" w:cs="Calibri"/>
                <w:color w:val="FFFFFF"/>
                <w:sz w:val="18"/>
                <w:szCs w:val="18"/>
              </w:rPr>
              <w:t xml:space="preserve">e </w:t>
            </w:r>
            <w:r w:rsidRPr="00096077">
              <w:rPr>
                <w:rFonts w:ascii="Calibri" w:eastAsia="Calibri" w:hAnsi="Calibri" w:cs="Calibri"/>
                <w:b/>
                <w:bCs/>
                <w:i/>
                <w:color w:val="FFFFFF"/>
                <w:position w:val="1"/>
                <w:sz w:val="18"/>
                <w:szCs w:val="18"/>
              </w:rPr>
              <w:t>pro</w:t>
            </w:r>
            <w:r w:rsidRPr="00096077">
              <w:rPr>
                <w:rFonts w:ascii="Calibri" w:eastAsia="Calibri" w:hAnsi="Calibri" w:cs="Calibri"/>
                <w:b/>
                <w:bCs/>
                <w:i/>
                <w:color w:val="FFFFFF"/>
                <w:spacing w:val="1"/>
                <w:position w:val="1"/>
                <w:sz w:val="18"/>
                <w:szCs w:val="18"/>
              </w:rPr>
              <w:t>fi</w:t>
            </w:r>
            <w:r w:rsidRPr="00096077">
              <w:rPr>
                <w:rFonts w:ascii="Calibri" w:eastAsia="Calibri" w:hAnsi="Calibri" w:cs="Calibri"/>
                <w:b/>
                <w:bCs/>
                <w:i/>
                <w:color w:val="FFFFFF"/>
                <w:position w:val="1"/>
                <w:sz w:val="18"/>
                <w:szCs w:val="18"/>
              </w:rPr>
              <w:t>cie</w:t>
            </w:r>
            <w:r w:rsidRPr="00096077">
              <w:rPr>
                <w:rFonts w:ascii="Calibri" w:eastAsia="Calibri" w:hAnsi="Calibri" w:cs="Calibri"/>
                <w:b/>
                <w:bCs/>
                <w:i/>
                <w:color w:val="FFFFFF"/>
                <w:spacing w:val="-1"/>
                <w:position w:val="1"/>
                <w:sz w:val="18"/>
                <w:szCs w:val="18"/>
              </w:rPr>
              <w:t>n</w:t>
            </w:r>
            <w:r w:rsidRPr="00096077">
              <w:rPr>
                <w:rFonts w:ascii="Calibri" w:eastAsia="Calibri" w:hAnsi="Calibri" w:cs="Calibri"/>
                <w:b/>
                <w:bCs/>
                <w:i/>
                <w:color w:val="FFFFFF"/>
                <w:position w:val="1"/>
                <w:sz w:val="18"/>
                <w:szCs w:val="18"/>
              </w:rPr>
              <w:t>t</w:t>
            </w:r>
            <w:r w:rsidRPr="00096077">
              <w:rPr>
                <w:rFonts w:ascii="Calibri" w:eastAsia="Calibri" w:hAnsi="Calibri" w:cs="Calibri"/>
                <w:b/>
                <w:bCs/>
                <w:i/>
                <w:color w:val="FFFFFF"/>
                <w:spacing w:val="-3"/>
                <w:position w:val="1"/>
                <w:sz w:val="18"/>
                <w:szCs w:val="18"/>
              </w:rPr>
              <w:t xml:space="preserve"> </w:t>
            </w:r>
            <w:r w:rsidRPr="00096077">
              <w:rPr>
                <w:rFonts w:ascii="Calibri" w:eastAsia="Calibri" w:hAnsi="Calibri" w:cs="Calibri"/>
                <w:color w:val="FFFFFF"/>
                <w:position w:val="1"/>
                <w:sz w:val="18"/>
                <w:szCs w:val="18"/>
              </w:rPr>
              <w:t>le</w:t>
            </w:r>
            <w:r w:rsidRPr="00096077">
              <w:rPr>
                <w:rFonts w:ascii="Calibri" w:eastAsia="Calibri" w:hAnsi="Calibri" w:cs="Calibri"/>
                <w:color w:val="FFFFFF"/>
                <w:spacing w:val="-2"/>
                <w:position w:val="1"/>
                <w:sz w:val="18"/>
                <w:szCs w:val="18"/>
              </w:rPr>
              <w:t>v</w:t>
            </w:r>
            <w:r w:rsidRPr="00096077">
              <w:rPr>
                <w:rFonts w:ascii="Calibri" w:eastAsia="Calibri" w:hAnsi="Calibri" w:cs="Calibri"/>
                <w:color w:val="FFFFFF"/>
                <w:position w:val="1"/>
                <w:sz w:val="18"/>
                <w:szCs w:val="18"/>
              </w:rPr>
              <w:t>el</w:t>
            </w:r>
            <w:r w:rsidRPr="00096077">
              <w:rPr>
                <w:rFonts w:ascii="Calibri" w:eastAsia="Calibri" w:hAnsi="Calibri" w:cs="Calibri"/>
                <w:color w:val="FFFFFF"/>
                <w:spacing w:val="1"/>
                <w:position w:val="1"/>
                <w:sz w:val="18"/>
                <w:szCs w:val="18"/>
              </w:rPr>
              <w:t xml:space="preserve"> </w:t>
            </w:r>
            <w:r w:rsidRPr="00096077">
              <w:rPr>
                <w:rFonts w:ascii="Calibri" w:eastAsia="Calibri" w:hAnsi="Calibri" w:cs="Calibri"/>
                <w:color w:val="FFFFFF"/>
                <w:position w:val="1"/>
                <w:sz w:val="18"/>
                <w:szCs w:val="18"/>
              </w:rPr>
              <w:t>also…</w:t>
            </w:r>
          </w:p>
        </w:tc>
        <w:tc>
          <w:tcPr>
            <w:tcW w:w="2340" w:type="dxa"/>
            <w:shd w:val="clear" w:color="auto" w:fill="244061" w:themeFill="accent1" w:themeFillShade="80"/>
            <w:vAlign w:val="bottom"/>
          </w:tcPr>
          <w:p w14:paraId="70B65E3D" w14:textId="77777777" w:rsidR="00207AB0" w:rsidRPr="00001426" w:rsidRDefault="00207AB0" w:rsidP="003A250E">
            <w:pPr>
              <w:ind w:left="102" w:right="-20"/>
              <w:jc w:val="center"/>
              <w:rPr>
                <w:rFonts w:ascii="Calibri" w:eastAsia="Calibri" w:hAnsi="Calibri" w:cs="Calibri"/>
                <w:sz w:val="18"/>
                <w:szCs w:val="18"/>
              </w:rPr>
            </w:pPr>
            <w:r w:rsidRPr="00001426">
              <w:rPr>
                <w:rFonts w:ascii="Calibri" w:eastAsia="Calibri" w:hAnsi="Calibri" w:cs="Calibri"/>
                <w:b/>
                <w:bCs/>
                <w:color w:val="FFFFFF"/>
                <w:position w:val="1"/>
                <w:sz w:val="18"/>
                <w:szCs w:val="18"/>
              </w:rPr>
              <w:t>D</w:t>
            </w:r>
            <w:r w:rsidRPr="00001426">
              <w:rPr>
                <w:rFonts w:ascii="Calibri" w:eastAsia="Calibri" w:hAnsi="Calibri" w:cs="Calibri"/>
                <w:b/>
                <w:bCs/>
                <w:color w:val="FFFFFF"/>
                <w:spacing w:val="1"/>
                <w:position w:val="1"/>
                <w:sz w:val="18"/>
                <w:szCs w:val="18"/>
              </w:rPr>
              <w:t>i</w:t>
            </w:r>
            <w:r w:rsidRPr="00001426">
              <w:rPr>
                <w:rFonts w:ascii="Calibri" w:eastAsia="Calibri" w:hAnsi="Calibri" w:cs="Calibri"/>
                <w:b/>
                <w:bCs/>
                <w:color w:val="FFFFFF"/>
                <w:position w:val="1"/>
                <w:sz w:val="18"/>
                <w:szCs w:val="18"/>
              </w:rPr>
              <w:t>s</w:t>
            </w:r>
            <w:r w:rsidRPr="00001426">
              <w:rPr>
                <w:rFonts w:ascii="Calibri" w:eastAsia="Calibri" w:hAnsi="Calibri" w:cs="Calibri"/>
                <w:b/>
                <w:bCs/>
                <w:color w:val="FFFFFF"/>
                <w:spacing w:val="1"/>
                <w:position w:val="1"/>
                <w:sz w:val="18"/>
                <w:szCs w:val="18"/>
              </w:rPr>
              <w:t>t</w:t>
            </w:r>
            <w:r w:rsidRPr="00001426">
              <w:rPr>
                <w:rFonts w:ascii="Calibri" w:eastAsia="Calibri" w:hAnsi="Calibri" w:cs="Calibri"/>
                <w:b/>
                <w:bCs/>
                <w:color w:val="FFFFFF"/>
                <w:spacing w:val="-1"/>
                <w:position w:val="1"/>
                <w:sz w:val="18"/>
                <w:szCs w:val="18"/>
              </w:rPr>
              <w:t>i</w:t>
            </w:r>
            <w:r w:rsidRPr="00001426">
              <w:rPr>
                <w:rFonts w:ascii="Calibri" w:eastAsia="Calibri" w:hAnsi="Calibri" w:cs="Calibri"/>
                <w:b/>
                <w:bCs/>
                <w:color w:val="FFFFFF"/>
                <w:spacing w:val="1"/>
                <w:position w:val="1"/>
                <w:sz w:val="18"/>
                <w:szCs w:val="18"/>
              </w:rPr>
              <w:t>n</w:t>
            </w:r>
            <w:r w:rsidRPr="00001426">
              <w:rPr>
                <w:rFonts w:ascii="Calibri" w:eastAsia="Calibri" w:hAnsi="Calibri" w:cs="Calibri"/>
                <w:b/>
                <w:bCs/>
                <w:color w:val="FFFFFF"/>
                <w:spacing w:val="-1"/>
                <w:position w:val="1"/>
                <w:sz w:val="18"/>
                <w:szCs w:val="18"/>
              </w:rPr>
              <w:t>g</w:t>
            </w:r>
            <w:r w:rsidRPr="00001426">
              <w:rPr>
                <w:rFonts w:ascii="Calibri" w:eastAsia="Calibri" w:hAnsi="Calibri" w:cs="Calibri"/>
                <w:b/>
                <w:bCs/>
                <w:color w:val="FFFFFF"/>
                <w:spacing w:val="1"/>
                <w:position w:val="1"/>
                <w:sz w:val="18"/>
                <w:szCs w:val="18"/>
              </w:rPr>
              <w:t>ui</w:t>
            </w:r>
            <w:r w:rsidRPr="00001426">
              <w:rPr>
                <w:rFonts w:ascii="Calibri" w:eastAsia="Calibri" w:hAnsi="Calibri" w:cs="Calibri"/>
                <w:b/>
                <w:bCs/>
                <w:color w:val="FFFFFF"/>
                <w:position w:val="1"/>
                <w:sz w:val="18"/>
                <w:szCs w:val="18"/>
              </w:rPr>
              <w:t>s</w:t>
            </w:r>
            <w:r w:rsidRPr="00001426">
              <w:rPr>
                <w:rFonts w:ascii="Calibri" w:eastAsia="Calibri" w:hAnsi="Calibri" w:cs="Calibri"/>
                <w:b/>
                <w:bCs/>
                <w:color w:val="FFFFFF"/>
                <w:spacing w:val="1"/>
                <w:position w:val="1"/>
                <w:sz w:val="18"/>
                <w:szCs w:val="18"/>
              </w:rPr>
              <w:t>h</w:t>
            </w:r>
            <w:r w:rsidRPr="00001426">
              <w:rPr>
                <w:rFonts w:ascii="Calibri" w:eastAsia="Calibri" w:hAnsi="Calibri" w:cs="Calibri"/>
                <w:b/>
                <w:bCs/>
                <w:color w:val="FFFFFF"/>
                <w:spacing w:val="-1"/>
                <w:position w:val="1"/>
                <w:sz w:val="18"/>
                <w:szCs w:val="18"/>
              </w:rPr>
              <w:t>e</w:t>
            </w:r>
            <w:r w:rsidRPr="00001426">
              <w:rPr>
                <w:rFonts w:ascii="Calibri" w:eastAsia="Calibri" w:hAnsi="Calibri" w:cs="Calibri"/>
                <w:b/>
                <w:bCs/>
                <w:color w:val="FFFFFF"/>
                <w:position w:val="1"/>
                <w:sz w:val="18"/>
                <w:szCs w:val="18"/>
              </w:rPr>
              <w:t>d</w:t>
            </w:r>
          </w:p>
          <w:p w14:paraId="1F4A2FD7" w14:textId="77777777" w:rsidR="00207AB0" w:rsidRPr="00096077" w:rsidRDefault="00207AB0" w:rsidP="003A250E">
            <w:pPr>
              <w:ind w:left="102" w:right="-20"/>
              <w:jc w:val="center"/>
              <w:rPr>
                <w:rFonts w:ascii="Calibri" w:eastAsia="Calibri" w:hAnsi="Calibri" w:cs="Calibri"/>
                <w:b/>
                <w:bCs/>
                <w:color w:val="FFFFFF"/>
                <w:position w:val="1"/>
                <w:sz w:val="18"/>
                <w:szCs w:val="18"/>
              </w:rPr>
            </w:pPr>
            <w:r w:rsidRPr="00001426">
              <w:rPr>
                <w:rFonts w:ascii="Calibri" w:eastAsia="Calibri" w:hAnsi="Calibri" w:cs="Calibri"/>
                <w:color w:val="FFFFFF"/>
                <w:sz w:val="18"/>
                <w:szCs w:val="18"/>
              </w:rPr>
              <w:t>T</w:t>
            </w:r>
            <w:r w:rsidRPr="00001426">
              <w:rPr>
                <w:rFonts w:ascii="Calibri" w:eastAsia="Calibri" w:hAnsi="Calibri" w:cs="Calibri"/>
                <w:color w:val="FFFFFF"/>
                <w:spacing w:val="1"/>
                <w:sz w:val="18"/>
                <w:szCs w:val="18"/>
              </w:rPr>
              <w:t>h</w:t>
            </w:r>
            <w:r w:rsidRPr="00001426">
              <w:rPr>
                <w:rFonts w:ascii="Calibri" w:eastAsia="Calibri" w:hAnsi="Calibri" w:cs="Calibri"/>
                <w:color w:val="FFFFFF"/>
                <w:sz w:val="18"/>
                <w:szCs w:val="18"/>
              </w:rPr>
              <w:t>e</w:t>
            </w:r>
            <w:r w:rsidRPr="00001426">
              <w:rPr>
                <w:rFonts w:ascii="Calibri" w:eastAsia="Calibri" w:hAnsi="Calibri" w:cs="Calibri"/>
                <w:color w:val="FFFFFF"/>
                <w:spacing w:val="1"/>
                <w:sz w:val="18"/>
                <w:szCs w:val="18"/>
              </w:rPr>
              <w:t xml:space="preserve"> </w:t>
            </w:r>
            <w:r w:rsidRPr="00001426">
              <w:rPr>
                <w:rFonts w:ascii="Calibri" w:eastAsia="Calibri" w:hAnsi="Calibri" w:cs="Calibri"/>
                <w:color w:val="FFFFFF"/>
                <w:spacing w:val="-2"/>
                <w:sz w:val="18"/>
                <w:szCs w:val="18"/>
              </w:rPr>
              <w:t>Special Education Administrator</w:t>
            </w:r>
            <w:r w:rsidRPr="00001426">
              <w:rPr>
                <w:rFonts w:ascii="Calibri" w:eastAsia="Calibri" w:hAnsi="Calibri" w:cs="Calibri"/>
                <w:color w:val="FFFFFF"/>
                <w:spacing w:val="-3"/>
                <w:sz w:val="18"/>
                <w:szCs w:val="18"/>
              </w:rPr>
              <w:t xml:space="preserve"> </w:t>
            </w:r>
            <w:r w:rsidRPr="00001426">
              <w:rPr>
                <w:rFonts w:ascii="Calibri" w:eastAsia="Calibri" w:hAnsi="Calibri" w:cs="Calibri"/>
                <w:color w:val="FFFFFF"/>
                <w:spacing w:val="-1"/>
                <w:sz w:val="18"/>
                <w:szCs w:val="18"/>
              </w:rPr>
              <w:t>p</w:t>
            </w:r>
            <w:r w:rsidRPr="00001426">
              <w:rPr>
                <w:rFonts w:ascii="Calibri" w:eastAsia="Calibri" w:hAnsi="Calibri" w:cs="Calibri"/>
                <w:color w:val="FFFFFF"/>
                <w:sz w:val="18"/>
                <w:szCs w:val="18"/>
              </w:rPr>
              <w:t>erfor</w:t>
            </w:r>
            <w:r w:rsidRPr="00001426">
              <w:rPr>
                <w:rFonts w:ascii="Calibri" w:eastAsia="Calibri" w:hAnsi="Calibri" w:cs="Calibri"/>
                <w:color w:val="FFFFFF"/>
                <w:spacing w:val="1"/>
                <w:sz w:val="18"/>
                <w:szCs w:val="18"/>
              </w:rPr>
              <w:t>m</w:t>
            </w:r>
            <w:r w:rsidRPr="00001426">
              <w:rPr>
                <w:rFonts w:ascii="Calibri" w:eastAsia="Calibri" w:hAnsi="Calibri" w:cs="Calibri"/>
                <w:color w:val="FFFFFF"/>
                <w:sz w:val="18"/>
                <w:szCs w:val="18"/>
              </w:rPr>
              <w:t>i</w:t>
            </w:r>
            <w:r w:rsidRPr="00001426">
              <w:rPr>
                <w:rFonts w:ascii="Calibri" w:eastAsia="Calibri" w:hAnsi="Calibri" w:cs="Calibri"/>
                <w:color w:val="FFFFFF"/>
                <w:spacing w:val="1"/>
                <w:sz w:val="18"/>
                <w:szCs w:val="18"/>
              </w:rPr>
              <w:t>n</w:t>
            </w:r>
            <w:r w:rsidRPr="00001426">
              <w:rPr>
                <w:rFonts w:ascii="Calibri" w:eastAsia="Calibri" w:hAnsi="Calibri" w:cs="Calibri"/>
                <w:color w:val="FFFFFF"/>
                <w:sz w:val="18"/>
                <w:szCs w:val="18"/>
              </w:rPr>
              <w:t>g</w:t>
            </w:r>
            <w:r w:rsidRPr="00001426">
              <w:rPr>
                <w:rFonts w:ascii="Calibri" w:eastAsia="Calibri" w:hAnsi="Calibri" w:cs="Calibri"/>
                <w:color w:val="FFFFFF"/>
                <w:spacing w:val="-10"/>
                <w:sz w:val="18"/>
                <w:szCs w:val="18"/>
              </w:rPr>
              <w:t xml:space="preserve"> </w:t>
            </w:r>
            <w:r w:rsidRPr="00001426">
              <w:rPr>
                <w:rFonts w:ascii="Calibri" w:eastAsia="Calibri" w:hAnsi="Calibri" w:cs="Calibri"/>
                <w:color w:val="FFFFFF"/>
                <w:sz w:val="18"/>
                <w:szCs w:val="18"/>
              </w:rPr>
              <w:t>at</w:t>
            </w:r>
            <w:r w:rsidRPr="00001426">
              <w:rPr>
                <w:rFonts w:ascii="Calibri" w:eastAsia="Calibri" w:hAnsi="Calibri" w:cs="Calibri"/>
                <w:color w:val="FFFFFF"/>
                <w:spacing w:val="-2"/>
                <w:sz w:val="18"/>
                <w:szCs w:val="18"/>
              </w:rPr>
              <w:t xml:space="preserve"> </w:t>
            </w:r>
            <w:r w:rsidRPr="00001426">
              <w:rPr>
                <w:rFonts w:ascii="Calibri" w:eastAsia="Calibri" w:hAnsi="Calibri" w:cs="Calibri"/>
                <w:color w:val="FFFFFF"/>
                <w:spacing w:val="1"/>
                <w:sz w:val="18"/>
                <w:szCs w:val="18"/>
              </w:rPr>
              <w:t>t</w:t>
            </w:r>
            <w:r w:rsidRPr="00001426">
              <w:rPr>
                <w:rFonts w:ascii="Calibri" w:eastAsia="Calibri" w:hAnsi="Calibri" w:cs="Calibri"/>
                <w:color w:val="FFFFFF"/>
                <w:spacing w:val="-1"/>
                <w:sz w:val="18"/>
                <w:szCs w:val="18"/>
              </w:rPr>
              <w:t>h</w:t>
            </w:r>
            <w:r w:rsidRPr="00001426">
              <w:rPr>
                <w:rFonts w:ascii="Calibri" w:eastAsia="Calibri" w:hAnsi="Calibri" w:cs="Calibri"/>
                <w:color w:val="FFFFFF"/>
                <w:sz w:val="18"/>
                <w:szCs w:val="18"/>
              </w:rPr>
              <w:t>e</w:t>
            </w:r>
            <w:r w:rsidRPr="00001426">
              <w:rPr>
                <w:rFonts w:ascii="Calibri" w:eastAsia="Calibri" w:hAnsi="Calibri" w:cs="Calibri"/>
                <w:sz w:val="18"/>
                <w:szCs w:val="18"/>
              </w:rPr>
              <w:t xml:space="preserve"> </w:t>
            </w:r>
            <w:r w:rsidRPr="00001426">
              <w:rPr>
                <w:rFonts w:ascii="Calibri" w:eastAsia="Calibri" w:hAnsi="Calibri" w:cs="Calibri"/>
                <w:b/>
                <w:bCs/>
                <w:i/>
                <w:color w:val="FFFFFF"/>
                <w:position w:val="1"/>
                <w:sz w:val="18"/>
                <w:szCs w:val="18"/>
              </w:rPr>
              <w:t>d</w:t>
            </w:r>
            <w:r w:rsidRPr="00001426">
              <w:rPr>
                <w:rFonts w:ascii="Calibri" w:eastAsia="Calibri" w:hAnsi="Calibri" w:cs="Calibri"/>
                <w:b/>
                <w:bCs/>
                <w:i/>
                <w:color w:val="FFFFFF"/>
                <w:spacing w:val="1"/>
                <w:position w:val="1"/>
                <w:sz w:val="18"/>
                <w:szCs w:val="18"/>
              </w:rPr>
              <w:t>i</w:t>
            </w:r>
            <w:r w:rsidRPr="00001426">
              <w:rPr>
                <w:rFonts w:ascii="Calibri" w:eastAsia="Calibri" w:hAnsi="Calibri" w:cs="Calibri"/>
                <w:b/>
                <w:bCs/>
                <w:i/>
                <w:color w:val="FFFFFF"/>
                <w:spacing w:val="-1"/>
                <w:position w:val="1"/>
                <w:sz w:val="18"/>
                <w:szCs w:val="18"/>
              </w:rPr>
              <w:t>s</w:t>
            </w:r>
            <w:r w:rsidRPr="00001426">
              <w:rPr>
                <w:rFonts w:ascii="Calibri" w:eastAsia="Calibri" w:hAnsi="Calibri" w:cs="Calibri"/>
                <w:b/>
                <w:bCs/>
                <w:i/>
                <w:color w:val="FFFFFF"/>
                <w:position w:val="1"/>
                <w:sz w:val="18"/>
                <w:szCs w:val="18"/>
              </w:rPr>
              <w:t>t</w:t>
            </w:r>
            <w:r w:rsidRPr="00001426">
              <w:rPr>
                <w:rFonts w:ascii="Calibri" w:eastAsia="Calibri" w:hAnsi="Calibri" w:cs="Calibri"/>
                <w:b/>
                <w:bCs/>
                <w:i/>
                <w:color w:val="FFFFFF"/>
                <w:spacing w:val="2"/>
                <w:position w:val="1"/>
                <w:sz w:val="18"/>
                <w:szCs w:val="18"/>
              </w:rPr>
              <w:t>i</w:t>
            </w:r>
            <w:r w:rsidRPr="00001426">
              <w:rPr>
                <w:rFonts w:ascii="Calibri" w:eastAsia="Calibri" w:hAnsi="Calibri" w:cs="Calibri"/>
                <w:b/>
                <w:bCs/>
                <w:i/>
                <w:color w:val="FFFFFF"/>
                <w:position w:val="1"/>
                <w:sz w:val="18"/>
                <w:szCs w:val="18"/>
              </w:rPr>
              <w:t>n</w:t>
            </w:r>
            <w:r w:rsidRPr="00001426">
              <w:rPr>
                <w:rFonts w:ascii="Calibri" w:eastAsia="Calibri" w:hAnsi="Calibri" w:cs="Calibri"/>
                <w:b/>
                <w:bCs/>
                <w:i/>
                <w:color w:val="FFFFFF"/>
                <w:spacing w:val="-2"/>
                <w:position w:val="1"/>
                <w:sz w:val="18"/>
                <w:szCs w:val="18"/>
              </w:rPr>
              <w:t>g</w:t>
            </w:r>
            <w:r w:rsidRPr="00001426">
              <w:rPr>
                <w:rFonts w:ascii="Calibri" w:eastAsia="Calibri" w:hAnsi="Calibri" w:cs="Calibri"/>
                <w:b/>
                <w:bCs/>
                <w:i/>
                <w:color w:val="FFFFFF"/>
                <w:position w:val="1"/>
                <w:sz w:val="18"/>
                <w:szCs w:val="18"/>
              </w:rPr>
              <w:t>u</w:t>
            </w:r>
            <w:r w:rsidRPr="00001426">
              <w:rPr>
                <w:rFonts w:ascii="Calibri" w:eastAsia="Calibri" w:hAnsi="Calibri" w:cs="Calibri"/>
                <w:b/>
                <w:bCs/>
                <w:i/>
                <w:color w:val="FFFFFF"/>
                <w:spacing w:val="1"/>
                <w:position w:val="1"/>
                <w:sz w:val="18"/>
                <w:szCs w:val="18"/>
              </w:rPr>
              <w:t>i</w:t>
            </w:r>
            <w:r w:rsidRPr="00001426">
              <w:rPr>
                <w:rFonts w:ascii="Calibri" w:eastAsia="Calibri" w:hAnsi="Calibri" w:cs="Calibri"/>
                <w:b/>
                <w:bCs/>
                <w:i/>
                <w:color w:val="FFFFFF"/>
                <w:spacing w:val="-1"/>
                <w:position w:val="1"/>
                <w:sz w:val="18"/>
                <w:szCs w:val="18"/>
              </w:rPr>
              <w:t>s</w:t>
            </w:r>
            <w:r w:rsidRPr="00001426">
              <w:rPr>
                <w:rFonts w:ascii="Calibri" w:eastAsia="Calibri" w:hAnsi="Calibri" w:cs="Calibri"/>
                <w:b/>
                <w:bCs/>
                <w:i/>
                <w:color w:val="FFFFFF"/>
                <w:position w:val="1"/>
                <w:sz w:val="18"/>
                <w:szCs w:val="18"/>
              </w:rPr>
              <w:t>hed</w:t>
            </w:r>
            <w:r w:rsidRPr="00001426">
              <w:rPr>
                <w:rFonts w:ascii="Calibri" w:eastAsia="Calibri" w:hAnsi="Calibri" w:cs="Calibri"/>
                <w:b/>
                <w:bCs/>
                <w:i/>
                <w:color w:val="FFFFFF"/>
                <w:spacing w:val="-5"/>
                <w:position w:val="1"/>
                <w:sz w:val="18"/>
                <w:szCs w:val="18"/>
              </w:rPr>
              <w:t xml:space="preserve"> </w:t>
            </w:r>
            <w:r w:rsidRPr="00001426">
              <w:rPr>
                <w:rFonts w:ascii="Calibri" w:eastAsia="Calibri" w:hAnsi="Calibri" w:cs="Calibri"/>
                <w:color w:val="FFFFFF"/>
                <w:position w:val="1"/>
                <w:sz w:val="18"/>
                <w:szCs w:val="18"/>
              </w:rPr>
              <w:t>level</w:t>
            </w:r>
            <w:r w:rsidRPr="00001426">
              <w:rPr>
                <w:rFonts w:ascii="Calibri" w:eastAsia="Calibri" w:hAnsi="Calibri" w:cs="Calibri"/>
                <w:color w:val="FFFFFF"/>
                <w:spacing w:val="1"/>
                <w:position w:val="1"/>
                <w:sz w:val="18"/>
                <w:szCs w:val="18"/>
              </w:rPr>
              <w:t xml:space="preserve"> </w:t>
            </w:r>
            <w:r w:rsidRPr="00001426">
              <w:rPr>
                <w:rFonts w:ascii="Calibri" w:eastAsia="Calibri" w:hAnsi="Calibri" w:cs="Calibri"/>
                <w:color w:val="FFFFFF"/>
                <w:position w:val="1"/>
                <w:sz w:val="18"/>
                <w:szCs w:val="18"/>
              </w:rPr>
              <w:t>al</w:t>
            </w:r>
            <w:r w:rsidRPr="00001426">
              <w:rPr>
                <w:rFonts w:ascii="Calibri" w:eastAsia="Calibri" w:hAnsi="Calibri" w:cs="Calibri"/>
                <w:color w:val="FFFFFF"/>
                <w:spacing w:val="-2"/>
                <w:position w:val="1"/>
                <w:sz w:val="18"/>
                <w:szCs w:val="18"/>
              </w:rPr>
              <w:t>s</w:t>
            </w:r>
            <w:r w:rsidRPr="00001426">
              <w:rPr>
                <w:rFonts w:ascii="Calibri" w:eastAsia="Calibri" w:hAnsi="Calibri" w:cs="Calibri"/>
                <w:color w:val="FFFFFF"/>
                <w:position w:val="1"/>
                <w:sz w:val="18"/>
                <w:szCs w:val="18"/>
              </w:rPr>
              <w:t>o…</w:t>
            </w:r>
          </w:p>
        </w:tc>
      </w:tr>
      <w:tr w:rsidR="00207AB0" w:rsidRPr="00B52967" w14:paraId="1E5513C9" w14:textId="77777777" w:rsidTr="003A250E">
        <w:trPr>
          <w:trHeight w:val="998"/>
        </w:trPr>
        <w:tc>
          <w:tcPr>
            <w:tcW w:w="1278" w:type="dxa"/>
          </w:tcPr>
          <w:p w14:paraId="0F170B79" w14:textId="77777777" w:rsidR="00207AB0" w:rsidRPr="00096077" w:rsidRDefault="00207AB0" w:rsidP="003A250E">
            <w:pPr>
              <w:ind w:right="-20"/>
              <w:rPr>
                <w:rFonts w:ascii="Calibri" w:eastAsia="Calibri" w:hAnsi="Calibri" w:cs="Calibri"/>
                <w:b/>
                <w:bCs/>
                <w:sz w:val="18"/>
                <w:szCs w:val="18"/>
              </w:rPr>
            </w:pPr>
            <w:r w:rsidRPr="00096077">
              <w:rPr>
                <w:rFonts w:ascii="Calibri" w:eastAsia="Calibri" w:hAnsi="Calibri" w:cs="Calibri"/>
                <w:b/>
                <w:bCs/>
                <w:sz w:val="18"/>
                <w:szCs w:val="18"/>
              </w:rPr>
              <w:t>A. Supporting Vision and Mission</w:t>
            </w:r>
          </w:p>
        </w:tc>
        <w:tc>
          <w:tcPr>
            <w:tcW w:w="2070" w:type="dxa"/>
          </w:tcPr>
          <w:p w14:paraId="021FD988" w14:textId="77777777" w:rsidR="00207AB0" w:rsidRPr="00096077" w:rsidRDefault="00207AB0" w:rsidP="003A250E">
            <w:pPr>
              <w:pStyle w:val="ListParagraph"/>
              <w:widowControl w:val="0"/>
              <w:numPr>
                <w:ilvl w:val="0"/>
                <w:numId w:val="10"/>
              </w:numPr>
              <w:ind w:left="229" w:right="-14" w:hanging="180"/>
              <w:contextualSpacing w:val="0"/>
              <w:rPr>
                <w:rFonts w:ascii="Calibri" w:eastAsia="Calibri" w:hAnsi="Calibri" w:cs="Calibri"/>
                <w:sz w:val="18"/>
                <w:szCs w:val="18"/>
              </w:rPr>
            </w:pPr>
            <w:r w:rsidRPr="00096077">
              <w:rPr>
                <w:rFonts w:ascii="Calibri" w:eastAsia="Calibri" w:hAnsi="Calibri" w:cs="Calibri"/>
                <w:sz w:val="18"/>
                <w:szCs w:val="18"/>
              </w:rPr>
              <w:t xml:space="preserve">Fails to consider the </w:t>
            </w:r>
            <w:r w:rsidRPr="00096077">
              <w:rPr>
                <w:rFonts w:ascii="Calibri" w:eastAsia="Calibri" w:hAnsi="Calibri" w:cs="Calibri"/>
                <w:spacing w:val="-2"/>
                <w:sz w:val="18"/>
                <w:szCs w:val="18"/>
              </w:rPr>
              <w:t xml:space="preserve">vision/mission </w:t>
            </w:r>
            <w:r w:rsidRPr="00096077">
              <w:rPr>
                <w:rFonts w:ascii="Calibri" w:eastAsia="Calibri" w:hAnsi="Calibri" w:cs="Calibri"/>
                <w:sz w:val="18"/>
                <w:szCs w:val="18"/>
              </w:rPr>
              <w:t>or takes actions contrary to the VIDE’s vision/mission.</w:t>
            </w:r>
          </w:p>
        </w:tc>
        <w:tc>
          <w:tcPr>
            <w:tcW w:w="1710" w:type="dxa"/>
          </w:tcPr>
          <w:p w14:paraId="1AE8EF34" w14:textId="77777777" w:rsidR="00207AB0" w:rsidRPr="00BE4238" w:rsidRDefault="00207AB0" w:rsidP="003A250E">
            <w:pPr>
              <w:pStyle w:val="ListParagraph"/>
              <w:widowControl w:val="0"/>
              <w:numPr>
                <w:ilvl w:val="1"/>
                <w:numId w:val="9"/>
              </w:numPr>
              <w:ind w:left="162" w:hanging="180"/>
              <w:contextualSpacing w:val="0"/>
              <w:rPr>
                <w:rFonts w:ascii="Calibri" w:eastAsia="Calibri" w:hAnsi="Calibri" w:cs="Calibri"/>
                <w:sz w:val="18"/>
                <w:szCs w:val="18"/>
              </w:rPr>
            </w:pPr>
            <w:r w:rsidRPr="00096077">
              <w:rPr>
                <w:rFonts w:ascii="Calibri" w:eastAsia="Calibri" w:hAnsi="Calibri" w:cs="Calibri"/>
                <w:sz w:val="18"/>
                <w:szCs w:val="18"/>
              </w:rPr>
              <w:t xml:space="preserve">Considers </w:t>
            </w:r>
            <w:r w:rsidRPr="00096077">
              <w:rPr>
                <w:rFonts w:ascii="Calibri" w:eastAsia="Calibri" w:hAnsi="Calibri" w:cs="Calibri"/>
                <w:spacing w:val="-2"/>
                <w:sz w:val="18"/>
                <w:szCs w:val="18"/>
              </w:rPr>
              <w:t xml:space="preserve">vision/mission </w:t>
            </w:r>
            <w:r w:rsidRPr="00096077">
              <w:rPr>
                <w:rFonts w:ascii="Calibri" w:eastAsia="Calibri" w:hAnsi="Calibri" w:cs="Calibri"/>
                <w:sz w:val="18"/>
                <w:szCs w:val="18"/>
              </w:rPr>
              <w:t xml:space="preserve">when taking specific actions. </w:t>
            </w:r>
          </w:p>
        </w:tc>
        <w:tc>
          <w:tcPr>
            <w:tcW w:w="1710" w:type="dxa"/>
          </w:tcPr>
          <w:p w14:paraId="752D6B97" w14:textId="77777777" w:rsidR="00207AB0" w:rsidRPr="00BE4238" w:rsidRDefault="00207AB0" w:rsidP="003A250E">
            <w:pPr>
              <w:pStyle w:val="ListParagraph"/>
              <w:widowControl w:val="0"/>
              <w:numPr>
                <w:ilvl w:val="1"/>
                <w:numId w:val="11"/>
              </w:numPr>
              <w:ind w:left="162" w:hanging="180"/>
              <w:contextualSpacing w:val="0"/>
              <w:rPr>
                <w:rFonts w:ascii="Calibri" w:eastAsia="Calibri" w:hAnsi="Calibri" w:cs="Calibri"/>
                <w:sz w:val="18"/>
                <w:szCs w:val="18"/>
              </w:rPr>
            </w:pPr>
            <w:r w:rsidRPr="00096077">
              <w:rPr>
                <w:rFonts w:ascii="Calibri" w:eastAsia="Calibri" w:hAnsi="Calibri" w:cs="Calibri"/>
                <w:sz w:val="18"/>
                <w:szCs w:val="18"/>
              </w:rPr>
              <w:t xml:space="preserve">Actions are consistent with the </w:t>
            </w:r>
            <w:r w:rsidRPr="00096077">
              <w:rPr>
                <w:rFonts w:ascii="Calibri" w:eastAsia="Calibri" w:hAnsi="Calibri" w:cs="Calibri"/>
                <w:spacing w:val="-2"/>
                <w:sz w:val="18"/>
                <w:szCs w:val="18"/>
              </w:rPr>
              <w:t>vision/mission</w:t>
            </w:r>
            <w:r w:rsidRPr="00096077">
              <w:rPr>
                <w:rFonts w:ascii="Calibri" w:eastAsia="Calibri" w:hAnsi="Calibri" w:cs="Calibri"/>
                <w:sz w:val="18"/>
                <w:szCs w:val="18"/>
              </w:rPr>
              <w:t xml:space="preserve">. </w:t>
            </w:r>
          </w:p>
        </w:tc>
        <w:tc>
          <w:tcPr>
            <w:tcW w:w="2340" w:type="dxa"/>
          </w:tcPr>
          <w:p w14:paraId="6A857E8F" w14:textId="77777777" w:rsidR="00207AB0" w:rsidRPr="00001426" w:rsidRDefault="00207AB0" w:rsidP="003A250E">
            <w:pPr>
              <w:pStyle w:val="ListParagraph"/>
              <w:widowControl w:val="0"/>
              <w:numPr>
                <w:ilvl w:val="1"/>
                <w:numId w:val="11"/>
              </w:numPr>
              <w:ind w:left="162" w:hanging="180"/>
              <w:contextualSpacing w:val="0"/>
              <w:rPr>
                <w:rFonts w:ascii="Calibri" w:eastAsia="Calibri" w:hAnsi="Calibri" w:cs="Calibri"/>
                <w:sz w:val="18"/>
                <w:szCs w:val="18"/>
              </w:rPr>
            </w:pPr>
            <w:r w:rsidRPr="00001426">
              <w:rPr>
                <w:rFonts w:ascii="Calibri" w:eastAsia="Calibri" w:hAnsi="Calibri" w:cs="Calibri"/>
                <w:sz w:val="18"/>
                <w:szCs w:val="18"/>
              </w:rPr>
              <w:t>Cultivates stakeholder’s commitment to, and ownership of, the VIDE’s vision/mission.</w:t>
            </w:r>
          </w:p>
        </w:tc>
      </w:tr>
    </w:tbl>
    <w:p w14:paraId="40E4C5B5" w14:textId="77777777" w:rsidR="00207AB0" w:rsidRPr="00A94C79" w:rsidRDefault="00207AB0" w:rsidP="00207AB0">
      <w:pPr>
        <w:ind w:left="1728"/>
        <w:rPr>
          <w:rFonts w:asciiTheme="majorHAnsi" w:eastAsia="Calibri" w:hAnsiTheme="majorHAnsi" w:cs="Calibri"/>
          <w:spacing w:val="2"/>
        </w:rPr>
      </w:pPr>
      <w:r>
        <w:rPr>
          <w:noProof/>
        </w:rPr>
        <mc:AlternateContent>
          <mc:Choice Requires="wps">
            <w:drawing>
              <wp:anchor distT="0" distB="0" distL="114300" distR="114300" simplePos="0" relativeHeight="251660288" behindDoc="0" locked="0" layoutInCell="1" allowOverlap="1" wp14:anchorId="3F382EEB" wp14:editId="696CBEE5">
                <wp:simplePos x="0" y="0"/>
                <wp:positionH relativeFrom="column">
                  <wp:posOffset>-190195</wp:posOffset>
                </wp:positionH>
                <wp:positionV relativeFrom="paragraph">
                  <wp:posOffset>126949</wp:posOffset>
                </wp:positionV>
                <wp:extent cx="1200150" cy="619125"/>
                <wp:effectExtent l="0" t="609600" r="19050" b="28575"/>
                <wp:wrapNone/>
                <wp:docPr id="16" name="Rounded Rectangular Callout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0" cy="619125"/>
                        </a:xfrm>
                        <a:prstGeom prst="wedgeRoundRectCallout">
                          <a:avLst>
                            <a:gd name="adj1" fmla="val 7275"/>
                            <a:gd name="adj2" fmla="val -146850"/>
                            <a:gd name="adj3" fmla="val 16667"/>
                          </a:avLst>
                        </a:prstGeom>
                        <a:solidFill>
                          <a:schemeClr val="bg1"/>
                        </a:solidFill>
                        <a:ln w="25400" cap="flat" cmpd="sng" algn="ctr">
                          <a:solidFill>
                            <a:srgbClr val="4F81BD">
                              <a:shade val="50000"/>
                            </a:srgbClr>
                          </a:solidFill>
                          <a:prstDash val="solid"/>
                        </a:ln>
                        <a:effectLst/>
                      </wps:spPr>
                      <wps:txbx>
                        <w:txbxContent>
                          <w:p w14:paraId="36346D22" w14:textId="77777777" w:rsidR="002369C3" w:rsidRPr="009D43AB" w:rsidRDefault="002369C3" w:rsidP="00207AB0">
                            <w:pPr>
                              <w:ind w:left="-90" w:right="-120"/>
                              <w:jc w:val="center"/>
                              <w:rPr>
                                <w:color w:val="1F497D"/>
                                <w:sz w:val="20"/>
                                <w:szCs w:val="20"/>
                              </w:rPr>
                            </w:pPr>
                            <w:r w:rsidRPr="009D43AB">
                              <w:rPr>
                                <w:color w:val="1F497D"/>
                                <w:sz w:val="20"/>
                                <w:szCs w:val="20"/>
                              </w:rPr>
                              <w:t>Elements combine to describe the indicator.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16" o:spid="_x0000_s1030" type="#_x0000_t62" style="position:absolute;left:0;text-align:left;margin-left:-14.95pt;margin-top:10pt;width:94.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" adj="12371,-20920" fillcolor="white [3212]" strokecolor="#385d8a" strokeweight="2pt">
                <v:path arrowok="t"/>
                <v:textbox>
                  <w:txbxContent>
                    <w:p w14:paraId="36346D22" w14:textId="77777777" w:rsidR="002369C3" w:rsidRPr="009D43AB" w:rsidRDefault="002369C3" w:rsidP="00207AB0">
                      <w:pPr>
                        <w:ind w:left="-90" w:right="-120"/>
                        <w:jc w:val="center"/>
                        <w:rPr>
                          <w:color w:val="1F497D"/>
                          <w:sz w:val="20"/>
                          <w:szCs w:val="20"/>
                        </w:rPr>
                      </w:pPr>
                      <w:r w:rsidRPr="009D43AB">
                        <w:rPr>
                          <w:color w:val="1F497D"/>
                          <w:sz w:val="20"/>
                          <w:szCs w:val="20"/>
                        </w:rPr>
                        <w:t>Elements combine to describe the indicator.</w:t>
                      </w:r>
                    </w:p>
                  </w:txbxContent>
                </v:textbox>
              </v:shape>
            </w:pict>
          </mc:Fallback>
        </mc:AlternateContent>
      </w:r>
      <w:r w:rsidRPr="00A94C79">
        <w:rPr>
          <w:rFonts w:ascii="Calibri" w:hAnsi="Calibri"/>
          <w:i/>
          <w:sz w:val="22"/>
          <w:szCs w:val="22"/>
        </w:rPr>
        <w:t xml:space="preserve">Figure 1. </w:t>
      </w:r>
      <w:r w:rsidRPr="00A94C79">
        <w:rPr>
          <w:rFonts w:ascii="Calibri" w:hAnsi="Calibri"/>
          <w:sz w:val="22"/>
          <w:szCs w:val="22"/>
        </w:rPr>
        <w:t>Example o</w:t>
      </w:r>
      <w:r>
        <w:rPr>
          <w:rFonts w:ascii="Calibri" w:hAnsi="Calibri"/>
          <w:sz w:val="22"/>
          <w:szCs w:val="22"/>
        </w:rPr>
        <w:t>f SPED Administrator Framework d</w:t>
      </w:r>
      <w:r w:rsidRPr="00A94C79">
        <w:rPr>
          <w:rFonts w:ascii="Calibri" w:hAnsi="Calibri"/>
          <w:sz w:val="22"/>
          <w:szCs w:val="22"/>
        </w:rPr>
        <w:t>esign. This figure displays an essential practice, as well as its indicator, element and level descriptors as found in the U.S. Virgin Islands Performance Evaluation Framework for Special Education Administrators.</w:t>
      </w:r>
      <w:bookmarkEnd w:id="17"/>
      <w:bookmarkEnd w:id="18"/>
    </w:p>
    <w:p w14:paraId="238199BB" w14:textId="77777777" w:rsidR="00207AB0" w:rsidRPr="00D3036D" w:rsidRDefault="00207AB0" w:rsidP="00207AB0">
      <w:pPr>
        <w:ind w:left="1920"/>
        <w:rPr>
          <w:rFonts w:asciiTheme="majorHAnsi" w:eastAsia="Calibri" w:hAnsiTheme="majorHAnsi" w:cs="Calibri"/>
          <w:spacing w:val="2"/>
        </w:rPr>
      </w:pPr>
    </w:p>
    <w:p w14:paraId="3DF360C4" w14:textId="77777777" w:rsidR="00207AB0" w:rsidRDefault="00207AB0" w:rsidP="00207AB0">
      <w:pPr>
        <w:widowControl w:val="0"/>
        <w:tabs>
          <w:tab w:val="left" w:pos="940"/>
          <w:tab w:val="left" w:pos="1440"/>
        </w:tabs>
        <w:autoSpaceDE w:val="0"/>
        <w:autoSpaceDN w:val="0"/>
        <w:adjustRightInd w:val="0"/>
        <w:rPr>
          <w:rFonts w:asciiTheme="majorHAnsi" w:hAnsiTheme="majorHAnsi" w:cs="Calibri"/>
        </w:rPr>
      </w:pPr>
    </w:p>
    <w:p w14:paraId="5F98812E" w14:textId="16CB50E6" w:rsidR="00207AB0" w:rsidRPr="00451BC3" w:rsidRDefault="00207AB0" w:rsidP="00451BC3">
      <w:pPr>
        <w:widowControl w:val="0"/>
        <w:tabs>
          <w:tab w:val="left" w:pos="940"/>
          <w:tab w:val="left" w:pos="1440"/>
        </w:tabs>
        <w:autoSpaceDE w:val="0"/>
        <w:autoSpaceDN w:val="0"/>
        <w:adjustRightInd w:val="0"/>
        <w:spacing w:after="240"/>
        <w:rPr>
          <w:rFonts w:ascii="Calibri" w:hAnsi="Calibri" w:cs="Times"/>
        </w:rPr>
      </w:pPr>
      <w:r>
        <w:rPr>
          <w:rFonts w:ascii="Calibri" w:hAnsi="Calibri" w:cs="Calibri"/>
        </w:rPr>
        <w:t>The special education administrator</w:t>
      </w:r>
      <w:r w:rsidRPr="005C0EC0">
        <w:rPr>
          <w:rFonts w:ascii="Calibri" w:hAnsi="Calibri" w:cs="Calibri"/>
        </w:rPr>
        <w:t xml:space="preserve"> benefit</w:t>
      </w:r>
      <w:r>
        <w:rPr>
          <w:rFonts w:ascii="Calibri" w:hAnsi="Calibri" w:cs="Calibri"/>
        </w:rPr>
        <w:t>s</w:t>
      </w:r>
      <w:r w:rsidRPr="005C0EC0">
        <w:rPr>
          <w:rFonts w:ascii="Calibri" w:hAnsi="Calibri" w:cs="Calibri"/>
        </w:rPr>
        <w:t xml:space="preserve"> from a well-written framework because it encourages reflection on </w:t>
      </w:r>
      <w:r>
        <w:rPr>
          <w:rFonts w:ascii="Calibri" w:hAnsi="Calibri" w:cs="Calibri"/>
        </w:rPr>
        <w:t>his or her</w:t>
      </w:r>
      <w:r w:rsidRPr="005C0EC0">
        <w:rPr>
          <w:rFonts w:ascii="Calibri" w:hAnsi="Calibri" w:cs="Calibri"/>
        </w:rPr>
        <w:t xml:space="preserve"> strengths and areas for improvement. The framework allows the special education directors to collect quality evidence and offer targeted feedback. </w:t>
      </w:r>
      <w:r w:rsidR="00451BC3">
        <w:rPr>
          <w:rFonts w:ascii="Calibri" w:hAnsi="Calibri" w:cs="Times"/>
        </w:rPr>
        <w:t>Table 3</w:t>
      </w:r>
      <w:r w:rsidRPr="005C0EC0">
        <w:rPr>
          <w:rFonts w:ascii="Calibri" w:hAnsi="Calibri" w:cs="Times"/>
        </w:rPr>
        <w:t xml:space="preserve"> </w:t>
      </w:r>
      <w:r>
        <w:rPr>
          <w:rFonts w:ascii="Calibri" w:hAnsi="Calibri" w:cs="Times"/>
        </w:rPr>
        <w:t>highlights</w:t>
      </w:r>
      <w:r w:rsidRPr="005C0EC0">
        <w:rPr>
          <w:rFonts w:ascii="Calibri" w:hAnsi="Calibri" w:cs="Times"/>
        </w:rPr>
        <w:t xml:space="preserve"> the purposes of t</w:t>
      </w:r>
      <w:r w:rsidR="00451BC3">
        <w:rPr>
          <w:rFonts w:ascii="Calibri" w:hAnsi="Calibri" w:cs="Times"/>
        </w:rPr>
        <w:t>he SPED Administrator Framework.</w:t>
      </w:r>
    </w:p>
    <w:p w14:paraId="10EB357D" w14:textId="77777777" w:rsidR="000627EB" w:rsidRDefault="000627EB" w:rsidP="00207AB0">
      <w:pPr>
        <w:widowControl w:val="0"/>
        <w:tabs>
          <w:tab w:val="left" w:pos="940"/>
          <w:tab w:val="left" w:pos="1440"/>
        </w:tabs>
        <w:autoSpaceDE w:val="0"/>
        <w:autoSpaceDN w:val="0"/>
        <w:adjustRightInd w:val="0"/>
        <w:rPr>
          <w:rFonts w:asciiTheme="majorHAnsi" w:hAnsiTheme="majorHAnsi" w:cs="Times"/>
        </w:rPr>
      </w:pPr>
    </w:p>
    <w:p w14:paraId="2A6FBD26" w14:textId="77777777" w:rsidR="000627EB" w:rsidRDefault="000627EB" w:rsidP="00207AB0">
      <w:pPr>
        <w:widowControl w:val="0"/>
        <w:tabs>
          <w:tab w:val="left" w:pos="940"/>
          <w:tab w:val="left" w:pos="1440"/>
        </w:tabs>
        <w:autoSpaceDE w:val="0"/>
        <w:autoSpaceDN w:val="0"/>
        <w:adjustRightInd w:val="0"/>
        <w:rPr>
          <w:rFonts w:asciiTheme="majorHAnsi" w:hAnsiTheme="majorHAnsi" w:cs="Times"/>
        </w:rPr>
      </w:pPr>
    </w:p>
    <w:p w14:paraId="1BB83240" w14:textId="77777777" w:rsidR="000627EB" w:rsidRDefault="000627EB" w:rsidP="00207AB0">
      <w:pPr>
        <w:widowControl w:val="0"/>
        <w:tabs>
          <w:tab w:val="left" w:pos="940"/>
          <w:tab w:val="left" w:pos="1440"/>
        </w:tabs>
        <w:autoSpaceDE w:val="0"/>
        <w:autoSpaceDN w:val="0"/>
        <w:adjustRightInd w:val="0"/>
        <w:rPr>
          <w:rFonts w:asciiTheme="majorHAnsi" w:hAnsiTheme="majorHAnsi" w:cs="Times"/>
        </w:rPr>
      </w:pPr>
    </w:p>
    <w:p w14:paraId="046C73C1" w14:textId="77777777" w:rsidR="000627EB" w:rsidRDefault="000627EB" w:rsidP="00207AB0">
      <w:pPr>
        <w:widowControl w:val="0"/>
        <w:tabs>
          <w:tab w:val="left" w:pos="940"/>
          <w:tab w:val="left" w:pos="1440"/>
        </w:tabs>
        <w:autoSpaceDE w:val="0"/>
        <w:autoSpaceDN w:val="0"/>
        <w:adjustRightInd w:val="0"/>
        <w:rPr>
          <w:rFonts w:asciiTheme="majorHAnsi" w:hAnsiTheme="majorHAnsi" w:cs="Times"/>
        </w:rPr>
      </w:pPr>
    </w:p>
    <w:p w14:paraId="4FA176EC" w14:textId="77777777" w:rsidR="000627EB" w:rsidRDefault="000627EB" w:rsidP="00207AB0">
      <w:pPr>
        <w:widowControl w:val="0"/>
        <w:tabs>
          <w:tab w:val="left" w:pos="940"/>
          <w:tab w:val="left" w:pos="1440"/>
        </w:tabs>
        <w:autoSpaceDE w:val="0"/>
        <w:autoSpaceDN w:val="0"/>
        <w:adjustRightInd w:val="0"/>
        <w:rPr>
          <w:rFonts w:asciiTheme="majorHAnsi" w:hAnsiTheme="majorHAnsi" w:cs="Times"/>
        </w:rPr>
      </w:pPr>
    </w:p>
    <w:p w14:paraId="005C2457" w14:textId="77777777" w:rsidR="000627EB" w:rsidRDefault="000627EB" w:rsidP="00207AB0">
      <w:pPr>
        <w:widowControl w:val="0"/>
        <w:tabs>
          <w:tab w:val="left" w:pos="940"/>
          <w:tab w:val="left" w:pos="1440"/>
        </w:tabs>
        <w:autoSpaceDE w:val="0"/>
        <w:autoSpaceDN w:val="0"/>
        <w:adjustRightInd w:val="0"/>
        <w:rPr>
          <w:rFonts w:asciiTheme="majorHAnsi" w:hAnsiTheme="majorHAnsi" w:cs="Times"/>
        </w:rPr>
      </w:pPr>
    </w:p>
    <w:p w14:paraId="69EAC098" w14:textId="77777777" w:rsidR="000627EB" w:rsidRDefault="000627EB" w:rsidP="00207AB0">
      <w:pPr>
        <w:widowControl w:val="0"/>
        <w:tabs>
          <w:tab w:val="left" w:pos="940"/>
          <w:tab w:val="left" w:pos="1440"/>
        </w:tabs>
        <w:autoSpaceDE w:val="0"/>
        <w:autoSpaceDN w:val="0"/>
        <w:adjustRightInd w:val="0"/>
        <w:rPr>
          <w:rFonts w:asciiTheme="majorHAnsi" w:hAnsiTheme="majorHAnsi" w:cs="Times"/>
        </w:rPr>
      </w:pPr>
    </w:p>
    <w:p w14:paraId="4417A66C" w14:textId="6A28984E" w:rsidR="00207AB0" w:rsidRDefault="00451BC3" w:rsidP="00207AB0">
      <w:pPr>
        <w:widowControl w:val="0"/>
        <w:tabs>
          <w:tab w:val="left" w:pos="940"/>
          <w:tab w:val="left" w:pos="1440"/>
        </w:tabs>
        <w:autoSpaceDE w:val="0"/>
        <w:autoSpaceDN w:val="0"/>
        <w:adjustRightInd w:val="0"/>
        <w:rPr>
          <w:rFonts w:asciiTheme="majorHAnsi" w:hAnsiTheme="majorHAnsi" w:cs="Times"/>
        </w:rPr>
      </w:pPr>
      <w:r>
        <w:rPr>
          <w:rFonts w:asciiTheme="majorHAnsi" w:hAnsiTheme="majorHAnsi" w:cs="Times"/>
        </w:rPr>
        <w:lastRenderedPageBreak/>
        <w:t>Table 3</w:t>
      </w:r>
      <w:r w:rsidR="00207AB0">
        <w:rPr>
          <w:rFonts w:asciiTheme="majorHAnsi" w:hAnsiTheme="majorHAnsi" w:cs="Times"/>
        </w:rPr>
        <w:t>:</w:t>
      </w:r>
    </w:p>
    <w:p w14:paraId="5A584D7B" w14:textId="77777777" w:rsidR="00207AB0" w:rsidRPr="00C13773" w:rsidRDefault="00207AB0" w:rsidP="00207AB0">
      <w:pPr>
        <w:widowControl w:val="0"/>
        <w:tabs>
          <w:tab w:val="left" w:pos="940"/>
          <w:tab w:val="left" w:pos="1440"/>
        </w:tabs>
        <w:autoSpaceDE w:val="0"/>
        <w:autoSpaceDN w:val="0"/>
        <w:adjustRightInd w:val="0"/>
        <w:spacing w:after="120"/>
        <w:rPr>
          <w:rFonts w:asciiTheme="majorHAnsi" w:hAnsiTheme="majorHAnsi" w:cs="Times"/>
          <w:i/>
        </w:rPr>
      </w:pPr>
      <w:r w:rsidRPr="00C13773">
        <w:rPr>
          <w:rFonts w:asciiTheme="majorHAnsi" w:hAnsiTheme="majorHAnsi" w:cs="Times"/>
          <w:i/>
        </w:rPr>
        <w:t>Purposes of the SPED Administrator Framework</w:t>
      </w:r>
    </w:p>
    <w:tbl>
      <w:tblPr>
        <w:tblStyle w:val="TableGrid"/>
        <w:tblW w:w="0" w:type="auto"/>
        <w:tblInd w:w="288" w:type="dxa"/>
        <w:tblLook w:val="04A0" w:firstRow="1" w:lastRow="0" w:firstColumn="1" w:lastColumn="0" w:noHBand="0" w:noVBand="1"/>
      </w:tblPr>
      <w:tblGrid>
        <w:gridCol w:w="1728"/>
        <w:gridCol w:w="7128"/>
      </w:tblGrid>
      <w:tr w:rsidR="00207AB0" w:rsidRPr="008973A5" w14:paraId="206EAD05" w14:textId="77777777" w:rsidTr="003A250E">
        <w:tc>
          <w:tcPr>
            <w:tcW w:w="1728" w:type="dxa"/>
            <w:tcBorders>
              <w:bottom w:val="single" w:sz="4" w:space="0" w:color="auto"/>
            </w:tcBorders>
            <w:shd w:val="clear" w:color="auto" w:fill="99CCFF"/>
          </w:tcPr>
          <w:p w14:paraId="08A15622" w14:textId="77777777" w:rsidR="00207AB0" w:rsidRPr="008973A5" w:rsidRDefault="00207AB0" w:rsidP="003A250E">
            <w:pPr>
              <w:widowControl w:val="0"/>
              <w:tabs>
                <w:tab w:val="left" w:pos="940"/>
                <w:tab w:val="left" w:pos="1440"/>
              </w:tabs>
              <w:autoSpaceDE w:val="0"/>
              <w:autoSpaceDN w:val="0"/>
              <w:adjustRightInd w:val="0"/>
              <w:spacing w:after="120"/>
              <w:jc w:val="center"/>
              <w:rPr>
                <w:rFonts w:asciiTheme="majorHAnsi" w:hAnsiTheme="majorHAnsi" w:cs="Times"/>
                <w:b/>
              </w:rPr>
            </w:pPr>
            <w:r w:rsidRPr="008973A5">
              <w:rPr>
                <w:rFonts w:asciiTheme="majorHAnsi" w:hAnsiTheme="majorHAnsi" w:cs="Times"/>
                <w:b/>
              </w:rPr>
              <w:t>Purpose</w:t>
            </w:r>
          </w:p>
        </w:tc>
        <w:tc>
          <w:tcPr>
            <w:tcW w:w="7128" w:type="dxa"/>
            <w:shd w:val="clear" w:color="auto" w:fill="99CCFF"/>
          </w:tcPr>
          <w:p w14:paraId="3071FFCA" w14:textId="77777777" w:rsidR="00207AB0" w:rsidRPr="008973A5" w:rsidRDefault="00207AB0" w:rsidP="003A250E">
            <w:pPr>
              <w:widowControl w:val="0"/>
              <w:tabs>
                <w:tab w:val="left" w:pos="940"/>
                <w:tab w:val="left" w:pos="1440"/>
              </w:tabs>
              <w:autoSpaceDE w:val="0"/>
              <w:autoSpaceDN w:val="0"/>
              <w:adjustRightInd w:val="0"/>
              <w:spacing w:after="120"/>
              <w:jc w:val="center"/>
              <w:rPr>
                <w:rFonts w:asciiTheme="majorHAnsi" w:hAnsiTheme="majorHAnsi" w:cs="Calibri"/>
                <w:b/>
              </w:rPr>
            </w:pPr>
            <w:r w:rsidRPr="008973A5">
              <w:rPr>
                <w:rFonts w:asciiTheme="majorHAnsi" w:hAnsiTheme="majorHAnsi" w:cs="Calibri"/>
                <w:b/>
              </w:rPr>
              <w:t>Rationale</w:t>
            </w:r>
          </w:p>
        </w:tc>
      </w:tr>
      <w:tr w:rsidR="00207AB0" w14:paraId="1BB1E555" w14:textId="77777777" w:rsidTr="003A250E">
        <w:tc>
          <w:tcPr>
            <w:tcW w:w="1728" w:type="dxa"/>
            <w:shd w:val="clear" w:color="auto" w:fill="99CCFF"/>
          </w:tcPr>
          <w:p w14:paraId="50F05AFA" w14:textId="77777777" w:rsidR="00207AB0" w:rsidRPr="008973A5" w:rsidRDefault="00207AB0" w:rsidP="003A250E">
            <w:pPr>
              <w:widowControl w:val="0"/>
              <w:tabs>
                <w:tab w:val="left" w:pos="940"/>
                <w:tab w:val="left" w:pos="1440"/>
              </w:tabs>
              <w:autoSpaceDE w:val="0"/>
              <w:autoSpaceDN w:val="0"/>
              <w:adjustRightInd w:val="0"/>
              <w:spacing w:after="120"/>
              <w:jc w:val="center"/>
              <w:rPr>
                <w:rFonts w:asciiTheme="majorHAnsi" w:hAnsiTheme="majorHAnsi" w:cs="Times"/>
                <w:b/>
              </w:rPr>
            </w:pPr>
            <w:r w:rsidRPr="008973A5">
              <w:rPr>
                <w:rFonts w:asciiTheme="majorHAnsi" w:hAnsiTheme="majorHAnsi" w:cs="Times"/>
                <w:b/>
              </w:rPr>
              <w:t>Communicate</w:t>
            </w:r>
          </w:p>
        </w:tc>
        <w:tc>
          <w:tcPr>
            <w:tcW w:w="7128" w:type="dxa"/>
          </w:tcPr>
          <w:p w14:paraId="2FDF1192" w14:textId="77777777" w:rsidR="00207AB0" w:rsidRDefault="00207AB0" w:rsidP="003A250E">
            <w:pPr>
              <w:widowControl w:val="0"/>
              <w:tabs>
                <w:tab w:val="left" w:pos="940"/>
                <w:tab w:val="left" w:pos="1440"/>
              </w:tabs>
              <w:autoSpaceDE w:val="0"/>
              <w:autoSpaceDN w:val="0"/>
              <w:adjustRightInd w:val="0"/>
              <w:spacing w:after="120"/>
              <w:rPr>
                <w:rFonts w:asciiTheme="majorHAnsi" w:hAnsiTheme="majorHAnsi" w:cs="Times"/>
              </w:rPr>
            </w:pPr>
            <w:r>
              <w:rPr>
                <w:rFonts w:asciiTheme="majorHAnsi" w:hAnsiTheme="majorHAnsi" w:cs="Calibri"/>
              </w:rPr>
              <w:t>The Essential P</w:t>
            </w:r>
            <w:r w:rsidRPr="0087645F">
              <w:rPr>
                <w:rFonts w:asciiTheme="majorHAnsi" w:hAnsiTheme="majorHAnsi" w:cs="Calibri"/>
              </w:rPr>
              <w:t xml:space="preserve">ractices provide a common language for describing performance standards and levels. </w:t>
            </w:r>
          </w:p>
        </w:tc>
      </w:tr>
      <w:tr w:rsidR="00207AB0" w14:paraId="181EE41A" w14:textId="77777777" w:rsidTr="003A250E">
        <w:tc>
          <w:tcPr>
            <w:tcW w:w="1728" w:type="dxa"/>
            <w:shd w:val="clear" w:color="auto" w:fill="99CCFF"/>
          </w:tcPr>
          <w:p w14:paraId="12B7B8CF" w14:textId="77777777" w:rsidR="00207AB0" w:rsidRPr="008973A5" w:rsidRDefault="00207AB0" w:rsidP="003A250E">
            <w:pPr>
              <w:widowControl w:val="0"/>
              <w:tabs>
                <w:tab w:val="left" w:pos="940"/>
                <w:tab w:val="left" w:pos="1440"/>
              </w:tabs>
              <w:autoSpaceDE w:val="0"/>
              <w:autoSpaceDN w:val="0"/>
              <w:adjustRightInd w:val="0"/>
              <w:spacing w:after="120"/>
              <w:jc w:val="center"/>
              <w:rPr>
                <w:rFonts w:asciiTheme="majorHAnsi" w:hAnsiTheme="majorHAnsi" w:cs="Times"/>
                <w:b/>
              </w:rPr>
            </w:pPr>
            <w:r w:rsidRPr="008973A5">
              <w:rPr>
                <w:rFonts w:asciiTheme="majorHAnsi" w:hAnsiTheme="majorHAnsi" w:cs="Times"/>
                <w:b/>
              </w:rPr>
              <w:t>Inform Professional Learning</w:t>
            </w:r>
          </w:p>
        </w:tc>
        <w:tc>
          <w:tcPr>
            <w:tcW w:w="7128" w:type="dxa"/>
          </w:tcPr>
          <w:p w14:paraId="2D39A941" w14:textId="77777777" w:rsidR="00207AB0" w:rsidRDefault="00207AB0" w:rsidP="003A250E">
            <w:pPr>
              <w:widowControl w:val="0"/>
              <w:tabs>
                <w:tab w:val="left" w:pos="220"/>
                <w:tab w:val="left" w:pos="720"/>
              </w:tabs>
              <w:autoSpaceDE w:val="0"/>
              <w:autoSpaceDN w:val="0"/>
              <w:adjustRightInd w:val="0"/>
              <w:spacing w:after="120"/>
              <w:rPr>
                <w:rFonts w:asciiTheme="majorHAnsi" w:hAnsiTheme="majorHAnsi" w:cs="Times"/>
              </w:rPr>
            </w:pPr>
            <w:r>
              <w:rPr>
                <w:rFonts w:asciiTheme="majorHAnsi" w:hAnsiTheme="majorHAnsi" w:cs="Calibri"/>
              </w:rPr>
              <w:t>The Essential P</w:t>
            </w:r>
            <w:r w:rsidRPr="00EE31A9">
              <w:rPr>
                <w:rFonts w:asciiTheme="majorHAnsi" w:hAnsiTheme="majorHAnsi" w:cs="Calibri"/>
              </w:rPr>
              <w:t xml:space="preserve">ractices and indicators provide a rich description of performance levels that the special education administrators can use to prioritize growth areas and locate resources to advance leadership practice. </w:t>
            </w:r>
          </w:p>
        </w:tc>
      </w:tr>
      <w:tr w:rsidR="00207AB0" w14:paraId="57BCF7F7" w14:textId="77777777" w:rsidTr="003A250E">
        <w:tc>
          <w:tcPr>
            <w:tcW w:w="1728" w:type="dxa"/>
            <w:shd w:val="clear" w:color="auto" w:fill="99CCFF"/>
          </w:tcPr>
          <w:p w14:paraId="742189D7" w14:textId="77777777" w:rsidR="00207AB0" w:rsidRPr="008973A5" w:rsidRDefault="00207AB0" w:rsidP="003A250E">
            <w:pPr>
              <w:widowControl w:val="0"/>
              <w:tabs>
                <w:tab w:val="left" w:pos="940"/>
                <w:tab w:val="left" w:pos="1440"/>
              </w:tabs>
              <w:autoSpaceDE w:val="0"/>
              <w:autoSpaceDN w:val="0"/>
              <w:adjustRightInd w:val="0"/>
              <w:spacing w:after="120"/>
              <w:jc w:val="center"/>
              <w:rPr>
                <w:rFonts w:asciiTheme="majorHAnsi" w:hAnsiTheme="majorHAnsi" w:cs="Times"/>
                <w:b/>
              </w:rPr>
            </w:pPr>
            <w:r w:rsidRPr="008973A5">
              <w:rPr>
                <w:rFonts w:asciiTheme="majorHAnsi" w:hAnsiTheme="majorHAnsi" w:cs="Times"/>
                <w:b/>
              </w:rPr>
              <w:t>Rate Practice</w:t>
            </w:r>
          </w:p>
        </w:tc>
        <w:tc>
          <w:tcPr>
            <w:tcW w:w="7128" w:type="dxa"/>
          </w:tcPr>
          <w:p w14:paraId="45B1F97D" w14:textId="77777777" w:rsidR="00207AB0" w:rsidRDefault="00207AB0" w:rsidP="003A250E">
            <w:pPr>
              <w:widowControl w:val="0"/>
              <w:tabs>
                <w:tab w:val="left" w:pos="220"/>
                <w:tab w:val="left" w:pos="720"/>
              </w:tabs>
              <w:autoSpaceDE w:val="0"/>
              <w:autoSpaceDN w:val="0"/>
              <w:adjustRightInd w:val="0"/>
              <w:spacing w:after="120"/>
              <w:rPr>
                <w:rFonts w:asciiTheme="majorHAnsi" w:hAnsiTheme="majorHAnsi" w:cs="Times"/>
              </w:rPr>
            </w:pPr>
            <w:r w:rsidRPr="00EE31A9">
              <w:rPr>
                <w:rFonts w:asciiTheme="majorHAnsi" w:hAnsiTheme="majorHAnsi" w:cs="Calibri"/>
              </w:rPr>
              <w:t xml:space="preserve">The </w:t>
            </w:r>
            <w:r>
              <w:rPr>
                <w:rFonts w:asciiTheme="majorHAnsi" w:hAnsiTheme="majorHAnsi" w:cs="Calibri"/>
              </w:rPr>
              <w:t>F</w:t>
            </w:r>
            <w:r w:rsidRPr="00EE31A9">
              <w:rPr>
                <w:rFonts w:asciiTheme="majorHAnsi" w:hAnsiTheme="majorHAnsi" w:cs="Calibri"/>
              </w:rPr>
              <w:t xml:space="preserve">ramework provides a basis for scoring special education administrators practice using aligned measures. </w:t>
            </w:r>
          </w:p>
        </w:tc>
      </w:tr>
      <w:tr w:rsidR="00207AB0" w14:paraId="0AE3FD61" w14:textId="77777777" w:rsidTr="003A250E">
        <w:tc>
          <w:tcPr>
            <w:tcW w:w="1728" w:type="dxa"/>
            <w:shd w:val="clear" w:color="auto" w:fill="99CCFF"/>
          </w:tcPr>
          <w:p w14:paraId="0781AA7B" w14:textId="77777777" w:rsidR="00207AB0" w:rsidRPr="008973A5" w:rsidRDefault="00207AB0" w:rsidP="003A250E">
            <w:pPr>
              <w:widowControl w:val="0"/>
              <w:tabs>
                <w:tab w:val="left" w:pos="940"/>
                <w:tab w:val="left" w:pos="1440"/>
              </w:tabs>
              <w:autoSpaceDE w:val="0"/>
              <w:autoSpaceDN w:val="0"/>
              <w:adjustRightInd w:val="0"/>
              <w:spacing w:after="120"/>
              <w:jc w:val="center"/>
              <w:rPr>
                <w:rFonts w:asciiTheme="majorHAnsi" w:hAnsiTheme="majorHAnsi" w:cs="Times"/>
                <w:b/>
              </w:rPr>
            </w:pPr>
            <w:r w:rsidRPr="008973A5">
              <w:rPr>
                <w:rFonts w:asciiTheme="majorHAnsi" w:hAnsiTheme="majorHAnsi" w:cs="Times"/>
                <w:b/>
              </w:rPr>
              <w:t>Focus Feedback</w:t>
            </w:r>
          </w:p>
        </w:tc>
        <w:tc>
          <w:tcPr>
            <w:tcW w:w="7128" w:type="dxa"/>
          </w:tcPr>
          <w:p w14:paraId="1475EBCE" w14:textId="77777777" w:rsidR="00207AB0" w:rsidRDefault="00207AB0" w:rsidP="003A250E">
            <w:pPr>
              <w:widowControl w:val="0"/>
              <w:tabs>
                <w:tab w:val="left" w:pos="940"/>
                <w:tab w:val="left" w:pos="1440"/>
              </w:tabs>
              <w:autoSpaceDE w:val="0"/>
              <w:autoSpaceDN w:val="0"/>
              <w:adjustRightInd w:val="0"/>
              <w:spacing w:after="120"/>
              <w:rPr>
                <w:rFonts w:asciiTheme="majorHAnsi" w:hAnsiTheme="majorHAnsi" w:cs="Times"/>
              </w:rPr>
            </w:pPr>
            <w:r w:rsidRPr="0087645F">
              <w:rPr>
                <w:rFonts w:asciiTheme="majorHAnsi" w:hAnsiTheme="majorHAnsi" w:cs="Calibri"/>
              </w:rPr>
              <w:t xml:space="preserve">Research suggests that the best feedback is </w:t>
            </w:r>
            <w:r>
              <w:rPr>
                <w:rFonts w:asciiTheme="majorHAnsi" w:hAnsiTheme="majorHAnsi" w:cs="Calibri"/>
              </w:rPr>
              <w:t>detailed</w:t>
            </w:r>
            <w:r w:rsidRPr="0087645F">
              <w:rPr>
                <w:rFonts w:asciiTheme="majorHAnsi" w:hAnsiTheme="majorHAnsi" w:cs="Calibri"/>
              </w:rPr>
              <w:t xml:space="preserve"> and focused. It highlights strengths and identifies areas for growth.</w:t>
            </w:r>
          </w:p>
        </w:tc>
      </w:tr>
    </w:tbl>
    <w:p w14:paraId="677C26E9" w14:textId="77777777" w:rsidR="00207AB0" w:rsidRPr="002E3C0B" w:rsidRDefault="00207AB0" w:rsidP="00207AB0">
      <w:pPr>
        <w:pStyle w:val="Heading1"/>
        <w:spacing w:after="240"/>
        <w:rPr>
          <w:b/>
        </w:rPr>
      </w:pPr>
      <w:bookmarkStart w:id="21" w:name="_Toc450469745"/>
      <w:bookmarkStart w:id="22" w:name="_Toc480811666"/>
      <w:r w:rsidRPr="002E3C0B">
        <w:rPr>
          <w:b/>
        </w:rPr>
        <w:t>The P</w:t>
      </w:r>
      <w:r>
        <w:rPr>
          <w:b/>
        </w:rPr>
        <w:t>ractice Measures: How Evidence I</w:t>
      </w:r>
      <w:r w:rsidRPr="002E3C0B">
        <w:rPr>
          <w:b/>
        </w:rPr>
        <w:t>s Collected</w:t>
      </w:r>
      <w:bookmarkEnd w:id="21"/>
      <w:bookmarkEnd w:id="22"/>
    </w:p>
    <w:p w14:paraId="20EDAD16" w14:textId="05213FA5" w:rsidR="00207AB0" w:rsidRDefault="00207AB0" w:rsidP="00207AB0">
      <w:pPr>
        <w:pStyle w:val="Bullet10"/>
        <w:numPr>
          <w:ilvl w:val="0"/>
          <w:numId w:val="0"/>
        </w:numPr>
        <w:spacing w:after="240"/>
        <w:rPr>
          <w:rFonts w:asciiTheme="majorHAnsi" w:hAnsiTheme="majorHAnsi"/>
        </w:rPr>
      </w:pPr>
      <w:r>
        <w:rPr>
          <w:rFonts w:asciiTheme="majorHAnsi" w:hAnsiTheme="majorHAnsi"/>
          <w:noProof/>
        </w:rPr>
        <mc:AlternateContent>
          <mc:Choice Requires="wps">
            <w:drawing>
              <wp:anchor distT="0" distB="0" distL="114300" distR="114300" simplePos="0" relativeHeight="251662336" behindDoc="0" locked="0" layoutInCell="1" allowOverlap="1" wp14:anchorId="0BE439A7" wp14:editId="4D8462B5">
                <wp:simplePos x="0" y="0"/>
                <wp:positionH relativeFrom="column">
                  <wp:posOffset>4032250</wp:posOffset>
                </wp:positionH>
                <wp:positionV relativeFrom="paragraph">
                  <wp:posOffset>636270</wp:posOffset>
                </wp:positionV>
                <wp:extent cx="1666875" cy="950595"/>
                <wp:effectExtent l="50800" t="25400" r="85725" b="90805"/>
                <wp:wrapThrough wrapText="bothSides">
                  <wp:wrapPolygon edited="0">
                    <wp:start x="329" y="-577"/>
                    <wp:lineTo x="-658" y="0"/>
                    <wp:lineTo x="-658" y="20778"/>
                    <wp:lineTo x="329" y="23086"/>
                    <wp:lineTo x="21394" y="23086"/>
                    <wp:lineTo x="22382" y="19046"/>
                    <wp:lineTo x="22382" y="9234"/>
                    <wp:lineTo x="21723" y="1731"/>
                    <wp:lineTo x="21394" y="-577"/>
                    <wp:lineTo x="329" y="-577"/>
                  </wp:wrapPolygon>
                </wp:wrapThrough>
                <wp:docPr id="2" name="Rounded Rectangle 2"/>
                <wp:cNvGraphicFramePr/>
                <a:graphic xmlns:a="http://schemas.openxmlformats.org/drawingml/2006/main">
                  <a:graphicData uri="http://schemas.microsoft.com/office/word/2010/wordprocessingShape">
                    <wps:wsp>
                      <wps:cNvSpPr/>
                      <wps:spPr>
                        <a:xfrm>
                          <a:off x="0" y="0"/>
                          <a:ext cx="1666875" cy="950595"/>
                        </a:xfrm>
                        <a:prstGeom prst="roundRect">
                          <a:avLst/>
                        </a:prstGeom>
                        <a:gradFill>
                          <a:gsLst>
                            <a:gs pos="99000">
                              <a:schemeClr val="accent1">
                                <a:tint val="100000"/>
                                <a:shade val="100000"/>
                                <a:satMod val="130000"/>
                              </a:schemeClr>
                            </a:gs>
                            <a:gs pos="100000">
                              <a:schemeClr val="accent1">
                                <a:tint val="50000"/>
                                <a:shade val="100000"/>
                                <a:satMod val="350000"/>
                              </a:schemeClr>
                            </a:gs>
                          </a:gsLst>
                          <a:lin ang="15780000" scaled="0"/>
                        </a:gradFill>
                      </wps:spPr>
                      <wps:style>
                        <a:lnRef idx="1">
                          <a:schemeClr val="accent1"/>
                        </a:lnRef>
                        <a:fillRef idx="3">
                          <a:schemeClr val="accent1"/>
                        </a:fillRef>
                        <a:effectRef idx="2">
                          <a:schemeClr val="accent1"/>
                        </a:effectRef>
                        <a:fontRef idx="minor">
                          <a:schemeClr val="lt1"/>
                        </a:fontRef>
                      </wps:style>
                      <wps:txbx>
                        <w:txbxContent>
                          <w:p w14:paraId="320D9E21" w14:textId="77777777" w:rsidR="002369C3" w:rsidRPr="00DA7A33" w:rsidRDefault="002369C3" w:rsidP="00207AB0">
                            <w:pPr>
                              <w:jc w:val="center"/>
                              <w:rPr>
                                <w:rFonts w:asciiTheme="majorHAnsi" w:hAnsiTheme="majorHAnsi"/>
                                <w:b/>
                              </w:rPr>
                            </w:pPr>
                            <w:r w:rsidRPr="00DA7A33">
                              <w:rPr>
                                <w:rFonts w:asciiTheme="majorHAnsi" w:hAnsiTheme="majorHAnsi"/>
                                <w:b/>
                              </w:rPr>
                              <w:t xml:space="preserve">Measures </w:t>
                            </w:r>
                            <w:r>
                              <w:rPr>
                                <w:rFonts w:asciiTheme="majorHAnsi" w:hAnsiTheme="majorHAnsi"/>
                                <w:b/>
                              </w:rPr>
                              <w:t xml:space="preserve">are used to </w:t>
                            </w:r>
                            <w:r w:rsidRPr="00DA7A33">
                              <w:rPr>
                                <w:rFonts w:asciiTheme="majorHAnsi" w:hAnsiTheme="majorHAnsi"/>
                                <w:b/>
                              </w:rPr>
                              <w:t>gather evidence of performance for evaluation purposes.</w:t>
                            </w:r>
                          </w:p>
                          <w:p w14:paraId="4F781A99" w14:textId="77777777" w:rsidR="002369C3" w:rsidRDefault="002369C3" w:rsidP="00207AB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31" style="position:absolute;margin-left:317.5pt;margin-top:50.1pt;width:131.25pt;height:7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" fillcolor="#4f81bd [3204]" strokecolor="#4579b8 [3044]">
                <v:fill color2="#a7bfde [1620]" rotate="t" angle="-173" colors="0 #3f80cd;64881f #3f80cd" type="gradient">
                  <o:fill v:ext="view" type="gradientUnscaled"/>
                </v:fill>
                <v:shadow on="t" opacity="22937f" mv:blur="40000f" origin=",.5" offset="0,23000emu"/>
                <v:textbox>
                  <w:txbxContent>
                    <w:p w14:paraId="320D9E21" w14:textId="77777777" w:rsidR="002369C3" w:rsidRPr="00DA7A33" w:rsidRDefault="002369C3" w:rsidP="00207AB0">
                      <w:pPr>
                        <w:jc w:val="center"/>
                        <w:rPr>
                          <w:rFonts w:asciiTheme="majorHAnsi" w:hAnsiTheme="majorHAnsi"/>
                          <w:b/>
                        </w:rPr>
                      </w:pPr>
                      <w:r w:rsidRPr="00DA7A33">
                        <w:rPr>
                          <w:rFonts w:asciiTheme="majorHAnsi" w:hAnsiTheme="majorHAnsi"/>
                          <w:b/>
                        </w:rPr>
                        <w:t xml:space="preserve">Measures </w:t>
                      </w:r>
                      <w:r>
                        <w:rPr>
                          <w:rFonts w:asciiTheme="majorHAnsi" w:hAnsiTheme="majorHAnsi"/>
                          <w:b/>
                        </w:rPr>
                        <w:t xml:space="preserve">are used to </w:t>
                      </w:r>
                      <w:r w:rsidRPr="00DA7A33">
                        <w:rPr>
                          <w:rFonts w:asciiTheme="majorHAnsi" w:hAnsiTheme="majorHAnsi"/>
                          <w:b/>
                        </w:rPr>
                        <w:t>gather evidence of performance for evaluation purposes.</w:t>
                      </w:r>
                    </w:p>
                    <w:p w14:paraId="4F781A99" w14:textId="77777777" w:rsidR="002369C3" w:rsidRDefault="002369C3" w:rsidP="00207AB0">
                      <w:pPr>
                        <w:jc w:val="center"/>
                      </w:pPr>
                    </w:p>
                  </w:txbxContent>
                </v:textbox>
                <w10:wrap type="through"/>
              </v:roundrect>
            </w:pict>
          </mc:Fallback>
        </mc:AlternateContent>
      </w:r>
      <w:r w:rsidRPr="00E641F0">
        <w:rPr>
          <w:rFonts w:asciiTheme="majorHAnsi" w:hAnsiTheme="majorHAnsi"/>
        </w:rPr>
        <w:t xml:space="preserve">The U.S. Virgin Islands SPED administrator evaluation process is evidence based </w:t>
      </w:r>
      <w:r>
        <w:rPr>
          <w:rFonts w:asciiTheme="majorHAnsi" w:hAnsiTheme="majorHAnsi"/>
        </w:rPr>
        <w:t xml:space="preserve">and </w:t>
      </w:r>
      <w:r w:rsidRPr="00E641F0">
        <w:rPr>
          <w:rFonts w:asciiTheme="majorHAnsi" w:hAnsiTheme="majorHAnsi"/>
        </w:rPr>
        <w:t xml:space="preserve">requires directors of special education to use multiple measures aligned to the </w:t>
      </w:r>
      <w:r>
        <w:rPr>
          <w:rFonts w:asciiTheme="majorHAnsi" w:hAnsiTheme="majorHAnsi"/>
        </w:rPr>
        <w:t>SPED Administrator</w:t>
      </w:r>
      <w:r w:rsidRPr="00E641F0">
        <w:rPr>
          <w:rFonts w:asciiTheme="majorHAnsi" w:hAnsiTheme="majorHAnsi"/>
        </w:rPr>
        <w:t xml:space="preserve"> Framework to gauge performance in prescribed ways. Setting these requirements establishes a fair and consistent system of evaluation for all SPED administrators. The use of multiple measures increases fairness and accura</w:t>
      </w:r>
      <w:r>
        <w:rPr>
          <w:rFonts w:asciiTheme="majorHAnsi" w:hAnsiTheme="majorHAnsi"/>
        </w:rPr>
        <w:t xml:space="preserve">cy. Three </w:t>
      </w:r>
      <w:r w:rsidRPr="00E641F0">
        <w:rPr>
          <w:rFonts w:asciiTheme="majorHAnsi" w:hAnsiTheme="majorHAnsi"/>
        </w:rPr>
        <w:t xml:space="preserve">measures </w:t>
      </w:r>
      <w:r>
        <w:rPr>
          <w:rFonts w:asciiTheme="majorHAnsi" w:hAnsiTheme="majorHAnsi"/>
        </w:rPr>
        <w:t xml:space="preserve">are </w:t>
      </w:r>
      <w:r w:rsidRPr="00E641F0">
        <w:rPr>
          <w:rFonts w:asciiTheme="majorHAnsi" w:hAnsiTheme="majorHAnsi"/>
        </w:rPr>
        <w:t xml:space="preserve">used in the </w:t>
      </w:r>
      <w:r>
        <w:rPr>
          <w:rFonts w:asciiTheme="majorHAnsi" w:hAnsiTheme="majorHAnsi"/>
        </w:rPr>
        <w:t>SPED administrator</w:t>
      </w:r>
      <w:r w:rsidRPr="00E641F0">
        <w:rPr>
          <w:rFonts w:asciiTheme="majorHAnsi" w:hAnsiTheme="majorHAnsi"/>
        </w:rPr>
        <w:t xml:space="preserve"> evaluation process</w:t>
      </w:r>
      <w:r>
        <w:rPr>
          <w:rFonts w:asciiTheme="majorHAnsi" w:hAnsiTheme="majorHAnsi"/>
        </w:rPr>
        <w:t>: (1) Professional Growth Plan (PGP), (2) Artifact Review</w:t>
      </w:r>
      <w:r w:rsidR="0003337A">
        <w:rPr>
          <w:rFonts w:asciiTheme="majorHAnsi" w:hAnsiTheme="majorHAnsi"/>
        </w:rPr>
        <w:t>,</w:t>
      </w:r>
      <w:r>
        <w:rPr>
          <w:rFonts w:asciiTheme="majorHAnsi" w:hAnsiTheme="majorHAnsi"/>
        </w:rPr>
        <w:t xml:space="preserve"> and (3) Employee Time.</w:t>
      </w:r>
    </w:p>
    <w:p w14:paraId="5915E2CF" w14:textId="77777777" w:rsidR="00207AB0" w:rsidRDefault="00207AB0" w:rsidP="00207AB0">
      <w:pPr>
        <w:pStyle w:val="Bullet10"/>
        <w:numPr>
          <w:ilvl w:val="0"/>
          <w:numId w:val="0"/>
        </w:numPr>
        <w:spacing w:after="100" w:afterAutospacing="1"/>
      </w:pPr>
      <w:r>
        <w:t xml:space="preserve">Time is a component of all employee evaluation processes in the EES system. </w:t>
      </w:r>
      <w:r w:rsidRPr="000E0614">
        <w:t xml:space="preserve">The Professional Growth Plan and the Artifact Review serve to document a SPED </w:t>
      </w:r>
      <w:r>
        <w:t>administrator’s performance related to the E</w:t>
      </w:r>
      <w:r w:rsidRPr="000E0614">
        <w:t xml:space="preserve">ssential </w:t>
      </w:r>
      <w:r>
        <w:t>L</w:t>
      </w:r>
      <w:r w:rsidRPr="000E0614">
        <w:t xml:space="preserve">eadership </w:t>
      </w:r>
      <w:r>
        <w:t>P</w:t>
      </w:r>
      <w:r w:rsidRPr="000E0614">
        <w:t>ractices</w:t>
      </w:r>
      <w:r>
        <w:t xml:space="preserve"> in the U.S. Virgin Islands Performance Evaluation Framework for Special Education Administrators</w:t>
      </w:r>
      <w:r w:rsidRPr="000E0614">
        <w:t xml:space="preserve">. </w:t>
      </w:r>
    </w:p>
    <w:p w14:paraId="37AAF36B" w14:textId="77777777" w:rsidR="00207AB0" w:rsidRPr="002C08F1" w:rsidRDefault="00207AB0" w:rsidP="00207AB0">
      <w:pPr>
        <w:pStyle w:val="Bullet10"/>
        <w:numPr>
          <w:ilvl w:val="0"/>
          <w:numId w:val="0"/>
        </w:numPr>
        <w:spacing w:after="100" w:afterAutospacing="1"/>
        <w:rPr>
          <w:b/>
        </w:rPr>
      </w:pPr>
      <w:r w:rsidRPr="002C08F1">
        <w:rPr>
          <w:b/>
        </w:rPr>
        <w:t>The PGP/Artifact Collection Process</w:t>
      </w:r>
    </w:p>
    <w:p w14:paraId="34493001" w14:textId="4DF62DF4" w:rsidR="00207AB0" w:rsidRDefault="00207AB0" w:rsidP="00207AB0">
      <w:pPr>
        <w:pStyle w:val="Bullet10"/>
        <w:numPr>
          <w:ilvl w:val="0"/>
          <w:numId w:val="0"/>
        </w:numPr>
        <w:spacing w:after="100" w:afterAutospacing="1"/>
      </w:pPr>
      <w:r>
        <w:t>Because the process for both the PGP and the Artifact Review involve planning, collecting</w:t>
      </w:r>
      <w:r w:rsidR="0003337A">
        <w:t>,</w:t>
      </w:r>
      <w:r>
        <w:t xml:space="preserve"> and sharing evidence to demonstrate distinguished performance, the cycle displayed in Figure 2 is applicable to both measures. The process for the PGP and the Artifact Review is explained in the next section</w:t>
      </w:r>
      <w:r w:rsidR="000627EB">
        <w:t>, which describes</w:t>
      </w:r>
      <w:r>
        <w:t xml:space="preserve"> each of the three measures.</w:t>
      </w:r>
    </w:p>
    <w:p w14:paraId="76C371EC" w14:textId="77777777" w:rsidR="00207AB0" w:rsidRDefault="00207AB0" w:rsidP="00207AB0">
      <w:pPr>
        <w:pStyle w:val="Bullet10"/>
        <w:numPr>
          <w:ilvl w:val="0"/>
          <w:numId w:val="0"/>
        </w:numPr>
        <w:spacing w:after="100" w:afterAutospacing="1"/>
        <w:ind w:left="720"/>
        <w:rPr>
          <w:rFonts w:asciiTheme="majorHAnsi" w:hAnsiTheme="majorHAnsi"/>
          <w:i/>
        </w:rPr>
      </w:pPr>
      <w:r w:rsidRPr="00D8703C">
        <w:rPr>
          <w:noProof/>
        </w:rPr>
        <w:lastRenderedPageBreak/>
        <w:drawing>
          <wp:inline distT="0" distB="0" distL="0" distR="0" wp14:anchorId="6ACB8594" wp14:editId="1CD07814">
            <wp:extent cx="4504623" cy="2512194"/>
            <wp:effectExtent l="0" t="0" r="0" b="2540"/>
            <wp:docPr id="4"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2F66997" w14:textId="77777777" w:rsidR="00207AB0" w:rsidRDefault="00207AB0" w:rsidP="00207AB0">
      <w:pPr>
        <w:pStyle w:val="Bullet10"/>
        <w:numPr>
          <w:ilvl w:val="0"/>
          <w:numId w:val="0"/>
        </w:numPr>
        <w:spacing w:after="100" w:afterAutospacing="1"/>
        <w:rPr>
          <w:rFonts w:asciiTheme="majorHAnsi" w:hAnsiTheme="majorHAnsi"/>
        </w:rPr>
      </w:pPr>
      <w:r>
        <w:rPr>
          <w:rFonts w:asciiTheme="majorHAnsi" w:hAnsiTheme="majorHAnsi"/>
          <w:i/>
        </w:rPr>
        <w:t xml:space="preserve">Figure 2. </w:t>
      </w:r>
      <w:r>
        <w:rPr>
          <w:rFonts w:asciiTheme="majorHAnsi" w:hAnsiTheme="majorHAnsi"/>
        </w:rPr>
        <w:t>The PGP/Artifact Collection process. This figure displays the evidence collection process for all SPED administrators in the U.S. Virgin Islands.</w:t>
      </w:r>
    </w:p>
    <w:p w14:paraId="023D8D44" w14:textId="29A8A33A" w:rsidR="00207AB0" w:rsidRPr="009975D3" w:rsidRDefault="00207AB0" w:rsidP="00207AB0">
      <w:pPr>
        <w:rPr>
          <w:rFonts w:ascii="Calibri" w:hAnsi="Calibri"/>
          <w:b/>
          <w:i/>
        </w:rPr>
      </w:pPr>
      <w:r w:rsidRPr="00305FD8">
        <w:rPr>
          <w:rFonts w:ascii="Calibri" w:hAnsi="Calibri"/>
          <w:b/>
          <w:i/>
        </w:rPr>
        <w:t>Step 1</w:t>
      </w:r>
      <w:r>
        <w:rPr>
          <w:rFonts w:ascii="Calibri" w:hAnsi="Calibri"/>
          <w:b/>
          <w:i/>
        </w:rPr>
        <w:t>:</w:t>
      </w:r>
      <w:r w:rsidRPr="00305FD8">
        <w:rPr>
          <w:rFonts w:ascii="Calibri" w:hAnsi="Calibri"/>
          <w:b/>
          <w:i/>
        </w:rPr>
        <w:t xml:space="preserve"> Planning. </w:t>
      </w:r>
      <w:r w:rsidRPr="007F3D3B">
        <w:rPr>
          <w:rFonts w:ascii="Calibri" w:hAnsi="Calibri"/>
        </w:rPr>
        <w:t>Planning for the PGP and Artifact Review occurs at the beginning of the school year.</w:t>
      </w:r>
      <w:r>
        <w:rPr>
          <w:rFonts w:ascii="Calibri" w:hAnsi="Calibri"/>
        </w:rPr>
        <w:t xml:space="preserve"> The SPED administrator completes the </w:t>
      </w:r>
      <w:r w:rsidRPr="000E2A11">
        <w:rPr>
          <w:rFonts w:ascii="Calibri" w:hAnsi="Calibri"/>
          <w:i/>
        </w:rPr>
        <w:t>Evaluation Planning Form</w:t>
      </w:r>
      <w:r>
        <w:rPr>
          <w:rFonts w:ascii="Calibri" w:hAnsi="Calibri"/>
        </w:rPr>
        <w:t xml:space="preserve"> in TalentEd and submits it </w:t>
      </w:r>
      <w:r w:rsidR="00F7496F">
        <w:rPr>
          <w:rFonts w:ascii="Calibri" w:hAnsi="Calibri"/>
        </w:rPr>
        <w:t xml:space="preserve">in </w:t>
      </w:r>
      <w:proofErr w:type="spellStart"/>
      <w:r w:rsidR="00F7496F">
        <w:rPr>
          <w:rFonts w:ascii="Calibri" w:hAnsi="Calibri"/>
        </w:rPr>
        <w:t>TalentEd</w:t>
      </w:r>
      <w:proofErr w:type="spellEnd"/>
      <w:r w:rsidR="00F7496F">
        <w:rPr>
          <w:rFonts w:ascii="Calibri" w:hAnsi="Calibri"/>
        </w:rPr>
        <w:t xml:space="preserve"> </w:t>
      </w:r>
      <w:r>
        <w:rPr>
          <w:rFonts w:ascii="Calibri" w:hAnsi="Calibri"/>
        </w:rPr>
        <w:t xml:space="preserve">prior to the Evaluation Planning Meeting. During the meeting, the administrator and the director of special education discuss the PGP goals, the three proposed indicators, and the artifacts to include as evidence for review. These items, when viewed in combination, provide a complete picture of the </w:t>
      </w:r>
      <w:r w:rsidR="00380B4E">
        <w:rPr>
          <w:rFonts w:ascii="Calibri" w:hAnsi="Calibri"/>
        </w:rPr>
        <w:t xml:space="preserve">SPED </w:t>
      </w:r>
      <w:r>
        <w:rPr>
          <w:rFonts w:ascii="Calibri" w:hAnsi="Calibri"/>
        </w:rPr>
        <w:t>administrator’s leadership during the school year. The SPED Administrator Framework describes what that complete picture might look like. The Framework, previous evaluation data</w:t>
      </w:r>
      <w:r w:rsidR="0003337A">
        <w:rPr>
          <w:rFonts w:ascii="Calibri" w:hAnsi="Calibri"/>
        </w:rPr>
        <w:t>,</w:t>
      </w:r>
      <w:r>
        <w:rPr>
          <w:rFonts w:ascii="Calibri" w:hAnsi="Calibri"/>
        </w:rPr>
        <w:t xml:space="preserve"> and current administrator practice are used to inform the selection of PGP goals and artifacts for the review.</w:t>
      </w:r>
      <w:r w:rsidR="00D07086">
        <w:rPr>
          <w:rFonts w:ascii="Calibri" w:hAnsi="Calibri"/>
        </w:rPr>
        <w:t xml:space="preserve"> </w:t>
      </w:r>
      <w:r w:rsidR="00D07086" w:rsidRPr="00D07086">
        <w:rPr>
          <w:rFonts w:ascii="Calibri" w:hAnsi="Calibri"/>
          <w:highlight w:val="yellow"/>
        </w:rPr>
        <w:t xml:space="preserve">In addition, the Task Force created a document entitled </w:t>
      </w:r>
      <w:r w:rsidR="00D07086" w:rsidRPr="00D07086">
        <w:rPr>
          <w:rFonts w:ascii="Calibri" w:hAnsi="Calibri"/>
          <w:i/>
          <w:highlight w:val="yellow"/>
        </w:rPr>
        <w:t>Examples of Evidence for Special Education Administrators</w:t>
      </w:r>
      <w:r w:rsidR="00D07086" w:rsidRPr="00D07086">
        <w:rPr>
          <w:rFonts w:ascii="Calibri" w:hAnsi="Calibri"/>
          <w:highlight w:val="yellow"/>
        </w:rPr>
        <w:t>, which is a resource on the EES Portal.</w:t>
      </w:r>
    </w:p>
    <w:p w14:paraId="0E612127" w14:textId="77777777" w:rsidR="00207AB0" w:rsidRDefault="00207AB0" w:rsidP="00207AB0">
      <w:pPr>
        <w:rPr>
          <w:rFonts w:ascii="Calibri" w:hAnsi="Calibri"/>
        </w:rPr>
      </w:pPr>
    </w:p>
    <w:p w14:paraId="3F419888" w14:textId="5BA8998A" w:rsidR="00207AB0" w:rsidRDefault="00207AB0" w:rsidP="00207AB0">
      <w:pPr>
        <w:rPr>
          <w:rFonts w:ascii="Calibri" w:hAnsi="Calibri"/>
        </w:rPr>
      </w:pPr>
      <w:r w:rsidRPr="00305FD8">
        <w:rPr>
          <w:rFonts w:ascii="Calibri" w:hAnsi="Calibri"/>
        </w:rPr>
        <w:t xml:space="preserve">The following </w:t>
      </w:r>
      <w:r w:rsidRPr="00305FD8">
        <w:rPr>
          <w:rFonts w:ascii="Calibri" w:hAnsi="Calibri"/>
          <w:b/>
        </w:rPr>
        <w:t>Guiding Questions</w:t>
      </w:r>
      <w:r>
        <w:rPr>
          <w:rFonts w:ascii="Calibri" w:hAnsi="Calibri"/>
        </w:rPr>
        <w:t xml:space="preserve"> may</w:t>
      </w:r>
      <w:r w:rsidRPr="00305FD8">
        <w:rPr>
          <w:rFonts w:ascii="Calibri" w:hAnsi="Calibri"/>
        </w:rPr>
        <w:t xml:space="preserve"> be used </w:t>
      </w:r>
      <w:r w:rsidR="00F7496F">
        <w:rPr>
          <w:rFonts w:ascii="Calibri" w:hAnsi="Calibri"/>
        </w:rPr>
        <w:t xml:space="preserve">during the </w:t>
      </w:r>
      <w:r>
        <w:rPr>
          <w:rFonts w:ascii="Calibri" w:hAnsi="Calibri"/>
        </w:rPr>
        <w:t>planning meeting</w:t>
      </w:r>
      <w:r w:rsidRPr="00305FD8">
        <w:rPr>
          <w:rFonts w:ascii="Calibri" w:hAnsi="Calibri"/>
        </w:rPr>
        <w:t>:</w:t>
      </w:r>
    </w:p>
    <w:p w14:paraId="52856F33" w14:textId="77777777" w:rsidR="00207AB0" w:rsidRPr="00305FD8" w:rsidRDefault="00207AB0" w:rsidP="00207AB0">
      <w:pPr>
        <w:rPr>
          <w:rFonts w:ascii="Calibri" w:hAnsi="Calibri"/>
        </w:rPr>
      </w:pPr>
    </w:p>
    <w:p w14:paraId="6407D08A" w14:textId="77777777" w:rsidR="00207AB0" w:rsidRPr="00305FD8" w:rsidRDefault="00207AB0" w:rsidP="00207AB0">
      <w:pPr>
        <w:numPr>
          <w:ilvl w:val="0"/>
          <w:numId w:val="34"/>
        </w:numPr>
        <w:ind w:left="540"/>
        <w:rPr>
          <w:rFonts w:ascii="Calibri" w:hAnsi="Calibri"/>
        </w:rPr>
      </w:pPr>
      <w:r w:rsidRPr="00305FD8">
        <w:rPr>
          <w:rFonts w:ascii="Calibri" w:hAnsi="Calibri"/>
        </w:rPr>
        <w:t xml:space="preserve">To what degree is the </w:t>
      </w:r>
      <w:r>
        <w:rPr>
          <w:rFonts w:ascii="Calibri" w:hAnsi="Calibri"/>
        </w:rPr>
        <w:t xml:space="preserve">administrator </w:t>
      </w:r>
      <w:r w:rsidRPr="00305FD8">
        <w:rPr>
          <w:rFonts w:ascii="Calibri" w:hAnsi="Calibri"/>
        </w:rPr>
        <w:t xml:space="preserve">clear about the </w:t>
      </w:r>
      <w:r>
        <w:rPr>
          <w:rFonts w:ascii="Calibri" w:hAnsi="Calibri"/>
        </w:rPr>
        <w:t>evidence collection</w:t>
      </w:r>
      <w:r w:rsidRPr="00305FD8">
        <w:rPr>
          <w:rFonts w:ascii="Calibri" w:hAnsi="Calibri"/>
        </w:rPr>
        <w:t xml:space="preserve"> process?</w:t>
      </w:r>
    </w:p>
    <w:p w14:paraId="1AD8363F" w14:textId="77777777" w:rsidR="00207AB0" w:rsidRPr="00305FD8" w:rsidRDefault="00207AB0" w:rsidP="00207AB0">
      <w:pPr>
        <w:numPr>
          <w:ilvl w:val="0"/>
          <w:numId w:val="34"/>
        </w:numPr>
        <w:ind w:left="540"/>
        <w:rPr>
          <w:rFonts w:ascii="Calibri" w:hAnsi="Calibri"/>
        </w:rPr>
      </w:pPr>
      <w:r w:rsidRPr="00305FD8">
        <w:rPr>
          <w:rFonts w:ascii="Calibri" w:hAnsi="Calibri"/>
        </w:rPr>
        <w:t xml:space="preserve">To what degree could the artifacts the </w:t>
      </w:r>
      <w:r>
        <w:rPr>
          <w:rFonts w:ascii="Calibri" w:hAnsi="Calibri"/>
        </w:rPr>
        <w:t>administrator</w:t>
      </w:r>
      <w:r w:rsidRPr="00305FD8">
        <w:rPr>
          <w:rFonts w:ascii="Calibri" w:hAnsi="Calibri"/>
        </w:rPr>
        <w:t xml:space="preserve"> intends to collect</w:t>
      </w:r>
      <w:r>
        <w:rPr>
          <w:rFonts w:ascii="Calibri" w:hAnsi="Calibri"/>
        </w:rPr>
        <w:t xml:space="preserve"> and the evidence of attainment of the goals of the PGP</w:t>
      </w:r>
      <w:r w:rsidRPr="00305FD8">
        <w:rPr>
          <w:rFonts w:ascii="Calibri" w:hAnsi="Calibri"/>
        </w:rPr>
        <w:t xml:space="preserve"> represent the</w:t>
      </w:r>
      <w:r>
        <w:rPr>
          <w:rFonts w:ascii="Calibri" w:hAnsi="Calibri"/>
        </w:rPr>
        <w:t xml:space="preserve"> selected</w:t>
      </w:r>
      <w:r w:rsidRPr="00305FD8">
        <w:rPr>
          <w:rFonts w:ascii="Calibri" w:hAnsi="Calibri"/>
        </w:rPr>
        <w:t xml:space="preserve"> essential practices</w:t>
      </w:r>
      <w:r>
        <w:rPr>
          <w:rFonts w:ascii="Calibri" w:hAnsi="Calibri"/>
        </w:rPr>
        <w:t xml:space="preserve"> and indicators</w:t>
      </w:r>
      <w:r w:rsidRPr="00305FD8">
        <w:rPr>
          <w:rFonts w:ascii="Calibri" w:hAnsi="Calibri"/>
        </w:rPr>
        <w:t>?</w:t>
      </w:r>
    </w:p>
    <w:p w14:paraId="73A5C8E1" w14:textId="77777777" w:rsidR="00207AB0" w:rsidRPr="00305FD8" w:rsidRDefault="00207AB0" w:rsidP="00207AB0">
      <w:pPr>
        <w:numPr>
          <w:ilvl w:val="0"/>
          <w:numId w:val="34"/>
        </w:numPr>
        <w:ind w:left="540"/>
        <w:rPr>
          <w:rFonts w:ascii="Calibri" w:hAnsi="Calibri"/>
        </w:rPr>
      </w:pPr>
      <w:r w:rsidRPr="00305FD8">
        <w:rPr>
          <w:rFonts w:ascii="Calibri" w:hAnsi="Calibri"/>
        </w:rPr>
        <w:t>When will the artifacts</w:t>
      </w:r>
      <w:r>
        <w:rPr>
          <w:rFonts w:ascii="Calibri" w:hAnsi="Calibri"/>
        </w:rPr>
        <w:t>/PGP evidence</w:t>
      </w:r>
      <w:r w:rsidRPr="00305FD8">
        <w:rPr>
          <w:rFonts w:ascii="Calibri" w:hAnsi="Calibri"/>
        </w:rPr>
        <w:t xml:space="preserve"> be collected?  Does the timeline </w:t>
      </w:r>
      <w:r>
        <w:rPr>
          <w:rFonts w:ascii="Calibri" w:hAnsi="Calibri"/>
        </w:rPr>
        <w:t>for</w:t>
      </w:r>
      <w:r w:rsidRPr="00305FD8">
        <w:rPr>
          <w:rFonts w:ascii="Calibri" w:hAnsi="Calibri"/>
        </w:rPr>
        <w:t xml:space="preserve"> collect</w:t>
      </w:r>
      <w:r>
        <w:rPr>
          <w:rFonts w:ascii="Calibri" w:hAnsi="Calibri"/>
        </w:rPr>
        <w:t>ing</w:t>
      </w:r>
      <w:r w:rsidRPr="00305FD8">
        <w:rPr>
          <w:rFonts w:ascii="Calibri" w:hAnsi="Calibri"/>
        </w:rPr>
        <w:t xml:space="preserve"> </w:t>
      </w:r>
      <w:r>
        <w:rPr>
          <w:rFonts w:ascii="Calibri" w:hAnsi="Calibri"/>
        </w:rPr>
        <w:t>evidence</w:t>
      </w:r>
      <w:r w:rsidRPr="00305FD8">
        <w:rPr>
          <w:rFonts w:ascii="Calibri" w:hAnsi="Calibri"/>
        </w:rPr>
        <w:t xml:space="preserve"> allow for enough time to complete the</w:t>
      </w:r>
      <w:r>
        <w:rPr>
          <w:rFonts w:ascii="Calibri" w:hAnsi="Calibri"/>
        </w:rPr>
        <w:t xml:space="preserve"> collection</w:t>
      </w:r>
      <w:r w:rsidRPr="00305FD8">
        <w:rPr>
          <w:rFonts w:ascii="Calibri" w:hAnsi="Calibri"/>
        </w:rPr>
        <w:t xml:space="preserve"> by the due date? </w:t>
      </w:r>
    </w:p>
    <w:p w14:paraId="3A185035" w14:textId="77777777" w:rsidR="00207AB0" w:rsidRPr="00305FD8" w:rsidRDefault="00207AB0" w:rsidP="00207AB0">
      <w:pPr>
        <w:numPr>
          <w:ilvl w:val="0"/>
          <w:numId w:val="34"/>
        </w:numPr>
        <w:ind w:left="540"/>
        <w:rPr>
          <w:rFonts w:ascii="Calibri" w:hAnsi="Calibri"/>
        </w:rPr>
      </w:pPr>
      <w:r w:rsidRPr="00305FD8">
        <w:rPr>
          <w:rFonts w:ascii="Calibri" w:hAnsi="Calibri"/>
        </w:rPr>
        <w:t xml:space="preserve">What, if any, support does the </w:t>
      </w:r>
      <w:r>
        <w:rPr>
          <w:rFonts w:ascii="Calibri" w:hAnsi="Calibri"/>
        </w:rPr>
        <w:t>administrator</w:t>
      </w:r>
      <w:r w:rsidRPr="00305FD8">
        <w:rPr>
          <w:rFonts w:ascii="Calibri" w:hAnsi="Calibri"/>
        </w:rPr>
        <w:t xml:space="preserve"> need in collecting artifacts</w:t>
      </w:r>
      <w:r>
        <w:rPr>
          <w:rFonts w:ascii="Calibri" w:hAnsi="Calibri"/>
        </w:rPr>
        <w:t xml:space="preserve"> or accomplishing the goals of the PGP</w:t>
      </w:r>
      <w:r w:rsidRPr="00305FD8">
        <w:rPr>
          <w:rFonts w:ascii="Calibri" w:hAnsi="Calibri"/>
        </w:rPr>
        <w:t>?</w:t>
      </w:r>
    </w:p>
    <w:p w14:paraId="51C9CD75" w14:textId="77777777" w:rsidR="00207AB0" w:rsidRPr="00305FD8" w:rsidRDefault="00207AB0" w:rsidP="00207AB0">
      <w:pPr>
        <w:pStyle w:val="Header"/>
        <w:rPr>
          <w:rFonts w:ascii="Calibri" w:hAnsi="Calibri"/>
          <w:sz w:val="24"/>
          <w:szCs w:val="24"/>
        </w:rPr>
      </w:pPr>
    </w:p>
    <w:p w14:paraId="45DBD0EE" w14:textId="3C6DA14A" w:rsidR="00207AB0" w:rsidRPr="00305FD8" w:rsidRDefault="00207AB0" w:rsidP="00207AB0">
      <w:pPr>
        <w:pStyle w:val="Header"/>
        <w:rPr>
          <w:rFonts w:ascii="Calibri" w:hAnsi="Calibri"/>
          <w:sz w:val="24"/>
          <w:szCs w:val="24"/>
        </w:rPr>
      </w:pPr>
      <w:r w:rsidRPr="00305FD8">
        <w:rPr>
          <w:rFonts w:ascii="Calibri" w:hAnsi="Calibri"/>
          <w:sz w:val="24"/>
          <w:szCs w:val="24"/>
        </w:rPr>
        <w:t xml:space="preserve">At the conclusion of the meeting, the </w:t>
      </w:r>
      <w:r>
        <w:rPr>
          <w:rFonts w:ascii="Calibri" w:hAnsi="Calibri"/>
          <w:sz w:val="24"/>
          <w:szCs w:val="24"/>
        </w:rPr>
        <w:t>administrator</w:t>
      </w:r>
      <w:r w:rsidRPr="00305FD8">
        <w:rPr>
          <w:rFonts w:ascii="Calibri" w:hAnsi="Calibri"/>
          <w:sz w:val="24"/>
          <w:szCs w:val="24"/>
        </w:rPr>
        <w:t xml:space="preserve"> and </w:t>
      </w:r>
      <w:r w:rsidRPr="00305FD8">
        <w:rPr>
          <w:rFonts w:ascii="Calibri" w:hAnsi="Calibri"/>
          <w:color w:val="000000" w:themeColor="text1"/>
          <w:sz w:val="24"/>
          <w:szCs w:val="24"/>
        </w:rPr>
        <w:t xml:space="preserve">director </w:t>
      </w:r>
      <w:r w:rsidRPr="00305FD8">
        <w:rPr>
          <w:rFonts w:ascii="Calibri" w:hAnsi="Calibri"/>
          <w:sz w:val="24"/>
          <w:szCs w:val="24"/>
        </w:rPr>
        <w:t xml:space="preserve">review and finalize the </w:t>
      </w:r>
      <w:r w:rsidRPr="000627EB">
        <w:rPr>
          <w:rFonts w:ascii="Calibri" w:hAnsi="Calibri"/>
          <w:i/>
          <w:sz w:val="24"/>
          <w:szCs w:val="24"/>
        </w:rPr>
        <w:t>Evaluation Planning Form</w:t>
      </w:r>
      <w:r w:rsidRPr="00305FD8">
        <w:rPr>
          <w:rFonts w:ascii="Calibri" w:hAnsi="Calibri"/>
          <w:b/>
          <w:sz w:val="24"/>
          <w:szCs w:val="24"/>
        </w:rPr>
        <w:t xml:space="preserve"> </w:t>
      </w:r>
      <w:r w:rsidR="00F7496F">
        <w:rPr>
          <w:rFonts w:ascii="Calibri" w:hAnsi="Calibri"/>
          <w:sz w:val="24"/>
          <w:szCs w:val="24"/>
        </w:rPr>
        <w:t xml:space="preserve">in TalentEd. </w:t>
      </w:r>
      <w:r w:rsidR="00F7496F" w:rsidRPr="00F7496F">
        <w:rPr>
          <w:rFonts w:ascii="Calibri" w:hAnsi="Calibri"/>
          <w:sz w:val="24"/>
          <w:szCs w:val="24"/>
          <w:highlight w:val="yellow"/>
        </w:rPr>
        <w:t>Once the director approves the plan, the SPED administrator may begin work on the PGP and the Artifact Collection.</w:t>
      </w:r>
    </w:p>
    <w:p w14:paraId="1CEB029F" w14:textId="73AD1FB0" w:rsidR="00207AB0" w:rsidRPr="00117179" w:rsidRDefault="00207AB0" w:rsidP="00207AB0">
      <w:pPr>
        <w:pStyle w:val="Heading2"/>
        <w:spacing w:line="240" w:lineRule="auto"/>
        <w:rPr>
          <w:rFonts w:ascii="Calibri" w:hAnsi="Calibri"/>
          <w:b/>
          <w:i/>
          <w:color w:val="auto"/>
          <w:sz w:val="24"/>
          <w:szCs w:val="24"/>
        </w:rPr>
      </w:pPr>
      <w:bookmarkStart w:id="23" w:name="_Toc435014553"/>
      <w:bookmarkStart w:id="24" w:name="_Toc480811667"/>
      <w:r>
        <w:rPr>
          <w:rFonts w:ascii="Calibri" w:hAnsi="Calibri"/>
          <w:b/>
          <w:i/>
          <w:color w:val="000000" w:themeColor="text1"/>
          <w:sz w:val="24"/>
          <w:szCs w:val="24"/>
        </w:rPr>
        <w:lastRenderedPageBreak/>
        <w:t>Step 2:</w:t>
      </w:r>
      <w:r w:rsidRPr="00305FD8">
        <w:rPr>
          <w:rFonts w:ascii="Calibri" w:hAnsi="Calibri"/>
          <w:b/>
          <w:i/>
          <w:color w:val="000000" w:themeColor="text1"/>
          <w:sz w:val="24"/>
          <w:szCs w:val="24"/>
        </w:rPr>
        <w:t xml:space="preserve"> Evidence Gathering</w:t>
      </w:r>
      <w:bookmarkEnd w:id="23"/>
      <w:r>
        <w:rPr>
          <w:rFonts w:ascii="Calibri" w:hAnsi="Calibri"/>
          <w:b/>
          <w:i/>
          <w:color w:val="000000" w:themeColor="text1"/>
          <w:sz w:val="24"/>
          <w:szCs w:val="24"/>
        </w:rPr>
        <w:t xml:space="preserve">. </w:t>
      </w:r>
      <w:r w:rsidRPr="00117179">
        <w:rPr>
          <w:color w:val="auto"/>
          <w:sz w:val="24"/>
          <w:szCs w:val="24"/>
        </w:rPr>
        <w:t>Evidence is assembled throughout the school year and shared with the director near the end of the school year. The process is managed through TalentEd, VIDE’s performance management system, and BriteLocker, the electronic artifact storage software.</w:t>
      </w:r>
      <w:bookmarkEnd w:id="24"/>
      <w:r w:rsidRPr="00117179">
        <w:rPr>
          <w:color w:val="auto"/>
          <w:sz w:val="24"/>
          <w:szCs w:val="24"/>
        </w:rPr>
        <w:t xml:space="preserve"> </w:t>
      </w:r>
    </w:p>
    <w:p w14:paraId="7ED03E29" w14:textId="77777777" w:rsidR="00207AB0" w:rsidRDefault="00207AB0" w:rsidP="00207AB0">
      <w:pPr>
        <w:pStyle w:val="Bullet10"/>
        <w:numPr>
          <w:ilvl w:val="0"/>
          <w:numId w:val="0"/>
        </w:numPr>
        <w:spacing w:before="0" w:after="0"/>
      </w:pPr>
    </w:p>
    <w:p w14:paraId="15EDB823" w14:textId="648721E7" w:rsidR="00207AB0" w:rsidRPr="00117179" w:rsidRDefault="00207AB0" w:rsidP="00207AB0">
      <w:pPr>
        <w:pStyle w:val="Bullet10"/>
        <w:numPr>
          <w:ilvl w:val="0"/>
          <w:numId w:val="0"/>
        </w:numPr>
        <w:spacing w:before="0" w:after="0"/>
        <w:rPr>
          <w:b/>
          <w:i/>
          <w:color w:val="000000" w:themeColor="text1"/>
        </w:rPr>
      </w:pPr>
      <w:r>
        <w:rPr>
          <w:b/>
          <w:i/>
          <w:color w:val="000000" w:themeColor="text1"/>
        </w:rPr>
        <w:t>Step 3:</w:t>
      </w:r>
      <w:r w:rsidRPr="00305FD8">
        <w:rPr>
          <w:b/>
          <w:i/>
          <w:color w:val="000000" w:themeColor="text1"/>
        </w:rPr>
        <w:t xml:space="preserve"> Mid-Year Check-In</w:t>
      </w:r>
      <w:r>
        <w:rPr>
          <w:b/>
          <w:i/>
          <w:color w:val="000000" w:themeColor="text1"/>
        </w:rPr>
        <w:t xml:space="preserve">. </w:t>
      </w:r>
      <w:r>
        <w:t xml:space="preserve">The SPED administrator </w:t>
      </w:r>
      <w:r w:rsidRPr="00305FD8">
        <w:t xml:space="preserve">completes and submits the </w:t>
      </w:r>
      <w:r w:rsidRPr="00305FD8">
        <w:rPr>
          <w:i/>
        </w:rPr>
        <w:t>Mid-Year Checklist</w:t>
      </w:r>
      <w:r>
        <w:t xml:space="preserve"> in TalentEd. Progress </w:t>
      </w:r>
      <w:r w:rsidRPr="00305FD8">
        <w:t>to date on the collection of ar</w:t>
      </w:r>
      <w:r>
        <w:t xml:space="preserve">tifacts </w:t>
      </w:r>
      <w:r w:rsidRPr="00305FD8">
        <w:t>and on completing the learning activities on the Professional Growth Plan (PGP)</w:t>
      </w:r>
      <w:r>
        <w:t xml:space="preserve"> is indicated</w:t>
      </w:r>
      <w:r w:rsidRPr="00305FD8">
        <w:t xml:space="preserve">. The form provides an opportunity for the </w:t>
      </w:r>
      <w:r>
        <w:t>administrator</w:t>
      </w:r>
      <w:r w:rsidRPr="00305FD8">
        <w:t xml:space="preserve"> to comment on any challenges, adjustments, solutions</w:t>
      </w:r>
      <w:r w:rsidR="000D7A30">
        <w:t>,</w:t>
      </w:r>
      <w:r w:rsidRPr="00305FD8">
        <w:t xml:space="preserve"> or supports needed to complete the </w:t>
      </w:r>
      <w:r>
        <w:t>artifact collection or PGP. The administrator</w:t>
      </w:r>
      <w:r w:rsidRPr="00305FD8">
        <w:t xml:space="preserve"> also self-assesses a</w:t>
      </w:r>
      <w:r>
        <w:t>ttendance and punctuality. The d</w:t>
      </w:r>
      <w:r w:rsidRPr="00305FD8">
        <w:t xml:space="preserve">irector confirms receipt of the document. </w:t>
      </w:r>
    </w:p>
    <w:p w14:paraId="5BBDD953" w14:textId="77777777" w:rsidR="00207AB0" w:rsidRPr="00305FD8" w:rsidRDefault="00207AB0" w:rsidP="00207AB0">
      <w:pPr>
        <w:rPr>
          <w:rFonts w:ascii="Calibri" w:hAnsi="Calibri"/>
        </w:rPr>
      </w:pPr>
    </w:p>
    <w:p w14:paraId="1D47315A" w14:textId="77777777" w:rsidR="00207AB0" w:rsidRPr="00117179" w:rsidRDefault="00207AB0" w:rsidP="00207AB0">
      <w:pPr>
        <w:rPr>
          <w:rFonts w:ascii="Calibri" w:hAnsi="Calibri"/>
          <w:b/>
          <w:i/>
        </w:rPr>
      </w:pPr>
      <w:r>
        <w:rPr>
          <w:rFonts w:ascii="Calibri" w:hAnsi="Calibri"/>
          <w:b/>
          <w:i/>
        </w:rPr>
        <w:t>Step 4:</w:t>
      </w:r>
      <w:r w:rsidRPr="00305FD8">
        <w:rPr>
          <w:rFonts w:ascii="Calibri" w:hAnsi="Calibri"/>
          <w:b/>
          <w:i/>
        </w:rPr>
        <w:t xml:space="preserve"> Evidence Gathering</w:t>
      </w:r>
      <w:r>
        <w:rPr>
          <w:rFonts w:ascii="Calibri" w:hAnsi="Calibri"/>
          <w:b/>
          <w:i/>
        </w:rPr>
        <w:t xml:space="preserve">. </w:t>
      </w:r>
      <w:r w:rsidRPr="00305FD8">
        <w:rPr>
          <w:rFonts w:ascii="Calibri" w:hAnsi="Calibri"/>
        </w:rPr>
        <w:t>After the Mid-Year Check-in, evidence collection continue</w:t>
      </w:r>
      <w:r>
        <w:rPr>
          <w:rFonts w:ascii="Calibri" w:hAnsi="Calibri"/>
        </w:rPr>
        <w:t>s. If changes were needed, the administrator</w:t>
      </w:r>
      <w:r w:rsidRPr="00305FD8">
        <w:rPr>
          <w:rFonts w:ascii="Calibri" w:hAnsi="Calibri"/>
        </w:rPr>
        <w:t xml:space="preserve"> reflects on any necessary adjustments to the </w:t>
      </w:r>
      <w:r>
        <w:rPr>
          <w:rFonts w:ascii="Calibri" w:hAnsi="Calibri"/>
        </w:rPr>
        <w:t>identified artifacts</w:t>
      </w:r>
      <w:r w:rsidRPr="00305FD8">
        <w:rPr>
          <w:rFonts w:ascii="Calibri" w:hAnsi="Calibri"/>
        </w:rPr>
        <w:t xml:space="preserve"> or PGP and collects evidence of leadership practices based on those changes. Prior to the </w:t>
      </w:r>
      <w:r>
        <w:rPr>
          <w:rFonts w:ascii="Calibri" w:hAnsi="Calibri"/>
        </w:rPr>
        <w:t>PGP/Artifact</w:t>
      </w:r>
      <w:r w:rsidRPr="00305FD8">
        <w:rPr>
          <w:rFonts w:ascii="Calibri" w:hAnsi="Calibri"/>
        </w:rPr>
        <w:t xml:space="preserve"> Review, the </w:t>
      </w:r>
      <w:r>
        <w:rPr>
          <w:rFonts w:ascii="Calibri" w:hAnsi="Calibri"/>
        </w:rPr>
        <w:t>administrator</w:t>
      </w:r>
      <w:r w:rsidRPr="00305FD8">
        <w:rPr>
          <w:rFonts w:ascii="Calibri" w:hAnsi="Calibri"/>
        </w:rPr>
        <w:t xml:space="preserve"> finalizes the </w:t>
      </w:r>
      <w:r>
        <w:rPr>
          <w:rFonts w:ascii="Calibri" w:hAnsi="Calibri"/>
        </w:rPr>
        <w:t>PGP/artifact collection</w:t>
      </w:r>
      <w:r w:rsidRPr="00305FD8">
        <w:rPr>
          <w:rFonts w:ascii="Calibri" w:hAnsi="Calibri"/>
        </w:rPr>
        <w:t xml:space="preserve"> by labeling and uploading the artifacts as PDFs into BriteLocker.</w:t>
      </w:r>
    </w:p>
    <w:p w14:paraId="4F3D0843" w14:textId="77777777" w:rsidR="00207AB0" w:rsidRDefault="00207AB0" w:rsidP="00207AB0">
      <w:pPr>
        <w:pStyle w:val="Heading2"/>
        <w:rPr>
          <w:rFonts w:ascii="Calibri" w:hAnsi="Calibri"/>
          <w:b/>
          <w:i/>
          <w:color w:val="000000" w:themeColor="text1"/>
          <w:sz w:val="24"/>
          <w:szCs w:val="24"/>
        </w:rPr>
      </w:pPr>
      <w:bookmarkStart w:id="25" w:name="_Toc435014555"/>
    </w:p>
    <w:p w14:paraId="7372BF83" w14:textId="0AA2E59C" w:rsidR="00207AB0" w:rsidRPr="002561B0" w:rsidRDefault="00207AB0" w:rsidP="00F7496F">
      <w:pPr>
        <w:pStyle w:val="Heading2"/>
        <w:spacing w:line="240" w:lineRule="auto"/>
        <w:rPr>
          <w:rFonts w:ascii="Calibri" w:hAnsi="Calibri"/>
          <w:b/>
          <w:i/>
          <w:color w:val="auto"/>
          <w:sz w:val="24"/>
          <w:szCs w:val="24"/>
        </w:rPr>
      </w:pPr>
      <w:bookmarkStart w:id="26" w:name="_Toc480811668"/>
      <w:r w:rsidRPr="00305FD8">
        <w:rPr>
          <w:rFonts w:ascii="Calibri" w:hAnsi="Calibri"/>
          <w:b/>
          <w:i/>
          <w:color w:val="000000" w:themeColor="text1"/>
          <w:sz w:val="24"/>
          <w:szCs w:val="24"/>
        </w:rPr>
        <w:t>Step 5</w:t>
      </w:r>
      <w:r>
        <w:rPr>
          <w:rFonts w:ascii="Calibri" w:hAnsi="Calibri"/>
          <w:b/>
          <w:i/>
          <w:color w:val="000000" w:themeColor="text1"/>
          <w:sz w:val="24"/>
          <w:szCs w:val="24"/>
        </w:rPr>
        <w:t>:</w:t>
      </w:r>
      <w:r w:rsidRPr="00305FD8">
        <w:rPr>
          <w:rFonts w:ascii="Calibri" w:hAnsi="Calibri"/>
          <w:b/>
          <w:i/>
          <w:color w:val="000000" w:themeColor="text1"/>
          <w:sz w:val="24"/>
          <w:szCs w:val="24"/>
        </w:rPr>
        <w:t xml:space="preserve"> </w:t>
      </w:r>
      <w:r>
        <w:rPr>
          <w:rFonts w:ascii="Calibri" w:hAnsi="Calibri"/>
          <w:b/>
          <w:i/>
          <w:color w:val="000000" w:themeColor="text1"/>
          <w:sz w:val="24"/>
          <w:szCs w:val="24"/>
        </w:rPr>
        <w:t>PGP and Artifact</w:t>
      </w:r>
      <w:r w:rsidRPr="00305FD8">
        <w:rPr>
          <w:rFonts w:ascii="Calibri" w:hAnsi="Calibri"/>
          <w:b/>
          <w:i/>
          <w:color w:val="000000" w:themeColor="text1"/>
          <w:sz w:val="24"/>
          <w:szCs w:val="24"/>
        </w:rPr>
        <w:t xml:space="preserve"> Review</w:t>
      </w:r>
      <w:bookmarkEnd w:id="25"/>
      <w:r>
        <w:rPr>
          <w:rFonts w:ascii="Calibri" w:hAnsi="Calibri"/>
          <w:b/>
          <w:i/>
          <w:color w:val="000000" w:themeColor="text1"/>
          <w:sz w:val="24"/>
          <w:szCs w:val="24"/>
        </w:rPr>
        <w:t xml:space="preserve">. </w:t>
      </w:r>
      <w:r w:rsidRPr="002561B0">
        <w:rPr>
          <w:rFonts w:ascii="Calibri" w:hAnsi="Calibri"/>
          <w:color w:val="auto"/>
          <w:sz w:val="24"/>
          <w:szCs w:val="24"/>
        </w:rPr>
        <w:t xml:space="preserve">After the administrator has completed the artifact collection and implemented the PGP learning activities, he or she completes and submits the </w:t>
      </w:r>
      <w:r w:rsidRPr="002561B0">
        <w:rPr>
          <w:rFonts w:ascii="Calibri" w:hAnsi="Calibri"/>
          <w:i/>
          <w:color w:val="auto"/>
          <w:sz w:val="24"/>
          <w:szCs w:val="24"/>
        </w:rPr>
        <w:t xml:space="preserve">Artifact </w:t>
      </w:r>
      <w:r>
        <w:rPr>
          <w:rFonts w:ascii="Calibri" w:hAnsi="Calibri"/>
          <w:i/>
          <w:color w:val="auto"/>
          <w:sz w:val="24"/>
          <w:szCs w:val="24"/>
        </w:rPr>
        <w:t>Reflection</w:t>
      </w:r>
      <w:r w:rsidR="002C5AB1">
        <w:rPr>
          <w:rFonts w:ascii="Calibri" w:hAnsi="Calibri"/>
          <w:i/>
          <w:color w:val="auto"/>
          <w:sz w:val="24"/>
          <w:szCs w:val="24"/>
        </w:rPr>
        <w:t xml:space="preserve"> Form</w:t>
      </w:r>
      <w:r>
        <w:rPr>
          <w:rFonts w:ascii="Calibri" w:hAnsi="Calibri"/>
          <w:i/>
          <w:color w:val="auto"/>
          <w:sz w:val="24"/>
          <w:szCs w:val="24"/>
        </w:rPr>
        <w:t xml:space="preserve"> </w:t>
      </w:r>
      <w:r w:rsidRPr="002561B0">
        <w:rPr>
          <w:rFonts w:ascii="Calibri" w:hAnsi="Calibri"/>
          <w:color w:val="auto"/>
          <w:sz w:val="24"/>
          <w:szCs w:val="24"/>
        </w:rPr>
        <w:t>and the</w:t>
      </w:r>
      <w:r w:rsidRPr="002561B0">
        <w:rPr>
          <w:rFonts w:ascii="Calibri" w:hAnsi="Calibri"/>
          <w:i/>
          <w:color w:val="auto"/>
          <w:sz w:val="24"/>
          <w:szCs w:val="24"/>
        </w:rPr>
        <w:t xml:space="preserve"> Professional Growth</w:t>
      </w:r>
      <w:r w:rsidR="00B45495">
        <w:rPr>
          <w:rFonts w:ascii="Calibri" w:hAnsi="Calibri"/>
          <w:i/>
          <w:color w:val="auto"/>
          <w:sz w:val="24"/>
          <w:szCs w:val="24"/>
        </w:rPr>
        <w:t xml:space="preserve"> Plan</w:t>
      </w:r>
      <w:r w:rsidRPr="002561B0">
        <w:rPr>
          <w:rFonts w:ascii="Calibri" w:hAnsi="Calibri"/>
          <w:i/>
          <w:color w:val="auto"/>
          <w:sz w:val="24"/>
          <w:szCs w:val="24"/>
        </w:rPr>
        <w:t xml:space="preserve"> Reflection</w:t>
      </w:r>
      <w:r w:rsidR="002C5AB1">
        <w:rPr>
          <w:rFonts w:ascii="Calibri" w:hAnsi="Calibri"/>
          <w:i/>
          <w:color w:val="auto"/>
          <w:sz w:val="24"/>
          <w:szCs w:val="24"/>
        </w:rPr>
        <w:t xml:space="preserve"> Form</w:t>
      </w:r>
      <w:r w:rsidRPr="002561B0">
        <w:rPr>
          <w:rFonts w:ascii="Calibri" w:hAnsi="Calibri"/>
          <w:color w:val="auto"/>
          <w:sz w:val="24"/>
          <w:szCs w:val="24"/>
        </w:rPr>
        <w:t xml:space="preserve"> in preparation for the PGP</w:t>
      </w:r>
      <w:r>
        <w:rPr>
          <w:rFonts w:ascii="Calibri" w:hAnsi="Calibri"/>
          <w:color w:val="auto"/>
          <w:sz w:val="24"/>
          <w:szCs w:val="24"/>
        </w:rPr>
        <w:t>/</w:t>
      </w:r>
      <w:r w:rsidRPr="002561B0">
        <w:rPr>
          <w:rFonts w:ascii="Calibri" w:hAnsi="Calibri"/>
          <w:color w:val="auto"/>
          <w:sz w:val="24"/>
          <w:szCs w:val="24"/>
        </w:rPr>
        <w:t>Artifact Review Meeting. This meeting is an opportunity for the administrator to share and answer questions to ensure that the director of special education understands how the artifacts provide clear evidence of the essential leadership practices described in the SPED Administrator Framework. The discussion focuses on how effectively the artifact demonstrate</w:t>
      </w:r>
      <w:r w:rsidR="002C5AB1">
        <w:rPr>
          <w:rFonts w:ascii="Calibri" w:hAnsi="Calibri"/>
          <w:color w:val="auto"/>
          <w:sz w:val="24"/>
          <w:szCs w:val="24"/>
        </w:rPr>
        <w:t>s</w:t>
      </w:r>
      <w:r w:rsidRPr="002561B0">
        <w:rPr>
          <w:rFonts w:ascii="Calibri" w:hAnsi="Calibri"/>
          <w:color w:val="auto"/>
          <w:sz w:val="24"/>
          <w:szCs w:val="24"/>
        </w:rPr>
        <w:t xml:space="preserve"> distinguished performance for the essential practice. The discussion also includes </w:t>
      </w:r>
      <w:r>
        <w:rPr>
          <w:rFonts w:ascii="Calibri" w:hAnsi="Calibri"/>
          <w:color w:val="auto"/>
          <w:sz w:val="24"/>
          <w:szCs w:val="24"/>
        </w:rPr>
        <w:t xml:space="preserve">any documents related to the PGP and </w:t>
      </w:r>
      <w:r w:rsidRPr="002561B0">
        <w:rPr>
          <w:rFonts w:ascii="Calibri" w:hAnsi="Calibri"/>
          <w:color w:val="auto"/>
          <w:sz w:val="24"/>
          <w:szCs w:val="24"/>
        </w:rPr>
        <w:t xml:space="preserve">the administrator’s reflection on his or her performance. A thorough explanation provides the director with enough information to score the artifacts </w:t>
      </w:r>
      <w:r w:rsidR="002C5AB1">
        <w:rPr>
          <w:rFonts w:ascii="Calibri" w:hAnsi="Calibri"/>
          <w:color w:val="auto"/>
          <w:sz w:val="24"/>
          <w:szCs w:val="24"/>
        </w:rPr>
        <w:t xml:space="preserve">and PGP </w:t>
      </w:r>
      <w:r w:rsidRPr="002561B0">
        <w:rPr>
          <w:rFonts w:ascii="Calibri" w:hAnsi="Calibri"/>
          <w:color w:val="auto"/>
          <w:sz w:val="24"/>
          <w:szCs w:val="24"/>
        </w:rPr>
        <w:t>fairly.</w:t>
      </w:r>
      <w:bookmarkEnd w:id="26"/>
      <w:r w:rsidRPr="002561B0">
        <w:rPr>
          <w:rFonts w:ascii="Calibri" w:hAnsi="Calibri"/>
          <w:color w:val="auto"/>
          <w:sz w:val="24"/>
          <w:szCs w:val="24"/>
        </w:rPr>
        <w:t xml:space="preserve"> </w:t>
      </w:r>
    </w:p>
    <w:p w14:paraId="142A083E" w14:textId="77777777" w:rsidR="00207AB0" w:rsidRDefault="00207AB0" w:rsidP="00207AB0">
      <w:pPr>
        <w:pStyle w:val="Heading4"/>
        <w:spacing w:before="0"/>
        <w:rPr>
          <w:i w:val="0"/>
          <w:color w:val="000000" w:themeColor="text1"/>
        </w:rPr>
      </w:pPr>
    </w:p>
    <w:p w14:paraId="2B8AEB8C" w14:textId="77777777" w:rsidR="00207AB0" w:rsidRPr="00AA0E51" w:rsidRDefault="00207AB0" w:rsidP="00207AB0">
      <w:pPr>
        <w:rPr>
          <w:rFonts w:asciiTheme="majorHAnsi" w:hAnsiTheme="majorHAnsi"/>
        </w:rPr>
      </w:pPr>
      <w:r>
        <w:rPr>
          <w:rFonts w:asciiTheme="majorHAnsi" w:hAnsiTheme="majorHAnsi"/>
        </w:rPr>
        <w:t>The following section details the specifics of each of the three performance measures.</w:t>
      </w:r>
    </w:p>
    <w:p w14:paraId="0B7B161B" w14:textId="77777777" w:rsidR="00207AB0" w:rsidRDefault="00207AB0" w:rsidP="00207AB0">
      <w:pPr>
        <w:pStyle w:val="Heading4"/>
        <w:spacing w:before="0"/>
        <w:rPr>
          <w:i w:val="0"/>
          <w:color w:val="000000" w:themeColor="text1"/>
        </w:rPr>
      </w:pPr>
    </w:p>
    <w:p w14:paraId="0C0BBEC9" w14:textId="77777777" w:rsidR="00207AB0" w:rsidRDefault="00207AB0" w:rsidP="00B45495">
      <w:pPr>
        <w:pStyle w:val="Heading4"/>
        <w:spacing w:before="0"/>
        <w:jc w:val="center"/>
        <w:rPr>
          <w:rFonts w:cs="Calibri"/>
          <w:i w:val="0"/>
          <w:color w:val="000000" w:themeColor="text1"/>
        </w:rPr>
      </w:pPr>
      <w:r w:rsidRPr="00832379">
        <w:rPr>
          <w:i w:val="0"/>
          <w:color w:val="000000" w:themeColor="text1"/>
        </w:rPr>
        <w:t>Measure 1:</w:t>
      </w:r>
      <w:r w:rsidRPr="00832379">
        <w:rPr>
          <w:i w:val="0"/>
        </w:rPr>
        <w:t xml:space="preserve"> </w:t>
      </w:r>
      <w:r w:rsidRPr="00832379">
        <w:rPr>
          <w:rFonts w:cs="Calibri"/>
          <w:i w:val="0"/>
          <w:color w:val="000000" w:themeColor="text1"/>
        </w:rPr>
        <w:t>Professional Growth Plan</w:t>
      </w:r>
    </w:p>
    <w:p w14:paraId="39A2E89B" w14:textId="77777777" w:rsidR="00207AB0" w:rsidRPr="00012DF4" w:rsidRDefault="00207AB0" w:rsidP="00207AB0"/>
    <w:p w14:paraId="39C25601" w14:textId="1F17F6CC" w:rsidR="00207AB0" w:rsidRPr="00B22E8E" w:rsidRDefault="00207AB0" w:rsidP="00207AB0">
      <w:pPr>
        <w:rPr>
          <w:rFonts w:ascii="Calibri" w:hAnsi="Calibri"/>
        </w:rPr>
      </w:pPr>
      <w:r>
        <w:rPr>
          <w:rFonts w:ascii="Calibri" w:eastAsia="Times New Roman" w:hAnsi="Calibri"/>
        </w:rPr>
        <w:t>The special education administrator is</w:t>
      </w:r>
      <w:r w:rsidRPr="00B22E8E">
        <w:rPr>
          <w:rFonts w:ascii="Calibri" w:eastAsia="Times New Roman" w:hAnsi="Calibri"/>
          <w:spacing w:val="-1"/>
        </w:rPr>
        <w:t xml:space="preserve"> </w:t>
      </w:r>
      <w:r w:rsidRPr="00B22E8E">
        <w:rPr>
          <w:rFonts w:ascii="Calibri" w:eastAsia="Times New Roman" w:hAnsi="Calibri"/>
          <w:spacing w:val="1"/>
        </w:rPr>
        <w:t>r</w:t>
      </w:r>
      <w:r w:rsidRPr="00B22E8E">
        <w:rPr>
          <w:rFonts w:ascii="Calibri" w:eastAsia="Times New Roman" w:hAnsi="Calibri"/>
          <w:spacing w:val="-1"/>
        </w:rPr>
        <w:t>e</w:t>
      </w:r>
      <w:r w:rsidRPr="00B22E8E">
        <w:rPr>
          <w:rFonts w:ascii="Calibri" w:eastAsia="Times New Roman" w:hAnsi="Calibri"/>
        </w:rPr>
        <w:t>spons</w:t>
      </w:r>
      <w:r w:rsidRPr="00B22E8E">
        <w:rPr>
          <w:rFonts w:ascii="Calibri" w:eastAsia="Times New Roman" w:hAnsi="Calibri"/>
          <w:spacing w:val="1"/>
        </w:rPr>
        <w:t>i</w:t>
      </w:r>
      <w:r w:rsidRPr="00B22E8E">
        <w:rPr>
          <w:rFonts w:ascii="Calibri" w:eastAsia="Times New Roman" w:hAnsi="Calibri"/>
        </w:rPr>
        <w:t>ble</w:t>
      </w:r>
      <w:r w:rsidRPr="00B22E8E">
        <w:rPr>
          <w:rFonts w:ascii="Calibri" w:eastAsia="Times New Roman" w:hAnsi="Calibri"/>
          <w:spacing w:val="1"/>
        </w:rPr>
        <w:t xml:space="preserve"> </w:t>
      </w:r>
      <w:r w:rsidRPr="00B22E8E">
        <w:rPr>
          <w:rFonts w:ascii="Calibri" w:eastAsia="Times New Roman" w:hAnsi="Calibri"/>
        </w:rPr>
        <w:t>for</w:t>
      </w:r>
      <w:r w:rsidRPr="00B22E8E">
        <w:rPr>
          <w:rFonts w:ascii="Calibri" w:eastAsia="Times New Roman" w:hAnsi="Calibri"/>
          <w:spacing w:val="-1"/>
        </w:rPr>
        <w:t xml:space="preserve"> c</w:t>
      </w:r>
      <w:r w:rsidRPr="00B22E8E">
        <w:rPr>
          <w:rFonts w:ascii="Calibri" w:eastAsia="Times New Roman" w:hAnsi="Calibri"/>
        </w:rPr>
        <w:t>omp</w:t>
      </w:r>
      <w:r w:rsidRPr="00B22E8E">
        <w:rPr>
          <w:rFonts w:ascii="Calibri" w:eastAsia="Times New Roman" w:hAnsi="Calibri"/>
          <w:spacing w:val="1"/>
        </w:rPr>
        <w:t>l</w:t>
      </w:r>
      <w:r w:rsidRPr="00B22E8E">
        <w:rPr>
          <w:rFonts w:ascii="Calibri" w:eastAsia="Times New Roman" w:hAnsi="Calibri"/>
          <w:spacing w:val="-1"/>
        </w:rPr>
        <w:t>e</w:t>
      </w:r>
      <w:r w:rsidRPr="00B22E8E">
        <w:rPr>
          <w:rFonts w:ascii="Calibri" w:eastAsia="Times New Roman" w:hAnsi="Calibri"/>
        </w:rPr>
        <w:t>t</w:t>
      </w:r>
      <w:r w:rsidRPr="00B22E8E">
        <w:rPr>
          <w:rFonts w:ascii="Calibri" w:eastAsia="Times New Roman" w:hAnsi="Calibri"/>
          <w:spacing w:val="1"/>
        </w:rPr>
        <w:t>i</w:t>
      </w:r>
      <w:r w:rsidRPr="00B22E8E">
        <w:rPr>
          <w:rFonts w:ascii="Calibri" w:eastAsia="Times New Roman" w:hAnsi="Calibri"/>
          <w:spacing w:val="2"/>
        </w:rPr>
        <w:t>n</w:t>
      </w:r>
      <w:r w:rsidRPr="00B22E8E">
        <w:rPr>
          <w:rFonts w:ascii="Calibri" w:eastAsia="Times New Roman" w:hAnsi="Calibri"/>
        </w:rPr>
        <w:t>g</w:t>
      </w:r>
      <w:r w:rsidRPr="00B22E8E">
        <w:rPr>
          <w:rFonts w:ascii="Calibri" w:eastAsia="Times New Roman" w:hAnsi="Calibri"/>
          <w:spacing w:val="-2"/>
        </w:rPr>
        <w:t xml:space="preserve"> </w:t>
      </w:r>
      <w:r w:rsidRPr="00B22E8E">
        <w:rPr>
          <w:rFonts w:ascii="Calibri" w:eastAsia="Times New Roman" w:hAnsi="Calibri"/>
          <w:spacing w:val="-1"/>
        </w:rPr>
        <w:t>a</w:t>
      </w:r>
      <w:r w:rsidRPr="00B22E8E">
        <w:rPr>
          <w:rFonts w:ascii="Calibri" w:eastAsia="Times New Roman" w:hAnsi="Calibri"/>
        </w:rPr>
        <w:t xml:space="preserve">n </w:t>
      </w:r>
      <w:r w:rsidRPr="00B22E8E">
        <w:rPr>
          <w:rFonts w:ascii="Calibri" w:eastAsia="Times New Roman" w:hAnsi="Calibri"/>
          <w:spacing w:val="-1"/>
        </w:rPr>
        <w:t>a</w:t>
      </w:r>
      <w:r w:rsidRPr="00B22E8E">
        <w:rPr>
          <w:rFonts w:ascii="Calibri" w:eastAsia="Times New Roman" w:hAnsi="Calibri"/>
        </w:rPr>
        <w:t>nnu</w:t>
      </w:r>
      <w:r w:rsidRPr="00B22E8E">
        <w:rPr>
          <w:rFonts w:ascii="Calibri" w:eastAsia="Times New Roman" w:hAnsi="Calibri"/>
          <w:spacing w:val="-1"/>
        </w:rPr>
        <w:t>a</w:t>
      </w:r>
      <w:r w:rsidRPr="00B22E8E">
        <w:rPr>
          <w:rFonts w:ascii="Calibri" w:eastAsia="Times New Roman" w:hAnsi="Calibri"/>
        </w:rPr>
        <w:t>l P</w:t>
      </w:r>
      <w:r w:rsidRPr="00B22E8E">
        <w:rPr>
          <w:rFonts w:ascii="Calibri" w:eastAsia="Times New Roman" w:hAnsi="Calibri"/>
          <w:spacing w:val="-1"/>
        </w:rPr>
        <w:t>r</w:t>
      </w:r>
      <w:r w:rsidRPr="00B22E8E">
        <w:rPr>
          <w:rFonts w:ascii="Calibri" w:eastAsia="Times New Roman" w:hAnsi="Calibri"/>
        </w:rPr>
        <w:t>o</w:t>
      </w:r>
      <w:r w:rsidRPr="00B22E8E">
        <w:rPr>
          <w:rFonts w:ascii="Calibri" w:eastAsia="Times New Roman" w:hAnsi="Calibri"/>
          <w:spacing w:val="1"/>
        </w:rPr>
        <w:t>f</w:t>
      </w:r>
      <w:r w:rsidRPr="00B22E8E">
        <w:rPr>
          <w:rFonts w:ascii="Calibri" w:eastAsia="Times New Roman" w:hAnsi="Calibri"/>
          <w:spacing w:val="-1"/>
        </w:rPr>
        <w:t>e</w:t>
      </w:r>
      <w:r w:rsidRPr="00B22E8E">
        <w:rPr>
          <w:rFonts w:ascii="Calibri" w:eastAsia="Times New Roman" w:hAnsi="Calibri"/>
        </w:rPr>
        <w:t>ss</w:t>
      </w:r>
      <w:r w:rsidRPr="00B22E8E">
        <w:rPr>
          <w:rFonts w:ascii="Calibri" w:eastAsia="Times New Roman" w:hAnsi="Calibri"/>
          <w:spacing w:val="1"/>
        </w:rPr>
        <w:t>i</w:t>
      </w:r>
      <w:r w:rsidRPr="00B22E8E">
        <w:rPr>
          <w:rFonts w:ascii="Calibri" w:eastAsia="Times New Roman" w:hAnsi="Calibri"/>
        </w:rPr>
        <w:t>on</w:t>
      </w:r>
      <w:r w:rsidRPr="00B22E8E">
        <w:rPr>
          <w:rFonts w:ascii="Calibri" w:eastAsia="Times New Roman" w:hAnsi="Calibri"/>
          <w:spacing w:val="1"/>
        </w:rPr>
        <w:t>a</w:t>
      </w:r>
      <w:r w:rsidRPr="00B22E8E">
        <w:rPr>
          <w:rFonts w:ascii="Calibri" w:eastAsia="Times New Roman" w:hAnsi="Calibri"/>
        </w:rPr>
        <w:t>l Gro</w:t>
      </w:r>
      <w:r w:rsidRPr="00B22E8E">
        <w:rPr>
          <w:rFonts w:ascii="Calibri" w:eastAsia="Times New Roman" w:hAnsi="Calibri"/>
          <w:spacing w:val="-1"/>
        </w:rPr>
        <w:t>w</w:t>
      </w:r>
      <w:r w:rsidRPr="00B22E8E">
        <w:rPr>
          <w:rFonts w:ascii="Calibri" w:eastAsia="Times New Roman" w:hAnsi="Calibri"/>
        </w:rPr>
        <w:t>th P</w:t>
      </w:r>
      <w:r w:rsidRPr="00B22E8E">
        <w:rPr>
          <w:rFonts w:ascii="Calibri" w:eastAsia="Times New Roman" w:hAnsi="Calibri"/>
          <w:spacing w:val="1"/>
        </w:rPr>
        <w:t>l</w:t>
      </w:r>
      <w:r w:rsidRPr="00B22E8E">
        <w:rPr>
          <w:rFonts w:ascii="Calibri" w:eastAsia="Times New Roman" w:hAnsi="Calibri"/>
          <w:spacing w:val="-1"/>
        </w:rPr>
        <w:t>a</w:t>
      </w:r>
      <w:r w:rsidRPr="00B22E8E">
        <w:rPr>
          <w:rFonts w:ascii="Calibri" w:eastAsia="Times New Roman" w:hAnsi="Calibri"/>
        </w:rPr>
        <w:t xml:space="preserve">n </w:t>
      </w:r>
      <w:r w:rsidRPr="00B22E8E">
        <w:rPr>
          <w:rFonts w:ascii="Calibri" w:eastAsia="Times New Roman" w:hAnsi="Calibri"/>
          <w:spacing w:val="-1"/>
        </w:rPr>
        <w:t>(</w:t>
      </w:r>
      <w:r w:rsidRPr="00B22E8E">
        <w:rPr>
          <w:rFonts w:ascii="Calibri" w:eastAsia="Times New Roman" w:hAnsi="Calibri"/>
        </w:rPr>
        <w:t>PGP), whi</w:t>
      </w:r>
      <w:r w:rsidRPr="00B22E8E">
        <w:rPr>
          <w:rFonts w:ascii="Calibri" w:eastAsia="Times New Roman" w:hAnsi="Calibri"/>
          <w:spacing w:val="-1"/>
        </w:rPr>
        <w:t>c</w:t>
      </w:r>
      <w:r w:rsidRPr="00B22E8E">
        <w:rPr>
          <w:rFonts w:ascii="Calibri" w:eastAsia="Times New Roman" w:hAnsi="Calibri"/>
        </w:rPr>
        <w:t>h d</w:t>
      </w:r>
      <w:r w:rsidRPr="00B22E8E">
        <w:rPr>
          <w:rFonts w:ascii="Calibri" w:eastAsia="Times New Roman" w:hAnsi="Calibri"/>
          <w:spacing w:val="-1"/>
        </w:rPr>
        <w:t>e</w:t>
      </w:r>
      <w:r w:rsidRPr="00B22E8E">
        <w:rPr>
          <w:rFonts w:ascii="Calibri" w:eastAsia="Times New Roman" w:hAnsi="Calibri"/>
        </w:rPr>
        <w:t>s</w:t>
      </w:r>
      <w:r w:rsidRPr="00B22E8E">
        <w:rPr>
          <w:rFonts w:ascii="Calibri" w:eastAsia="Times New Roman" w:hAnsi="Calibri"/>
          <w:spacing w:val="-1"/>
        </w:rPr>
        <w:t>c</w:t>
      </w:r>
      <w:r w:rsidRPr="00B22E8E">
        <w:rPr>
          <w:rFonts w:ascii="Calibri" w:eastAsia="Times New Roman" w:hAnsi="Calibri"/>
        </w:rPr>
        <w:t>ri</w:t>
      </w:r>
      <w:r w:rsidRPr="00B22E8E">
        <w:rPr>
          <w:rFonts w:ascii="Calibri" w:eastAsia="Times New Roman" w:hAnsi="Calibri"/>
          <w:spacing w:val="2"/>
        </w:rPr>
        <w:t>b</w:t>
      </w:r>
      <w:r w:rsidRPr="00B22E8E">
        <w:rPr>
          <w:rFonts w:ascii="Calibri" w:eastAsia="Times New Roman" w:hAnsi="Calibri"/>
          <w:spacing w:val="-1"/>
        </w:rPr>
        <w:t>e</w:t>
      </w:r>
      <w:r w:rsidRPr="00B22E8E">
        <w:rPr>
          <w:rFonts w:ascii="Calibri" w:eastAsia="Times New Roman" w:hAnsi="Calibri"/>
        </w:rPr>
        <w:t>s pro</w:t>
      </w:r>
      <w:r w:rsidRPr="00B22E8E">
        <w:rPr>
          <w:rFonts w:ascii="Calibri" w:eastAsia="Times New Roman" w:hAnsi="Calibri"/>
          <w:spacing w:val="1"/>
        </w:rPr>
        <w:t>f</w:t>
      </w:r>
      <w:r w:rsidRPr="00B22E8E">
        <w:rPr>
          <w:rFonts w:ascii="Calibri" w:eastAsia="Times New Roman" w:hAnsi="Calibri"/>
          <w:spacing w:val="-1"/>
        </w:rPr>
        <w:t>e</w:t>
      </w:r>
      <w:r w:rsidRPr="00B22E8E">
        <w:rPr>
          <w:rFonts w:ascii="Calibri" w:eastAsia="Times New Roman" w:hAnsi="Calibri"/>
        </w:rPr>
        <w:t>ss</w:t>
      </w:r>
      <w:r w:rsidRPr="00B22E8E">
        <w:rPr>
          <w:rFonts w:ascii="Calibri" w:eastAsia="Times New Roman" w:hAnsi="Calibri"/>
          <w:spacing w:val="1"/>
        </w:rPr>
        <w:t>i</w:t>
      </w:r>
      <w:r w:rsidRPr="00B22E8E">
        <w:rPr>
          <w:rFonts w:ascii="Calibri" w:eastAsia="Times New Roman" w:hAnsi="Calibri"/>
        </w:rPr>
        <w:t>on</w:t>
      </w:r>
      <w:r w:rsidRPr="00B22E8E">
        <w:rPr>
          <w:rFonts w:ascii="Calibri" w:eastAsia="Times New Roman" w:hAnsi="Calibri"/>
          <w:spacing w:val="-1"/>
        </w:rPr>
        <w:t>a</w:t>
      </w:r>
      <w:r w:rsidRPr="00B22E8E">
        <w:rPr>
          <w:rFonts w:ascii="Calibri" w:eastAsia="Times New Roman" w:hAnsi="Calibri"/>
        </w:rPr>
        <w:t xml:space="preserve">l </w:t>
      </w:r>
      <w:r w:rsidRPr="00B22E8E">
        <w:rPr>
          <w:rFonts w:ascii="Calibri" w:eastAsia="Times New Roman" w:hAnsi="Calibri"/>
          <w:spacing w:val="1"/>
        </w:rPr>
        <w:t>l</w:t>
      </w:r>
      <w:r w:rsidRPr="00B22E8E">
        <w:rPr>
          <w:rFonts w:ascii="Calibri" w:eastAsia="Times New Roman" w:hAnsi="Calibri"/>
          <w:spacing w:val="-1"/>
        </w:rPr>
        <w:t>ea</w:t>
      </w:r>
      <w:r w:rsidRPr="00B22E8E">
        <w:rPr>
          <w:rFonts w:ascii="Calibri" w:eastAsia="Times New Roman" w:hAnsi="Calibri"/>
        </w:rPr>
        <w:t>rni</w:t>
      </w:r>
      <w:r w:rsidRPr="00B22E8E">
        <w:rPr>
          <w:rFonts w:ascii="Calibri" w:eastAsia="Times New Roman" w:hAnsi="Calibri"/>
          <w:spacing w:val="2"/>
        </w:rPr>
        <w:t>n</w:t>
      </w:r>
      <w:r w:rsidRPr="00B22E8E">
        <w:rPr>
          <w:rFonts w:ascii="Calibri" w:eastAsia="Times New Roman" w:hAnsi="Calibri"/>
        </w:rPr>
        <w:t xml:space="preserve">g </w:t>
      </w:r>
      <w:r w:rsidRPr="00B22E8E">
        <w:rPr>
          <w:rFonts w:ascii="Calibri" w:eastAsia="Times New Roman" w:hAnsi="Calibri"/>
          <w:spacing w:val="-2"/>
        </w:rPr>
        <w:t>g</w:t>
      </w:r>
      <w:r w:rsidRPr="00B22E8E">
        <w:rPr>
          <w:rFonts w:ascii="Calibri" w:eastAsia="Times New Roman" w:hAnsi="Calibri"/>
        </w:rPr>
        <w:t>o</w:t>
      </w:r>
      <w:r w:rsidRPr="00B22E8E">
        <w:rPr>
          <w:rFonts w:ascii="Calibri" w:eastAsia="Times New Roman" w:hAnsi="Calibri"/>
          <w:spacing w:val="-1"/>
        </w:rPr>
        <w:t>a</w:t>
      </w:r>
      <w:r w:rsidRPr="00B22E8E">
        <w:rPr>
          <w:rFonts w:ascii="Calibri" w:eastAsia="Times New Roman" w:hAnsi="Calibri"/>
        </w:rPr>
        <w:t xml:space="preserve">ls, and </w:t>
      </w:r>
      <w:r w:rsidR="002C5AB1">
        <w:rPr>
          <w:rFonts w:ascii="Calibri" w:eastAsia="Times New Roman" w:hAnsi="Calibri"/>
        </w:rPr>
        <w:t xml:space="preserve">includes </w:t>
      </w:r>
      <w:r w:rsidRPr="00B22E8E">
        <w:rPr>
          <w:rFonts w:ascii="Calibri" w:eastAsia="Times New Roman" w:hAnsi="Calibri"/>
        </w:rPr>
        <w:t>evi</w:t>
      </w:r>
      <w:r w:rsidRPr="00B22E8E">
        <w:rPr>
          <w:rFonts w:ascii="Calibri" w:eastAsia="Times New Roman" w:hAnsi="Calibri"/>
          <w:spacing w:val="2"/>
        </w:rPr>
        <w:t>d</w:t>
      </w:r>
      <w:r w:rsidRPr="00B22E8E">
        <w:rPr>
          <w:rFonts w:ascii="Calibri" w:eastAsia="Times New Roman" w:hAnsi="Calibri"/>
          <w:spacing w:val="-1"/>
        </w:rPr>
        <w:t>e</w:t>
      </w:r>
      <w:r w:rsidRPr="00B22E8E">
        <w:rPr>
          <w:rFonts w:ascii="Calibri" w:eastAsia="Times New Roman" w:hAnsi="Calibri"/>
        </w:rPr>
        <w:t>n</w:t>
      </w:r>
      <w:r w:rsidRPr="00B22E8E">
        <w:rPr>
          <w:rFonts w:ascii="Calibri" w:eastAsia="Times New Roman" w:hAnsi="Calibri"/>
          <w:spacing w:val="-1"/>
        </w:rPr>
        <w:t>c</w:t>
      </w:r>
      <w:r w:rsidRPr="00B22E8E">
        <w:rPr>
          <w:rFonts w:ascii="Calibri" w:eastAsia="Times New Roman" w:hAnsi="Calibri"/>
        </w:rPr>
        <w:t>e</w:t>
      </w:r>
      <w:r w:rsidRPr="00B22E8E">
        <w:rPr>
          <w:rFonts w:ascii="Calibri" w:eastAsia="Times New Roman" w:hAnsi="Calibri"/>
          <w:spacing w:val="-1"/>
        </w:rPr>
        <w:t xml:space="preserve"> </w:t>
      </w:r>
      <w:r w:rsidRPr="00B22E8E">
        <w:rPr>
          <w:rFonts w:ascii="Calibri" w:eastAsia="Times New Roman" w:hAnsi="Calibri"/>
        </w:rPr>
        <w:t xml:space="preserve">of completion </w:t>
      </w:r>
      <w:r w:rsidRPr="00B22E8E">
        <w:rPr>
          <w:rFonts w:ascii="Calibri" w:eastAsia="Times New Roman" w:hAnsi="Calibri"/>
          <w:spacing w:val="-1"/>
        </w:rPr>
        <w:t>a</w:t>
      </w:r>
      <w:r w:rsidRPr="00B22E8E">
        <w:rPr>
          <w:rFonts w:ascii="Calibri" w:eastAsia="Times New Roman" w:hAnsi="Calibri"/>
        </w:rPr>
        <w:t>nd application of the professional</w:t>
      </w:r>
      <w:r w:rsidRPr="00B22E8E">
        <w:rPr>
          <w:rFonts w:ascii="Calibri" w:eastAsia="Times New Roman" w:hAnsi="Calibri"/>
          <w:spacing w:val="-2"/>
        </w:rPr>
        <w:t xml:space="preserve"> </w:t>
      </w:r>
      <w:r w:rsidRPr="00B22E8E">
        <w:rPr>
          <w:rFonts w:ascii="Calibri" w:eastAsia="Times New Roman" w:hAnsi="Calibri"/>
        </w:rPr>
        <w:t>le</w:t>
      </w:r>
      <w:r w:rsidRPr="00B22E8E">
        <w:rPr>
          <w:rFonts w:ascii="Calibri" w:eastAsia="Times New Roman" w:hAnsi="Calibri"/>
          <w:spacing w:val="1"/>
        </w:rPr>
        <w:t>ar</w:t>
      </w:r>
      <w:r w:rsidRPr="00B22E8E">
        <w:rPr>
          <w:rFonts w:ascii="Calibri" w:eastAsia="Times New Roman" w:hAnsi="Calibri"/>
        </w:rPr>
        <w:t xml:space="preserve">ning in district and/or school </w:t>
      </w:r>
      <w:r w:rsidRPr="00B22E8E">
        <w:rPr>
          <w:rFonts w:ascii="Calibri" w:eastAsia="Times New Roman" w:hAnsi="Calibri"/>
          <w:spacing w:val="-1"/>
        </w:rPr>
        <w:t>c</w:t>
      </w:r>
      <w:r w:rsidRPr="00B22E8E">
        <w:rPr>
          <w:rFonts w:ascii="Calibri" w:eastAsia="Times New Roman" w:hAnsi="Calibri"/>
        </w:rPr>
        <w:t>onte</w:t>
      </w:r>
      <w:r w:rsidRPr="00B22E8E">
        <w:rPr>
          <w:rFonts w:ascii="Calibri" w:eastAsia="Times New Roman" w:hAnsi="Calibri"/>
          <w:spacing w:val="2"/>
        </w:rPr>
        <w:t>x</w:t>
      </w:r>
      <w:r w:rsidRPr="00B22E8E">
        <w:rPr>
          <w:rFonts w:ascii="Calibri" w:eastAsia="Times New Roman" w:hAnsi="Calibri"/>
        </w:rPr>
        <w:t xml:space="preserve">ts. The </w:t>
      </w:r>
      <w:r w:rsidR="000627EB">
        <w:rPr>
          <w:rFonts w:ascii="Calibri" w:eastAsia="Times New Roman" w:hAnsi="Calibri"/>
        </w:rPr>
        <w:t>purpose</w:t>
      </w:r>
      <w:r w:rsidR="000627EB" w:rsidRPr="00B22E8E">
        <w:rPr>
          <w:rFonts w:ascii="Calibri" w:eastAsia="Times New Roman" w:hAnsi="Calibri"/>
        </w:rPr>
        <w:t xml:space="preserve"> </w:t>
      </w:r>
      <w:r w:rsidRPr="00B22E8E">
        <w:rPr>
          <w:rFonts w:ascii="Calibri" w:eastAsia="Times New Roman" w:hAnsi="Calibri"/>
        </w:rPr>
        <w:t xml:space="preserve">of the PGP </w:t>
      </w:r>
      <w:r w:rsidRPr="00B22E8E">
        <w:rPr>
          <w:rFonts w:ascii="Calibri" w:eastAsia="Times New Roman" w:hAnsi="Calibri"/>
          <w:spacing w:val="1"/>
        </w:rPr>
        <w:t>i</w:t>
      </w:r>
      <w:r w:rsidRPr="00B22E8E">
        <w:rPr>
          <w:rFonts w:ascii="Calibri" w:eastAsia="Times New Roman" w:hAnsi="Calibri"/>
        </w:rPr>
        <w:t xml:space="preserve">s to </w:t>
      </w:r>
      <w:r w:rsidRPr="00B22E8E">
        <w:rPr>
          <w:rFonts w:ascii="Calibri" w:eastAsia="Times New Roman" w:hAnsi="Calibri"/>
          <w:spacing w:val="-1"/>
        </w:rPr>
        <w:t>a</w:t>
      </w:r>
      <w:r w:rsidRPr="00B22E8E">
        <w:rPr>
          <w:rFonts w:ascii="Calibri" w:eastAsia="Times New Roman" w:hAnsi="Calibri"/>
        </w:rPr>
        <w:t>dv</w:t>
      </w:r>
      <w:r w:rsidRPr="00B22E8E">
        <w:rPr>
          <w:rFonts w:ascii="Calibri" w:eastAsia="Times New Roman" w:hAnsi="Calibri"/>
          <w:spacing w:val="-1"/>
        </w:rPr>
        <w:t>a</w:t>
      </w:r>
      <w:r w:rsidRPr="00B22E8E">
        <w:rPr>
          <w:rFonts w:ascii="Calibri" w:eastAsia="Times New Roman" w:hAnsi="Calibri"/>
        </w:rPr>
        <w:t>n</w:t>
      </w:r>
      <w:r w:rsidRPr="00B22E8E">
        <w:rPr>
          <w:rFonts w:ascii="Calibri" w:eastAsia="Times New Roman" w:hAnsi="Calibri"/>
          <w:spacing w:val="1"/>
        </w:rPr>
        <w:t>c</w:t>
      </w:r>
      <w:r w:rsidRPr="00B22E8E">
        <w:rPr>
          <w:rFonts w:ascii="Calibri" w:eastAsia="Times New Roman" w:hAnsi="Calibri"/>
        </w:rPr>
        <w:t>e</w:t>
      </w:r>
      <w:r w:rsidRPr="00B22E8E">
        <w:rPr>
          <w:rFonts w:ascii="Calibri" w:eastAsia="Times New Roman" w:hAnsi="Calibri"/>
          <w:spacing w:val="-1"/>
        </w:rPr>
        <w:t xml:space="preserve"> </w:t>
      </w:r>
      <w:r w:rsidRPr="00B22E8E">
        <w:rPr>
          <w:rFonts w:ascii="Calibri" w:eastAsia="Times New Roman" w:hAnsi="Calibri"/>
        </w:rPr>
        <w:t>the administrator’s</w:t>
      </w:r>
      <w:r w:rsidRPr="00B22E8E">
        <w:rPr>
          <w:rFonts w:ascii="Calibri" w:eastAsia="Times New Roman" w:hAnsi="Calibri"/>
          <w:spacing w:val="1"/>
        </w:rPr>
        <w:t xml:space="preserve"> </w:t>
      </w:r>
      <w:r w:rsidRPr="00B22E8E">
        <w:rPr>
          <w:rFonts w:ascii="Calibri" w:eastAsia="Times New Roman" w:hAnsi="Calibri"/>
        </w:rPr>
        <w:t>le</w:t>
      </w:r>
      <w:r w:rsidRPr="00B22E8E">
        <w:rPr>
          <w:rFonts w:ascii="Calibri" w:eastAsia="Times New Roman" w:hAnsi="Calibri"/>
          <w:spacing w:val="2"/>
        </w:rPr>
        <w:t>a</w:t>
      </w:r>
      <w:r w:rsidRPr="00B22E8E">
        <w:rPr>
          <w:rFonts w:ascii="Calibri" w:eastAsia="Times New Roman" w:hAnsi="Calibri"/>
        </w:rPr>
        <w:t>d</w:t>
      </w:r>
      <w:r w:rsidRPr="00B22E8E">
        <w:rPr>
          <w:rFonts w:ascii="Calibri" w:eastAsia="Times New Roman" w:hAnsi="Calibri"/>
          <w:spacing w:val="-1"/>
        </w:rPr>
        <w:t>e</w:t>
      </w:r>
      <w:r w:rsidRPr="00B22E8E">
        <w:rPr>
          <w:rFonts w:ascii="Calibri" w:eastAsia="Times New Roman" w:hAnsi="Calibri"/>
        </w:rPr>
        <w:t>rsh</w:t>
      </w:r>
      <w:r w:rsidRPr="00B22E8E">
        <w:rPr>
          <w:rFonts w:ascii="Calibri" w:eastAsia="Times New Roman" w:hAnsi="Calibri"/>
          <w:spacing w:val="1"/>
        </w:rPr>
        <w:t>i</w:t>
      </w:r>
      <w:r w:rsidRPr="00B22E8E">
        <w:rPr>
          <w:rFonts w:ascii="Calibri" w:eastAsia="Times New Roman" w:hAnsi="Calibri"/>
        </w:rPr>
        <w:t>p pra</w:t>
      </w:r>
      <w:r w:rsidRPr="00B22E8E">
        <w:rPr>
          <w:rFonts w:ascii="Calibri" w:eastAsia="Times New Roman" w:hAnsi="Calibri"/>
          <w:spacing w:val="-1"/>
        </w:rPr>
        <w:t>c</w:t>
      </w:r>
      <w:r w:rsidRPr="00B22E8E">
        <w:rPr>
          <w:rFonts w:ascii="Calibri" w:eastAsia="Times New Roman" w:hAnsi="Calibri"/>
        </w:rPr>
        <w:t>t</w:t>
      </w:r>
      <w:r w:rsidRPr="00B22E8E">
        <w:rPr>
          <w:rFonts w:ascii="Calibri" w:eastAsia="Times New Roman" w:hAnsi="Calibri"/>
          <w:spacing w:val="1"/>
        </w:rPr>
        <w:t>i</w:t>
      </w:r>
      <w:r w:rsidRPr="00B22E8E">
        <w:rPr>
          <w:rFonts w:ascii="Calibri" w:eastAsia="Times New Roman" w:hAnsi="Calibri"/>
          <w:spacing w:val="-1"/>
        </w:rPr>
        <w:t>ce</w:t>
      </w:r>
      <w:r w:rsidRPr="00B22E8E">
        <w:rPr>
          <w:rFonts w:ascii="Calibri" w:eastAsia="Times New Roman" w:hAnsi="Calibri"/>
        </w:rPr>
        <w:t>. The PGP process is des</w:t>
      </w:r>
      <w:r w:rsidRPr="00B22E8E">
        <w:rPr>
          <w:rFonts w:ascii="Calibri" w:eastAsia="Times New Roman" w:hAnsi="Calibri"/>
          <w:spacing w:val="3"/>
        </w:rPr>
        <w:t>i</w:t>
      </w:r>
      <w:r w:rsidRPr="00B22E8E">
        <w:rPr>
          <w:rFonts w:ascii="Calibri" w:eastAsia="Times New Roman" w:hAnsi="Calibri"/>
        </w:rPr>
        <w:t>gn</w:t>
      </w:r>
      <w:r w:rsidRPr="00B22E8E">
        <w:rPr>
          <w:rFonts w:ascii="Calibri" w:eastAsia="Times New Roman" w:hAnsi="Calibri"/>
          <w:spacing w:val="-1"/>
        </w:rPr>
        <w:t>e</w:t>
      </w:r>
      <w:r w:rsidRPr="00B22E8E">
        <w:rPr>
          <w:rFonts w:ascii="Calibri" w:eastAsia="Times New Roman" w:hAnsi="Calibri"/>
        </w:rPr>
        <w:t>d to foster</w:t>
      </w:r>
      <w:r w:rsidRPr="00B22E8E">
        <w:rPr>
          <w:rFonts w:ascii="Calibri" w:eastAsia="Times New Roman" w:hAnsi="Calibri"/>
          <w:spacing w:val="-1"/>
        </w:rPr>
        <w:t xml:space="preserve"> </w:t>
      </w:r>
      <w:r w:rsidRPr="00B22E8E">
        <w:rPr>
          <w:rFonts w:ascii="Calibri" w:eastAsia="Times New Roman" w:hAnsi="Calibri"/>
          <w:spacing w:val="1"/>
        </w:rPr>
        <w:t>r</w:t>
      </w:r>
      <w:r w:rsidRPr="00B22E8E">
        <w:rPr>
          <w:rFonts w:ascii="Calibri" w:eastAsia="Times New Roman" w:hAnsi="Calibri"/>
          <w:spacing w:val="-1"/>
        </w:rPr>
        <w:t>e</w:t>
      </w:r>
      <w:r w:rsidRPr="00B22E8E">
        <w:rPr>
          <w:rFonts w:ascii="Calibri" w:eastAsia="Times New Roman" w:hAnsi="Calibri"/>
        </w:rPr>
        <w:t>fl</w:t>
      </w:r>
      <w:r w:rsidRPr="00B22E8E">
        <w:rPr>
          <w:rFonts w:ascii="Calibri" w:eastAsia="Times New Roman" w:hAnsi="Calibri"/>
          <w:spacing w:val="-1"/>
        </w:rPr>
        <w:t>ec</w:t>
      </w:r>
      <w:r w:rsidRPr="00B22E8E">
        <w:rPr>
          <w:rFonts w:ascii="Calibri" w:eastAsia="Times New Roman" w:hAnsi="Calibri"/>
        </w:rPr>
        <w:t>t</w:t>
      </w:r>
      <w:r w:rsidRPr="00B22E8E">
        <w:rPr>
          <w:rFonts w:ascii="Calibri" w:eastAsia="Times New Roman" w:hAnsi="Calibri"/>
          <w:spacing w:val="1"/>
        </w:rPr>
        <w:t>i</w:t>
      </w:r>
      <w:r w:rsidRPr="00B22E8E">
        <w:rPr>
          <w:rFonts w:ascii="Calibri" w:eastAsia="Times New Roman" w:hAnsi="Calibri"/>
        </w:rPr>
        <w:t xml:space="preserve">on, </w:t>
      </w:r>
      <w:r w:rsidRPr="00B22E8E">
        <w:rPr>
          <w:rFonts w:ascii="Calibri" w:eastAsia="Times New Roman" w:hAnsi="Calibri"/>
          <w:spacing w:val="1"/>
        </w:rPr>
        <w:t>c</w:t>
      </w:r>
      <w:r w:rsidRPr="00B22E8E">
        <w:rPr>
          <w:rFonts w:ascii="Calibri" w:eastAsia="Times New Roman" w:hAnsi="Calibri"/>
        </w:rPr>
        <w:t>ol</w:t>
      </w:r>
      <w:r w:rsidRPr="00B22E8E">
        <w:rPr>
          <w:rFonts w:ascii="Calibri" w:eastAsia="Times New Roman" w:hAnsi="Calibri"/>
          <w:spacing w:val="1"/>
        </w:rPr>
        <w:t>l</w:t>
      </w:r>
      <w:r w:rsidRPr="00B22E8E">
        <w:rPr>
          <w:rFonts w:ascii="Calibri" w:eastAsia="Times New Roman" w:hAnsi="Calibri"/>
          <w:spacing w:val="-1"/>
        </w:rPr>
        <w:t>a</w:t>
      </w:r>
      <w:r w:rsidRPr="00B22E8E">
        <w:rPr>
          <w:rFonts w:ascii="Calibri" w:eastAsia="Times New Roman" w:hAnsi="Calibri"/>
        </w:rPr>
        <w:t>bor</w:t>
      </w:r>
      <w:r w:rsidRPr="00B22E8E">
        <w:rPr>
          <w:rFonts w:ascii="Calibri" w:eastAsia="Times New Roman" w:hAnsi="Calibri"/>
          <w:spacing w:val="-2"/>
        </w:rPr>
        <w:t>a</w:t>
      </w:r>
      <w:r w:rsidRPr="00B22E8E">
        <w:rPr>
          <w:rFonts w:ascii="Calibri" w:eastAsia="Times New Roman" w:hAnsi="Calibri"/>
        </w:rPr>
        <w:t>t</w:t>
      </w:r>
      <w:r w:rsidRPr="00B22E8E">
        <w:rPr>
          <w:rFonts w:ascii="Calibri" w:eastAsia="Times New Roman" w:hAnsi="Calibri"/>
          <w:spacing w:val="1"/>
        </w:rPr>
        <w:t>i</w:t>
      </w:r>
      <w:r w:rsidRPr="00B22E8E">
        <w:rPr>
          <w:rFonts w:ascii="Calibri" w:eastAsia="Times New Roman" w:hAnsi="Calibri"/>
        </w:rPr>
        <w:t>o</w:t>
      </w:r>
      <w:r w:rsidRPr="00B22E8E">
        <w:rPr>
          <w:rFonts w:ascii="Calibri" w:eastAsia="Times New Roman" w:hAnsi="Calibri"/>
          <w:spacing w:val="2"/>
        </w:rPr>
        <w:t>n</w:t>
      </w:r>
      <w:r w:rsidRPr="00B22E8E">
        <w:rPr>
          <w:rFonts w:ascii="Calibri" w:eastAsia="Times New Roman" w:hAnsi="Calibri"/>
        </w:rPr>
        <w:t xml:space="preserve">, </w:t>
      </w:r>
      <w:r w:rsidRPr="00B22E8E">
        <w:rPr>
          <w:rFonts w:ascii="Calibri" w:eastAsia="Times New Roman" w:hAnsi="Calibri"/>
          <w:spacing w:val="-1"/>
        </w:rPr>
        <w:t>a</w:t>
      </w:r>
      <w:r w:rsidRPr="00B22E8E">
        <w:rPr>
          <w:rFonts w:ascii="Calibri" w:eastAsia="Times New Roman" w:hAnsi="Calibri"/>
        </w:rPr>
        <w:t xml:space="preserve">nd </w:t>
      </w:r>
      <w:r w:rsidRPr="00B22E8E">
        <w:rPr>
          <w:rFonts w:ascii="Calibri" w:eastAsia="Times New Roman" w:hAnsi="Calibri"/>
          <w:spacing w:val="-1"/>
        </w:rPr>
        <w:t>a</w:t>
      </w:r>
      <w:r w:rsidRPr="00B22E8E">
        <w:rPr>
          <w:rFonts w:ascii="Calibri" w:eastAsia="Times New Roman" w:hAnsi="Calibri"/>
          <w:spacing w:val="1"/>
        </w:rPr>
        <w:t>c</w:t>
      </w:r>
      <w:r w:rsidRPr="00B22E8E">
        <w:rPr>
          <w:rFonts w:ascii="Calibri" w:eastAsia="Times New Roman" w:hAnsi="Calibri"/>
          <w:spacing w:val="-1"/>
        </w:rPr>
        <w:t>c</w:t>
      </w:r>
      <w:r w:rsidRPr="00B22E8E">
        <w:rPr>
          <w:rFonts w:ascii="Calibri" w:eastAsia="Times New Roman" w:hAnsi="Calibri"/>
        </w:rPr>
        <w:t>oun</w:t>
      </w:r>
      <w:r w:rsidRPr="00B22E8E">
        <w:rPr>
          <w:rFonts w:ascii="Calibri" w:eastAsia="Times New Roman" w:hAnsi="Calibri"/>
          <w:spacing w:val="3"/>
        </w:rPr>
        <w:t>t</w:t>
      </w:r>
      <w:r w:rsidRPr="00B22E8E">
        <w:rPr>
          <w:rFonts w:ascii="Calibri" w:eastAsia="Times New Roman" w:hAnsi="Calibri"/>
          <w:spacing w:val="-1"/>
        </w:rPr>
        <w:t>a</w:t>
      </w:r>
      <w:r w:rsidRPr="00B22E8E">
        <w:rPr>
          <w:rFonts w:ascii="Calibri" w:eastAsia="Times New Roman" w:hAnsi="Calibri"/>
        </w:rPr>
        <w:t>bi</w:t>
      </w:r>
      <w:r w:rsidRPr="00B22E8E">
        <w:rPr>
          <w:rFonts w:ascii="Calibri" w:eastAsia="Times New Roman" w:hAnsi="Calibri"/>
          <w:spacing w:val="1"/>
        </w:rPr>
        <w:t>l</w:t>
      </w:r>
      <w:r w:rsidRPr="00B22E8E">
        <w:rPr>
          <w:rFonts w:ascii="Calibri" w:eastAsia="Times New Roman" w:hAnsi="Calibri"/>
        </w:rPr>
        <w:t>i</w:t>
      </w:r>
      <w:r w:rsidRPr="00B22E8E">
        <w:rPr>
          <w:rFonts w:ascii="Calibri" w:eastAsia="Times New Roman" w:hAnsi="Calibri"/>
          <w:spacing w:val="3"/>
        </w:rPr>
        <w:t>t</w:t>
      </w:r>
      <w:r w:rsidRPr="00B22E8E">
        <w:rPr>
          <w:rFonts w:ascii="Calibri" w:eastAsia="Times New Roman" w:hAnsi="Calibri"/>
          <w:spacing w:val="-5"/>
        </w:rPr>
        <w:t>y.</w:t>
      </w:r>
      <w:r w:rsidRPr="00B22E8E">
        <w:rPr>
          <w:rFonts w:ascii="Calibri" w:eastAsia="Times New Roman" w:hAnsi="Calibri"/>
        </w:rPr>
        <w:t xml:space="preserve"> Each SPED administrator develops goals based on previous evaluation data, program data, and/or personal reflection using the </w:t>
      </w:r>
      <w:r>
        <w:rPr>
          <w:rFonts w:ascii="Calibri" w:eastAsia="Times New Roman" w:hAnsi="Calibri"/>
        </w:rPr>
        <w:t>SPED</w:t>
      </w:r>
      <w:r w:rsidRPr="00B22E8E">
        <w:rPr>
          <w:rFonts w:ascii="Calibri" w:eastAsia="Times New Roman" w:hAnsi="Calibri"/>
        </w:rPr>
        <w:t xml:space="preserve"> Administrator Framework and the </w:t>
      </w:r>
      <w:r w:rsidRPr="000E2A11">
        <w:rPr>
          <w:rFonts w:ascii="Calibri" w:eastAsia="Times New Roman" w:hAnsi="Calibri"/>
          <w:i/>
        </w:rPr>
        <w:t xml:space="preserve">Professional Growth Plan </w:t>
      </w:r>
      <w:r w:rsidR="00F14417">
        <w:rPr>
          <w:rFonts w:ascii="Calibri" w:eastAsia="Times New Roman" w:hAnsi="Calibri"/>
          <w:i/>
        </w:rPr>
        <w:t>Development Rubric.</w:t>
      </w:r>
      <w:r w:rsidRPr="00B22E8E">
        <w:rPr>
          <w:rFonts w:ascii="Calibri" w:eastAsia="Times New Roman" w:hAnsi="Calibri"/>
        </w:rPr>
        <w:t xml:space="preserve"> He or she identifies and completes professional learning activities to improve or grow in the areas related to practices and indicators on the </w:t>
      </w:r>
      <w:r>
        <w:rPr>
          <w:rFonts w:ascii="Calibri" w:eastAsia="Times New Roman" w:hAnsi="Calibri"/>
        </w:rPr>
        <w:t>SPED</w:t>
      </w:r>
      <w:r w:rsidRPr="00B22E8E">
        <w:rPr>
          <w:rFonts w:ascii="Calibri" w:eastAsia="Times New Roman" w:hAnsi="Calibri"/>
        </w:rPr>
        <w:t xml:space="preserve"> Administrator Framework, applies the learning to current practice in district and/or school contexts, and reflects on knowledge and skills learned and their impact on the </w:t>
      </w:r>
      <w:r w:rsidR="00C86B3B">
        <w:rPr>
          <w:rFonts w:ascii="Calibri" w:eastAsia="Times New Roman" w:hAnsi="Calibri"/>
        </w:rPr>
        <w:t>administrator’s</w:t>
      </w:r>
      <w:r w:rsidR="00C86B3B" w:rsidRPr="00B22E8E">
        <w:rPr>
          <w:rFonts w:ascii="Calibri" w:eastAsia="Times New Roman" w:hAnsi="Calibri"/>
        </w:rPr>
        <w:t xml:space="preserve"> </w:t>
      </w:r>
      <w:r w:rsidRPr="00B22E8E">
        <w:rPr>
          <w:rFonts w:ascii="Calibri" w:eastAsia="Times New Roman" w:hAnsi="Calibri"/>
        </w:rPr>
        <w:t xml:space="preserve">practices. The PGP is reflective </w:t>
      </w:r>
      <w:r w:rsidRPr="00B22E8E">
        <w:rPr>
          <w:rFonts w:ascii="Calibri" w:hAnsi="Calibri"/>
        </w:rPr>
        <w:t xml:space="preserve">of: </w:t>
      </w:r>
    </w:p>
    <w:p w14:paraId="6F6A3A14" w14:textId="77777777" w:rsidR="00207AB0" w:rsidRPr="00CE087C" w:rsidRDefault="00207AB0" w:rsidP="00207AB0">
      <w:pPr>
        <w:pStyle w:val="ListParagraph"/>
        <w:numPr>
          <w:ilvl w:val="0"/>
          <w:numId w:val="33"/>
        </w:numPr>
        <w:ind w:left="720"/>
        <w:contextualSpacing w:val="0"/>
        <w:rPr>
          <w:rFonts w:ascii="Calibri" w:eastAsia="Cambria" w:hAnsi="Calibri"/>
          <w:bCs/>
        </w:rPr>
      </w:pPr>
      <w:r w:rsidRPr="00CE087C">
        <w:rPr>
          <w:rFonts w:ascii="Calibri" w:eastAsia="Times New Roman" w:hAnsi="Calibri"/>
          <w:b/>
          <w:bCs/>
          <w:spacing w:val="-3"/>
        </w:rPr>
        <w:lastRenderedPageBreak/>
        <w:t xml:space="preserve">Special Education Administrator Essential Practice </w:t>
      </w:r>
      <w:r w:rsidRPr="00CE087C">
        <w:rPr>
          <w:rFonts w:ascii="Calibri" w:hAnsi="Calibri"/>
          <w:b/>
        </w:rPr>
        <w:t xml:space="preserve">5. </w:t>
      </w:r>
      <w:r w:rsidRPr="00CE087C">
        <w:rPr>
          <w:rFonts w:ascii="Calibri" w:eastAsia="Cambria" w:hAnsi="Calibri"/>
          <w:b/>
          <w:bCs/>
        </w:rPr>
        <w:t>Lead with Integrity</w:t>
      </w:r>
      <w:r w:rsidRPr="00CE087C">
        <w:rPr>
          <w:rFonts w:ascii="Calibri" w:eastAsia="Cambria" w:hAnsi="Calibri"/>
          <w:bCs/>
        </w:rPr>
        <w:t xml:space="preserve"> </w:t>
      </w:r>
    </w:p>
    <w:p w14:paraId="594309AD" w14:textId="77777777" w:rsidR="00207AB0" w:rsidRPr="00B22E8E" w:rsidRDefault="00207AB0" w:rsidP="00207AB0">
      <w:pPr>
        <w:pStyle w:val="ListParagraph"/>
        <w:rPr>
          <w:rFonts w:ascii="Calibri" w:hAnsi="Calibri"/>
          <w:bCs/>
          <w:position w:val="1"/>
        </w:rPr>
      </w:pPr>
      <w:r w:rsidRPr="00CE087C">
        <w:rPr>
          <w:rFonts w:ascii="Calibri" w:hAnsi="Calibri"/>
          <w:b/>
          <w:bCs/>
          <w:spacing w:val="1"/>
        </w:rPr>
        <w:t>I</w:t>
      </w:r>
      <w:r w:rsidRPr="00CE087C">
        <w:rPr>
          <w:rFonts w:ascii="Calibri" w:hAnsi="Calibri"/>
          <w:b/>
          <w:bCs/>
          <w:spacing w:val="-1"/>
        </w:rPr>
        <w:t>nd</w:t>
      </w:r>
      <w:r w:rsidRPr="00CE087C">
        <w:rPr>
          <w:rFonts w:ascii="Calibri" w:hAnsi="Calibri"/>
          <w:b/>
          <w:bCs/>
          <w:spacing w:val="1"/>
        </w:rPr>
        <w:t>ic</w:t>
      </w:r>
      <w:r w:rsidRPr="00CE087C">
        <w:rPr>
          <w:rFonts w:ascii="Calibri" w:hAnsi="Calibri"/>
          <w:b/>
          <w:bCs/>
          <w:spacing w:val="-1"/>
        </w:rPr>
        <w:t>a</w:t>
      </w:r>
      <w:r w:rsidRPr="00CE087C">
        <w:rPr>
          <w:rFonts w:ascii="Calibri" w:hAnsi="Calibri"/>
          <w:b/>
          <w:bCs/>
        </w:rPr>
        <w:t>t</w:t>
      </w:r>
      <w:r w:rsidRPr="00CE087C">
        <w:rPr>
          <w:rFonts w:ascii="Calibri" w:hAnsi="Calibri"/>
          <w:b/>
          <w:bCs/>
          <w:spacing w:val="-1"/>
        </w:rPr>
        <w:t>o</w:t>
      </w:r>
      <w:r w:rsidRPr="00CE087C">
        <w:rPr>
          <w:rFonts w:ascii="Calibri" w:hAnsi="Calibri"/>
          <w:b/>
          <w:bCs/>
        </w:rPr>
        <w:t xml:space="preserve">r </w:t>
      </w:r>
      <w:r w:rsidRPr="00CE087C">
        <w:rPr>
          <w:rFonts w:ascii="Calibri" w:hAnsi="Calibri"/>
          <w:b/>
          <w:bCs/>
          <w:spacing w:val="-2"/>
          <w:position w:val="1"/>
        </w:rPr>
        <w:t>5</w:t>
      </w:r>
      <w:r w:rsidRPr="00CE087C">
        <w:rPr>
          <w:rFonts w:ascii="Calibri" w:hAnsi="Calibri"/>
          <w:b/>
          <w:bCs/>
          <w:spacing w:val="1"/>
          <w:position w:val="1"/>
        </w:rPr>
        <w:t>.</w:t>
      </w:r>
      <w:r>
        <w:rPr>
          <w:rFonts w:ascii="Calibri" w:hAnsi="Calibri"/>
          <w:b/>
          <w:bCs/>
          <w:spacing w:val="1"/>
          <w:position w:val="1"/>
        </w:rPr>
        <w:t>1</w:t>
      </w:r>
      <w:r w:rsidRPr="00CE087C">
        <w:rPr>
          <w:rFonts w:ascii="Calibri" w:hAnsi="Calibri"/>
          <w:b/>
          <w:bCs/>
          <w:position w:val="1"/>
        </w:rPr>
        <w:t>:</w:t>
      </w:r>
      <w:r w:rsidRPr="00CE087C">
        <w:rPr>
          <w:rFonts w:ascii="Calibri" w:hAnsi="Calibri"/>
          <w:bCs/>
          <w:spacing w:val="46"/>
          <w:position w:val="1"/>
        </w:rPr>
        <w:t xml:space="preserve"> </w:t>
      </w:r>
      <w:r w:rsidRPr="00B22E8E">
        <w:rPr>
          <w:rFonts w:ascii="Calibri" w:hAnsi="Calibri"/>
          <w:bCs/>
          <w:position w:val="1"/>
        </w:rPr>
        <w:t xml:space="preserve">Demonstrates </w:t>
      </w:r>
      <w:r>
        <w:rPr>
          <w:rFonts w:ascii="Calibri" w:hAnsi="Calibri"/>
          <w:bCs/>
          <w:position w:val="1"/>
        </w:rPr>
        <w:t>professionalism</w:t>
      </w:r>
      <w:r w:rsidRPr="00B22E8E">
        <w:rPr>
          <w:rFonts w:ascii="Calibri" w:hAnsi="Calibri"/>
          <w:bCs/>
          <w:position w:val="1"/>
        </w:rPr>
        <w:t>.</w:t>
      </w:r>
    </w:p>
    <w:p w14:paraId="7BD707C9" w14:textId="359FD32A" w:rsidR="00207AB0" w:rsidRPr="00B22E8E" w:rsidRDefault="00207AB0" w:rsidP="00207AB0">
      <w:pPr>
        <w:pStyle w:val="Heading5"/>
        <w:rPr>
          <w:rFonts w:ascii="Calibri" w:hAnsi="Calibri"/>
          <w:b/>
          <w:i/>
          <w:color w:val="000000" w:themeColor="text1"/>
        </w:rPr>
      </w:pPr>
      <w:r w:rsidRPr="00B22E8E">
        <w:rPr>
          <w:rFonts w:ascii="Calibri" w:hAnsi="Calibri"/>
          <w:i/>
          <w:color w:val="000000" w:themeColor="text1"/>
        </w:rPr>
        <w:t xml:space="preserve">Developing the PGP. </w:t>
      </w:r>
      <w:r w:rsidRPr="00F14417">
        <w:rPr>
          <w:rFonts w:ascii="Calibri" w:hAnsi="Calibri"/>
          <w:color w:val="000000" w:themeColor="text1"/>
        </w:rPr>
        <w:t>The</w:t>
      </w:r>
      <w:r w:rsidRPr="00B22E8E">
        <w:rPr>
          <w:rFonts w:ascii="Calibri" w:hAnsi="Calibri"/>
          <w:i/>
          <w:color w:val="000000" w:themeColor="text1"/>
        </w:rPr>
        <w:t xml:space="preserve"> </w:t>
      </w:r>
      <w:r w:rsidRPr="00B22E8E">
        <w:rPr>
          <w:rFonts w:ascii="Calibri" w:hAnsi="Calibri"/>
          <w:color w:val="000000" w:themeColor="text1"/>
        </w:rPr>
        <w:t xml:space="preserve">SPED administrator uses the template in the first section of the </w:t>
      </w:r>
      <w:r w:rsidRPr="000E2A11">
        <w:rPr>
          <w:rFonts w:ascii="Calibri" w:hAnsi="Calibri"/>
          <w:i/>
          <w:color w:val="000000" w:themeColor="text1"/>
        </w:rPr>
        <w:t>Evaluation Planning Form</w:t>
      </w:r>
      <w:r w:rsidRPr="00B22E8E">
        <w:rPr>
          <w:rFonts w:ascii="Calibri" w:hAnsi="Calibri"/>
          <w:color w:val="000000" w:themeColor="text1"/>
        </w:rPr>
        <w:t xml:space="preserve"> (see </w:t>
      </w:r>
      <w:hyperlink r:id="rId19" w:history="1">
        <w:r w:rsidR="00C86B3B">
          <w:rPr>
            <w:rStyle w:val="Hyperlink"/>
            <w:rFonts w:ascii="Calibri" w:hAnsi="Calibri"/>
          </w:rPr>
          <w:t>EES Portal</w:t>
        </w:r>
      </w:hyperlink>
      <w:r w:rsidRPr="00B22E8E">
        <w:rPr>
          <w:rFonts w:ascii="Calibri" w:hAnsi="Calibri"/>
          <w:color w:val="000000" w:themeColor="text1"/>
        </w:rPr>
        <w:t>)</w:t>
      </w:r>
      <w:r w:rsidRPr="00B22E8E">
        <w:rPr>
          <w:rFonts w:ascii="Calibri" w:hAnsi="Calibri" w:cs="Calibri"/>
          <w:color w:val="000000" w:themeColor="text1"/>
          <w:spacing w:val="1"/>
        </w:rPr>
        <w:t xml:space="preserve"> to draft the PGP. </w:t>
      </w:r>
      <w:r w:rsidRPr="003A642D">
        <w:rPr>
          <w:rFonts w:ascii="Calibri" w:hAnsi="Calibri" w:cs="Calibri"/>
          <w:color w:val="000000" w:themeColor="text1"/>
          <w:spacing w:val="1"/>
          <w:highlight w:val="yellow"/>
        </w:rPr>
        <w:t xml:space="preserve">It is important to refer to the </w:t>
      </w:r>
      <w:r w:rsidR="00F14417" w:rsidRPr="003A642D">
        <w:rPr>
          <w:i/>
          <w:color w:val="000000" w:themeColor="text1"/>
          <w:spacing w:val="1"/>
          <w:highlight w:val="yellow"/>
        </w:rPr>
        <w:t>Professional Growth Plan Development Rubric</w:t>
      </w:r>
      <w:r w:rsidR="00F14417" w:rsidRPr="003A642D">
        <w:rPr>
          <w:color w:val="000000" w:themeColor="text1"/>
          <w:spacing w:val="1"/>
          <w:highlight w:val="yellow"/>
        </w:rPr>
        <w:t xml:space="preserve">, as it will inform the scoring of the plan. S/he should also review the </w:t>
      </w:r>
      <w:r w:rsidR="00F14417" w:rsidRPr="003A642D">
        <w:rPr>
          <w:i/>
          <w:color w:val="000000" w:themeColor="text1"/>
          <w:spacing w:val="1"/>
          <w:highlight w:val="yellow"/>
        </w:rPr>
        <w:t>Professional Growth Plan Scoring Form</w:t>
      </w:r>
      <w:r w:rsidR="00F14417" w:rsidRPr="003A642D">
        <w:rPr>
          <w:color w:val="000000" w:themeColor="text1"/>
          <w:spacing w:val="1"/>
          <w:highlight w:val="yellow"/>
        </w:rPr>
        <w:t xml:space="preserve"> to ensure they are familiar with the scoring criteria.</w:t>
      </w:r>
      <w:r w:rsidR="00F14417">
        <w:rPr>
          <w:color w:val="000000" w:themeColor="text1"/>
          <w:spacing w:val="1"/>
        </w:rPr>
        <w:t xml:space="preserve"> </w:t>
      </w:r>
      <w:r w:rsidRPr="00B22E8E">
        <w:rPr>
          <w:rFonts w:ascii="Calibri" w:hAnsi="Calibri" w:cs="Calibri"/>
          <w:color w:val="000000" w:themeColor="text1"/>
          <w:spacing w:val="1"/>
        </w:rPr>
        <w:t>Th</w:t>
      </w:r>
      <w:r w:rsidR="00F14417">
        <w:rPr>
          <w:rFonts w:ascii="Calibri" w:hAnsi="Calibri" w:cs="Calibri"/>
          <w:color w:val="000000" w:themeColor="text1"/>
          <w:spacing w:val="1"/>
        </w:rPr>
        <w:t>ese</w:t>
      </w:r>
      <w:r w:rsidRPr="00B22E8E">
        <w:rPr>
          <w:rFonts w:ascii="Calibri" w:hAnsi="Calibri" w:cs="Calibri"/>
          <w:color w:val="000000" w:themeColor="text1"/>
          <w:spacing w:val="1"/>
        </w:rPr>
        <w:t xml:space="preserve"> resource</w:t>
      </w:r>
      <w:r w:rsidR="00F14417">
        <w:rPr>
          <w:rFonts w:ascii="Calibri" w:hAnsi="Calibri" w:cs="Calibri"/>
          <w:color w:val="000000" w:themeColor="text1"/>
          <w:spacing w:val="1"/>
        </w:rPr>
        <w:t>s</w:t>
      </w:r>
      <w:r w:rsidR="00C86B3B">
        <w:rPr>
          <w:rFonts w:ascii="Calibri" w:hAnsi="Calibri" w:cs="Calibri"/>
          <w:color w:val="000000" w:themeColor="text1"/>
          <w:spacing w:val="1"/>
        </w:rPr>
        <w:t xml:space="preserve"> </w:t>
      </w:r>
      <w:r w:rsidR="00F14417">
        <w:rPr>
          <w:rFonts w:ascii="Calibri" w:hAnsi="Calibri" w:cs="Calibri"/>
          <w:color w:val="000000" w:themeColor="text1"/>
          <w:spacing w:val="1"/>
        </w:rPr>
        <w:t>are</w:t>
      </w:r>
      <w:r w:rsidRPr="00B22E8E">
        <w:rPr>
          <w:rFonts w:ascii="Calibri" w:hAnsi="Calibri" w:cs="Calibri"/>
          <w:color w:val="000000" w:themeColor="text1"/>
          <w:spacing w:val="1"/>
        </w:rPr>
        <w:t xml:space="preserve"> available on the</w:t>
      </w:r>
      <w:r w:rsidRPr="00D64B3B">
        <w:rPr>
          <w:rFonts w:ascii="Calibri" w:hAnsi="Calibri" w:cs="Calibri"/>
          <w:color w:val="auto"/>
          <w:spacing w:val="1"/>
        </w:rPr>
        <w:t xml:space="preserve"> </w:t>
      </w:r>
      <w:hyperlink r:id="rId20" w:history="1">
        <w:r w:rsidR="00C86B3B">
          <w:rPr>
            <w:rStyle w:val="Hyperlink"/>
            <w:rFonts w:ascii="Calibri" w:hAnsi="Calibri" w:cs="Calibri"/>
            <w:spacing w:val="1"/>
          </w:rPr>
          <w:t>EES Portal</w:t>
        </w:r>
      </w:hyperlink>
      <w:r w:rsidRPr="00B22E8E">
        <w:rPr>
          <w:rFonts w:ascii="Calibri" w:hAnsi="Calibri" w:cs="Calibri"/>
          <w:color w:val="000000" w:themeColor="text1"/>
          <w:spacing w:val="1"/>
        </w:rPr>
        <w:t xml:space="preserve">. </w:t>
      </w:r>
      <w:r w:rsidRPr="00B22E8E">
        <w:rPr>
          <w:rFonts w:ascii="Calibri" w:eastAsia="Times New Roman" w:hAnsi="Calibri"/>
          <w:color w:val="000000" w:themeColor="text1"/>
        </w:rPr>
        <w:t>Two</w:t>
      </w:r>
      <w:r w:rsidRPr="00B22E8E">
        <w:rPr>
          <w:rFonts w:ascii="Calibri" w:eastAsia="Times New Roman" w:hAnsi="Calibri"/>
          <w:color w:val="000000" w:themeColor="text1"/>
          <w:spacing w:val="1"/>
        </w:rPr>
        <w:t xml:space="preserve"> </w:t>
      </w:r>
      <w:r w:rsidRPr="00B22E8E">
        <w:rPr>
          <w:rFonts w:ascii="Calibri" w:eastAsia="Times New Roman" w:hAnsi="Calibri"/>
          <w:color w:val="000000" w:themeColor="text1"/>
          <w:spacing w:val="-2"/>
        </w:rPr>
        <w:t>g</w:t>
      </w:r>
      <w:r w:rsidRPr="00B22E8E">
        <w:rPr>
          <w:rFonts w:ascii="Calibri" w:eastAsia="Times New Roman" w:hAnsi="Calibri"/>
          <w:color w:val="000000" w:themeColor="text1"/>
          <w:spacing w:val="2"/>
        </w:rPr>
        <w:t>o</w:t>
      </w:r>
      <w:r w:rsidRPr="00B22E8E">
        <w:rPr>
          <w:rFonts w:ascii="Calibri" w:eastAsia="Times New Roman" w:hAnsi="Calibri"/>
          <w:color w:val="000000" w:themeColor="text1"/>
          <w:spacing w:val="-1"/>
        </w:rPr>
        <w:t>a</w:t>
      </w:r>
      <w:r w:rsidRPr="00B22E8E">
        <w:rPr>
          <w:rFonts w:ascii="Calibri" w:eastAsia="Times New Roman" w:hAnsi="Calibri"/>
          <w:color w:val="000000" w:themeColor="text1"/>
        </w:rPr>
        <w:t xml:space="preserve">ls </w:t>
      </w:r>
      <w:r w:rsidRPr="00B22E8E">
        <w:rPr>
          <w:rFonts w:ascii="Calibri" w:eastAsia="Times New Roman" w:hAnsi="Calibri"/>
          <w:color w:val="000000" w:themeColor="text1"/>
          <w:spacing w:val="1"/>
        </w:rPr>
        <w:t>m</w:t>
      </w:r>
      <w:r w:rsidRPr="00B22E8E">
        <w:rPr>
          <w:rFonts w:ascii="Calibri" w:eastAsia="Times New Roman" w:hAnsi="Calibri"/>
          <w:color w:val="000000" w:themeColor="text1"/>
        </w:rPr>
        <w:t>ust be in</w:t>
      </w:r>
      <w:r w:rsidRPr="00B22E8E">
        <w:rPr>
          <w:rFonts w:ascii="Calibri" w:eastAsia="Times New Roman" w:hAnsi="Calibri"/>
          <w:color w:val="000000" w:themeColor="text1"/>
          <w:spacing w:val="-1"/>
        </w:rPr>
        <w:t>c</w:t>
      </w:r>
      <w:r w:rsidRPr="00B22E8E">
        <w:rPr>
          <w:rFonts w:ascii="Calibri" w:eastAsia="Times New Roman" w:hAnsi="Calibri"/>
          <w:color w:val="000000" w:themeColor="text1"/>
        </w:rPr>
        <w:t>luded in the pl</w:t>
      </w:r>
      <w:r w:rsidRPr="00B22E8E">
        <w:rPr>
          <w:rFonts w:ascii="Calibri" w:eastAsia="Times New Roman" w:hAnsi="Calibri"/>
          <w:color w:val="000000" w:themeColor="text1"/>
          <w:spacing w:val="-1"/>
        </w:rPr>
        <w:t>a</w:t>
      </w:r>
      <w:r w:rsidRPr="00B22E8E">
        <w:rPr>
          <w:rFonts w:ascii="Calibri" w:eastAsia="Times New Roman" w:hAnsi="Calibri"/>
          <w:color w:val="000000" w:themeColor="text1"/>
        </w:rPr>
        <w:t>n:</w:t>
      </w:r>
    </w:p>
    <w:p w14:paraId="0352B757" w14:textId="58E6C17C" w:rsidR="00207AB0" w:rsidRDefault="00F14417" w:rsidP="00207AB0">
      <w:pPr>
        <w:pStyle w:val="Bullet10"/>
        <w:rPr>
          <w:rFonts w:asciiTheme="majorHAnsi" w:hAnsiTheme="majorHAnsi"/>
        </w:rPr>
      </w:pPr>
      <w:r w:rsidRPr="003A642D">
        <w:rPr>
          <w:rFonts w:asciiTheme="majorHAnsi" w:hAnsiTheme="majorHAnsi"/>
          <w:b/>
          <w:highlight w:val="yellow"/>
        </w:rPr>
        <w:t>Professional Growth</w:t>
      </w:r>
      <w:r w:rsidRPr="00E641F0">
        <w:rPr>
          <w:rFonts w:asciiTheme="majorHAnsi" w:hAnsiTheme="majorHAnsi"/>
        </w:rPr>
        <w:t xml:space="preserve"> </w:t>
      </w:r>
      <w:r w:rsidR="00207AB0" w:rsidRPr="00E641F0">
        <w:rPr>
          <w:rFonts w:asciiTheme="majorHAnsi" w:eastAsia="Times New Roman" w:hAnsiTheme="majorHAnsi"/>
          <w:b/>
          <w:bCs/>
        </w:rPr>
        <w:t>Goal:</w:t>
      </w:r>
      <w:r w:rsidR="00207AB0" w:rsidRPr="00E641F0">
        <w:rPr>
          <w:rFonts w:asciiTheme="majorHAnsi" w:hAnsiTheme="majorHAnsi"/>
        </w:rPr>
        <w:t xml:space="preserve"> A learning goal for the </w:t>
      </w:r>
      <w:r w:rsidR="00207AB0">
        <w:rPr>
          <w:rFonts w:asciiTheme="majorHAnsi" w:hAnsiTheme="majorHAnsi"/>
        </w:rPr>
        <w:t xml:space="preserve">administrator that addresses an </w:t>
      </w:r>
      <w:r w:rsidR="00207AB0" w:rsidRPr="00E641F0">
        <w:rPr>
          <w:rFonts w:asciiTheme="majorHAnsi" w:hAnsiTheme="majorHAnsi"/>
        </w:rPr>
        <w:t xml:space="preserve">area of growth or improvement informed by self-reflection using the </w:t>
      </w:r>
      <w:r w:rsidR="00207AB0">
        <w:rPr>
          <w:rFonts w:asciiTheme="majorHAnsi" w:hAnsiTheme="majorHAnsi"/>
        </w:rPr>
        <w:t>SPED Administrator</w:t>
      </w:r>
      <w:r w:rsidR="00207AB0" w:rsidRPr="00E641F0">
        <w:rPr>
          <w:rFonts w:asciiTheme="majorHAnsi" w:hAnsiTheme="majorHAnsi"/>
        </w:rPr>
        <w:t xml:space="preserve"> Framework, previous evaluation results (if available), </w:t>
      </w:r>
      <w:r w:rsidR="00207AB0" w:rsidRPr="00E641F0">
        <w:rPr>
          <w:rFonts w:asciiTheme="majorHAnsi" w:hAnsiTheme="majorHAnsi" w:cstheme="minorHAnsi"/>
        </w:rPr>
        <w:t xml:space="preserve">and/or </w:t>
      </w:r>
      <w:r w:rsidR="00207AB0" w:rsidRPr="00E641F0">
        <w:rPr>
          <w:rFonts w:asciiTheme="majorHAnsi" w:hAnsiTheme="majorHAnsi"/>
        </w:rPr>
        <w:t>other available data.</w:t>
      </w:r>
    </w:p>
    <w:p w14:paraId="175027E6" w14:textId="308DE57C" w:rsidR="00207AB0" w:rsidRPr="00151B53" w:rsidRDefault="00207AB0" w:rsidP="00207AB0">
      <w:pPr>
        <w:pStyle w:val="Bullet10"/>
        <w:spacing w:after="0"/>
        <w:rPr>
          <w:rFonts w:asciiTheme="majorHAnsi" w:hAnsiTheme="majorHAnsi"/>
        </w:rPr>
      </w:pPr>
      <w:r w:rsidRPr="00151B53">
        <w:rPr>
          <w:rFonts w:asciiTheme="majorHAnsi" w:eastAsia="Times New Roman" w:hAnsiTheme="majorHAnsi"/>
          <w:b/>
          <w:bCs/>
          <w:spacing w:val="1"/>
        </w:rPr>
        <w:t>Collaborative Goal</w:t>
      </w:r>
      <w:r w:rsidRPr="00151B53">
        <w:rPr>
          <w:rFonts w:asciiTheme="majorHAnsi" w:eastAsia="Times New Roman" w:hAnsiTheme="majorHAnsi"/>
          <w:b/>
          <w:bCs/>
        </w:rPr>
        <w:t xml:space="preserve">: </w:t>
      </w:r>
      <w:r w:rsidRPr="00151B53">
        <w:rPr>
          <w:rFonts w:cstheme="minorHAnsi"/>
        </w:rPr>
        <w:t xml:space="preserve">A goal </w:t>
      </w:r>
      <w:r w:rsidRPr="00151B53">
        <w:t xml:space="preserve">written by a team of professionals collaborating around a common area for professional learning. </w:t>
      </w:r>
      <w:r w:rsidRPr="00151B53">
        <w:rPr>
          <w:rFonts w:cstheme="minorHAnsi"/>
        </w:rPr>
        <w:t xml:space="preserve">SPED administrators </w:t>
      </w:r>
      <w:r w:rsidRPr="00151B53">
        <w:t xml:space="preserve">may wish to collaborate with other </w:t>
      </w:r>
      <w:r w:rsidRPr="00151B53">
        <w:rPr>
          <w:rFonts w:cstheme="minorHAnsi"/>
        </w:rPr>
        <w:t>SPED administrators within or</w:t>
      </w:r>
      <w:r w:rsidRPr="00151B53">
        <w:t xml:space="preserve"> across districts. They may also collaborate with school administrators to address a common need. </w:t>
      </w:r>
      <w:r w:rsidRPr="00151B53">
        <w:rPr>
          <w:rFonts w:cstheme="minorHAnsi"/>
        </w:rPr>
        <w:t>The goal is the same for all of the team members; however, each member is responsible for identifying and completing appropriate activities, and reflecting on the learning and use of the new skills and knowledge.</w:t>
      </w:r>
    </w:p>
    <w:p w14:paraId="79176B3C" w14:textId="77777777" w:rsidR="00207AB0" w:rsidRPr="00FE5FDD" w:rsidRDefault="00207AB0" w:rsidP="00207AB0">
      <w:pPr>
        <w:ind w:right="860"/>
        <w:rPr>
          <w:rFonts w:asciiTheme="majorHAnsi" w:hAnsiTheme="majorHAnsi" w:cstheme="minorHAnsi"/>
          <w:b/>
          <w:sz w:val="22"/>
          <w:szCs w:val="22"/>
        </w:rPr>
      </w:pPr>
    </w:p>
    <w:p w14:paraId="783AAF49" w14:textId="4A81E4CC" w:rsidR="00D07086" w:rsidRPr="00D07086" w:rsidRDefault="00207AB0" w:rsidP="00D07086">
      <w:pPr>
        <w:ind w:right="860"/>
        <w:rPr>
          <w:rFonts w:asciiTheme="majorHAnsi" w:eastAsia="Times New Roman" w:hAnsiTheme="majorHAnsi"/>
        </w:rPr>
      </w:pPr>
      <w:r w:rsidRPr="00E641F0">
        <w:rPr>
          <w:rFonts w:asciiTheme="majorHAnsi" w:eastAsia="Times New Roman" w:hAnsiTheme="majorHAnsi"/>
        </w:rPr>
        <w:t>Goals should be</w:t>
      </w:r>
      <w:r w:rsidRPr="00E641F0">
        <w:rPr>
          <w:rFonts w:asciiTheme="majorHAnsi" w:eastAsia="Times New Roman" w:hAnsiTheme="majorHAnsi"/>
          <w:spacing w:val="-1"/>
        </w:rPr>
        <w:t xml:space="preserve"> </w:t>
      </w:r>
      <w:r w:rsidRPr="00E641F0">
        <w:rPr>
          <w:rFonts w:asciiTheme="majorHAnsi" w:eastAsia="Times New Roman" w:hAnsiTheme="majorHAnsi"/>
        </w:rPr>
        <w:t>w</w:t>
      </w:r>
      <w:r w:rsidRPr="00E641F0">
        <w:rPr>
          <w:rFonts w:asciiTheme="majorHAnsi" w:eastAsia="Times New Roman" w:hAnsiTheme="majorHAnsi"/>
          <w:spacing w:val="-1"/>
        </w:rPr>
        <w:t>r</w:t>
      </w:r>
      <w:r w:rsidRPr="00E641F0">
        <w:rPr>
          <w:rFonts w:asciiTheme="majorHAnsi" w:eastAsia="Times New Roman" w:hAnsiTheme="majorHAnsi"/>
        </w:rPr>
        <w:t>i</w:t>
      </w:r>
      <w:r w:rsidRPr="00E641F0">
        <w:rPr>
          <w:rFonts w:asciiTheme="majorHAnsi" w:eastAsia="Times New Roman" w:hAnsiTheme="majorHAnsi"/>
          <w:spacing w:val="1"/>
        </w:rPr>
        <w:t>t</w:t>
      </w:r>
      <w:r w:rsidRPr="00E641F0">
        <w:rPr>
          <w:rFonts w:asciiTheme="majorHAnsi" w:eastAsia="Times New Roman" w:hAnsiTheme="majorHAnsi"/>
        </w:rPr>
        <w:t xml:space="preserve">ten </w:t>
      </w:r>
      <w:r w:rsidRPr="00E641F0">
        <w:rPr>
          <w:rFonts w:asciiTheme="majorHAnsi" w:eastAsia="Times New Roman" w:hAnsiTheme="majorHAnsi"/>
          <w:spacing w:val="-1"/>
        </w:rPr>
        <w:t>a</w:t>
      </w:r>
      <w:r w:rsidRPr="00E641F0">
        <w:rPr>
          <w:rFonts w:asciiTheme="majorHAnsi" w:eastAsia="Times New Roman" w:hAnsiTheme="majorHAnsi"/>
        </w:rPr>
        <w:t xml:space="preserve">s </w:t>
      </w:r>
      <w:r w:rsidRPr="00E641F0">
        <w:rPr>
          <w:rFonts w:asciiTheme="majorHAnsi" w:eastAsia="Times New Roman" w:hAnsiTheme="majorHAnsi"/>
          <w:b/>
          <w:spacing w:val="2"/>
        </w:rPr>
        <w:t>S</w:t>
      </w:r>
      <w:r w:rsidRPr="00E641F0">
        <w:rPr>
          <w:rFonts w:asciiTheme="majorHAnsi" w:eastAsia="Times New Roman" w:hAnsiTheme="majorHAnsi"/>
          <w:b/>
        </w:rPr>
        <w:t>MART</w:t>
      </w:r>
      <w:r w:rsidRPr="00E641F0">
        <w:rPr>
          <w:rFonts w:asciiTheme="majorHAnsi" w:eastAsia="Times New Roman" w:hAnsiTheme="majorHAnsi"/>
          <w:spacing w:val="1"/>
        </w:rPr>
        <w:t xml:space="preserve"> </w:t>
      </w:r>
      <w:r w:rsidRPr="00E641F0">
        <w:rPr>
          <w:rFonts w:asciiTheme="majorHAnsi" w:eastAsia="Times New Roman" w:hAnsiTheme="majorHAnsi"/>
          <w:spacing w:val="-2"/>
        </w:rPr>
        <w:t>g</w:t>
      </w:r>
      <w:r w:rsidRPr="00E641F0">
        <w:rPr>
          <w:rFonts w:asciiTheme="majorHAnsi" w:eastAsia="Times New Roman" w:hAnsiTheme="majorHAnsi"/>
          <w:spacing w:val="2"/>
        </w:rPr>
        <w:t>o</w:t>
      </w:r>
      <w:r w:rsidRPr="00E641F0">
        <w:rPr>
          <w:rFonts w:asciiTheme="majorHAnsi" w:eastAsia="Times New Roman" w:hAnsiTheme="majorHAnsi"/>
          <w:spacing w:val="-1"/>
        </w:rPr>
        <w:t>a</w:t>
      </w:r>
      <w:r w:rsidRPr="00E641F0">
        <w:rPr>
          <w:rFonts w:asciiTheme="majorHAnsi" w:eastAsia="Times New Roman" w:hAnsiTheme="majorHAnsi"/>
        </w:rPr>
        <w:t xml:space="preserve">ls. </w:t>
      </w:r>
      <w:r w:rsidR="00451BC3">
        <w:rPr>
          <w:rFonts w:asciiTheme="majorHAnsi" w:eastAsia="Times New Roman" w:hAnsiTheme="majorHAnsi"/>
        </w:rPr>
        <w:t>Table 4</w:t>
      </w:r>
      <w:r w:rsidRPr="00E641F0">
        <w:rPr>
          <w:rFonts w:asciiTheme="majorHAnsi" w:eastAsia="Times New Roman" w:hAnsiTheme="majorHAnsi"/>
        </w:rPr>
        <w:t xml:space="preserve"> explains the components of a SMART goal. </w:t>
      </w:r>
      <w:r w:rsidRPr="00E641F0">
        <w:rPr>
          <w:rFonts w:asciiTheme="majorHAnsi" w:eastAsia="Times New Roman" w:hAnsiTheme="majorHAnsi"/>
          <w:spacing w:val="1"/>
        </w:rPr>
        <w:t>The PGP</w:t>
      </w:r>
      <w:r w:rsidRPr="00E641F0">
        <w:rPr>
          <w:rFonts w:asciiTheme="majorHAnsi" w:eastAsia="Times New Roman" w:hAnsiTheme="majorHAnsi"/>
        </w:rPr>
        <w:t xml:space="preserve"> </w:t>
      </w:r>
      <w:r w:rsidRPr="00E641F0">
        <w:rPr>
          <w:rFonts w:asciiTheme="majorHAnsi" w:eastAsia="Times New Roman" w:hAnsiTheme="majorHAnsi"/>
          <w:spacing w:val="-2"/>
        </w:rPr>
        <w:t>g</w:t>
      </w:r>
      <w:r w:rsidRPr="00E641F0">
        <w:rPr>
          <w:rFonts w:asciiTheme="majorHAnsi" w:eastAsia="Times New Roman" w:hAnsiTheme="majorHAnsi"/>
        </w:rPr>
        <w:t>o</w:t>
      </w:r>
      <w:r w:rsidRPr="00E641F0">
        <w:rPr>
          <w:rFonts w:asciiTheme="majorHAnsi" w:eastAsia="Times New Roman" w:hAnsiTheme="majorHAnsi"/>
          <w:spacing w:val="-1"/>
        </w:rPr>
        <w:t>a</w:t>
      </w:r>
      <w:r w:rsidRPr="00E641F0">
        <w:rPr>
          <w:rFonts w:asciiTheme="majorHAnsi" w:eastAsia="Times New Roman" w:hAnsiTheme="majorHAnsi"/>
        </w:rPr>
        <w:t xml:space="preserve">ls </w:t>
      </w:r>
      <w:r w:rsidRPr="00E641F0">
        <w:rPr>
          <w:rFonts w:asciiTheme="majorHAnsi" w:eastAsia="Times New Roman" w:hAnsiTheme="majorHAnsi"/>
          <w:spacing w:val="1"/>
        </w:rPr>
        <w:t>s</w:t>
      </w:r>
      <w:r w:rsidRPr="00E641F0">
        <w:rPr>
          <w:rFonts w:asciiTheme="majorHAnsi" w:eastAsia="Times New Roman" w:hAnsiTheme="majorHAnsi"/>
        </w:rPr>
        <w:t>hould fo</w:t>
      </w:r>
      <w:r w:rsidRPr="00E641F0">
        <w:rPr>
          <w:rFonts w:asciiTheme="majorHAnsi" w:eastAsia="Times New Roman" w:hAnsiTheme="majorHAnsi"/>
          <w:spacing w:val="-2"/>
        </w:rPr>
        <w:t>c</w:t>
      </w:r>
      <w:r w:rsidRPr="00E641F0">
        <w:rPr>
          <w:rFonts w:asciiTheme="majorHAnsi" w:eastAsia="Times New Roman" w:hAnsiTheme="majorHAnsi"/>
        </w:rPr>
        <w:t xml:space="preserve">us on </w:t>
      </w:r>
      <w:r w:rsidRPr="00E641F0">
        <w:rPr>
          <w:rFonts w:asciiTheme="majorHAnsi" w:eastAsia="Times New Roman" w:hAnsiTheme="majorHAnsi"/>
          <w:i/>
        </w:rPr>
        <w:t>the</w:t>
      </w:r>
      <w:r>
        <w:rPr>
          <w:rFonts w:asciiTheme="majorHAnsi" w:eastAsia="Times New Roman" w:hAnsiTheme="majorHAnsi"/>
          <w:i/>
        </w:rPr>
        <w:t xml:space="preserve"> SPED administrator’s </w:t>
      </w:r>
      <w:r w:rsidRPr="00E641F0">
        <w:rPr>
          <w:rFonts w:asciiTheme="majorHAnsi" w:eastAsia="Times New Roman" w:hAnsiTheme="majorHAnsi"/>
          <w:i/>
        </w:rPr>
        <w:t>pro</w:t>
      </w:r>
      <w:r w:rsidRPr="00E641F0">
        <w:rPr>
          <w:rFonts w:asciiTheme="majorHAnsi" w:eastAsia="Times New Roman" w:hAnsiTheme="majorHAnsi"/>
          <w:i/>
          <w:spacing w:val="1"/>
        </w:rPr>
        <w:t>f</w:t>
      </w:r>
      <w:r w:rsidRPr="00E641F0">
        <w:rPr>
          <w:rFonts w:asciiTheme="majorHAnsi" w:eastAsia="Times New Roman" w:hAnsiTheme="majorHAnsi"/>
          <w:i/>
          <w:spacing w:val="-1"/>
        </w:rPr>
        <w:t>e</w:t>
      </w:r>
      <w:r w:rsidRPr="00E641F0">
        <w:rPr>
          <w:rFonts w:asciiTheme="majorHAnsi" w:eastAsia="Times New Roman" w:hAnsiTheme="majorHAnsi"/>
          <w:i/>
        </w:rPr>
        <w:t>ss</w:t>
      </w:r>
      <w:r w:rsidRPr="00E641F0">
        <w:rPr>
          <w:rFonts w:asciiTheme="majorHAnsi" w:eastAsia="Times New Roman" w:hAnsiTheme="majorHAnsi"/>
          <w:i/>
          <w:spacing w:val="1"/>
        </w:rPr>
        <w:t>i</w:t>
      </w:r>
      <w:r w:rsidRPr="00E641F0">
        <w:rPr>
          <w:rFonts w:asciiTheme="majorHAnsi" w:eastAsia="Times New Roman" w:hAnsiTheme="majorHAnsi"/>
          <w:i/>
        </w:rPr>
        <w:t>onal pra</w:t>
      </w:r>
      <w:r w:rsidRPr="00E641F0">
        <w:rPr>
          <w:rFonts w:asciiTheme="majorHAnsi" w:eastAsia="Times New Roman" w:hAnsiTheme="majorHAnsi"/>
          <w:i/>
          <w:spacing w:val="-1"/>
        </w:rPr>
        <w:t>c</w:t>
      </w:r>
      <w:r w:rsidRPr="00E641F0">
        <w:rPr>
          <w:rFonts w:asciiTheme="majorHAnsi" w:eastAsia="Times New Roman" w:hAnsiTheme="majorHAnsi"/>
          <w:i/>
        </w:rPr>
        <w:t>t</w:t>
      </w:r>
      <w:r w:rsidRPr="00E641F0">
        <w:rPr>
          <w:rFonts w:asciiTheme="majorHAnsi" w:eastAsia="Times New Roman" w:hAnsiTheme="majorHAnsi"/>
          <w:i/>
          <w:spacing w:val="1"/>
        </w:rPr>
        <w:t>i</w:t>
      </w:r>
      <w:r w:rsidRPr="00E641F0">
        <w:rPr>
          <w:rFonts w:asciiTheme="majorHAnsi" w:eastAsia="Times New Roman" w:hAnsiTheme="majorHAnsi"/>
          <w:i/>
          <w:spacing w:val="-1"/>
        </w:rPr>
        <w:t>ce</w:t>
      </w:r>
      <w:r w:rsidRPr="00E641F0">
        <w:rPr>
          <w:rFonts w:asciiTheme="majorHAnsi" w:eastAsia="Times New Roman" w:hAnsiTheme="majorHAnsi"/>
          <w:i/>
        </w:rPr>
        <w:t>s</w:t>
      </w:r>
      <w:r w:rsidRPr="00E641F0">
        <w:rPr>
          <w:rFonts w:asciiTheme="majorHAnsi" w:eastAsia="Times New Roman" w:hAnsiTheme="majorHAnsi"/>
          <w:i/>
          <w:spacing w:val="2"/>
        </w:rPr>
        <w:t xml:space="preserve"> </w:t>
      </w:r>
      <w:r w:rsidRPr="00E641F0">
        <w:rPr>
          <w:rFonts w:asciiTheme="majorHAnsi" w:eastAsia="Times New Roman" w:hAnsiTheme="majorHAnsi"/>
          <w:spacing w:val="2"/>
        </w:rPr>
        <w:t xml:space="preserve">as defined by the </w:t>
      </w:r>
      <w:r>
        <w:rPr>
          <w:rFonts w:asciiTheme="majorHAnsi" w:eastAsia="Times New Roman" w:hAnsiTheme="majorHAnsi"/>
          <w:spacing w:val="2"/>
        </w:rPr>
        <w:t xml:space="preserve">SPED Administrator </w:t>
      </w:r>
      <w:r w:rsidRPr="00E641F0">
        <w:rPr>
          <w:rFonts w:asciiTheme="majorHAnsi" w:eastAsia="Times New Roman" w:hAnsiTheme="majorHAnsi"/>
          <w:spacing w:val="2"/>
        </w:rPr>
        <w:t xml:space="preserve">Framework </w:t>
      </w:r>
      <w:r w:rsidRPr="00E641F0">
        <w:rPr>
          <w:rFonts w:asciiTheme="majorHAnsi" w:eastAsia="Times New Roman" w:hAnsiTheme="majorHAnsi"/>
        </w:rPr>
        <w:t>(</w:t>
      </w:r>
      <w:r w:rsidRPr="00E641F0">
        <w:rPr>
          <w:rFonts w:asciiTheme="majorHAnsi" w:eastAsia="Times New Roman" w:hAnsiTheme="majorHAnsi"/>
          <w:spacing w:val="-2"/>
        </w:rPr>
        <w:t>e</w:t>
      </w:r>
      <w:r w:rsidRPr="00E641F0">
        <w:rPr>
          <w:rFonts w:asciiTheme="majorHAnsi" w:eastAsia="Times New Roman" w:hAnsiTheme="majorHAnsi"/>
          <w:spacing w:val="2"/>
        </w:rPr>
        <w:t>.</w:t>
      </w:r>
      <w:r w:rsidRPr="00E641F0">
        <w:rPr>
          <w:rFonts w:asciiTheme="majorHAnsi" w:eastAsia="Times New Roman" w:hAnsiTheme="majorHAnsi"/>
          <w:spacing w:val="-2"/>
        </w:rPr>
        <w:t>g</w:t>
      </w:r>
      <w:r w:rsidRPr="00E641F0">
        <w:rPr>
          <w:rFonts w:asciiTheme="majorHAnsi" w:eastAsia="Times New Roman" w:hAnsiTheme="majorHAnsi"/>
        </w:rPr>
        <w:t>., managing</w:t>
      </w:r>
      <w:r w:rsidRPr="00E641F0">
        <w:rPr>
          <w:rFonts w:asciiTheme="majorHAnsi" w:eastAsia="Times New Roman" w:hAnsiTheme="majorHAnsi"/>
          <w:spacing w:val="-2"/>
        </w:rPr>
        <w:t xml:space="preserve"> </w:t>
      </w:r>
      <w:r w:rsidRPr="00E641F0">
        <w:rPr>
          <w:rFonts w:asciiTheme="majorHAnsi" w:eastAsia="Times New Roman" w:hAnsiTheme="majorHAnsi"/>
        </w:rPr>
        <w:t>pr</w:t>
      </w:r>
      <w:r w:rsidRPr="00E641F0">
        <w:rPr>
          <w:rFonts w:asciiTheme="majorHAnsi" w:eastAsia="Times New Roman" w:hAnsiTheme="majorHAnsi"/>
          <w:spacing w:val="1"/>
        </w:rPr>
        <w:t>o</w:t>
      </w:r>
      <w:r w:rsidRPr="00E641F0">
        <w:rPr>
          <w:rFonts w:asciiTheme="majorHAnsi" w:eastAsia="Times New Roman" w:hAnsiTheme="majorHAnsi"/>
        </w:rPr>
        <w:t>g</w:t>
      </w:r>
      <w:r w:rsidRPr="00E641F0">
        <w:rPr>
          <w:rFonts w:asciiTheme="majorHAnsi" w:eastAsia="Times New Roman" w:hAnsiTheme="majorHAnsi"/>
          <w:spacing w:val="-1"/>
        </w:rPr>
        <w:t>ra</w:t>
      </w:r>
      <w:r w:rsidRPr="00E641F0">
        <w:rPr>
          <w:rFonts w:asciiTheme="majorHAnsi" w:eastAsia="Times New Roman" w:hAnsiTheme="majorHAnsi"/>
        </w:rPr>
        <w:t xml:space="preserve">ms, </w:t>
      </w:r>
      <w:r>
        <w:rPr>
          <w:rFonts w:asciiTheme="majorHAnsi" w:eastAsia="Times New Roman" w:hAnsiTheme="majorHAnsi"/>
        </w:rPr>
        <w:t>supporting service delivery, collaborating with families,</w:t>
      </w:r>
      <w:r w:rsidRPr="00E641F0">
        <w:rPr>
          <w:rFonts w:asciiTheme="majorHAnsi" w:eastAsia="Times New Roman" w:hAnsiTheme="majorHAnsi"/>
        </w:rPr>
        <w:t xml:space="preserve"> etc.)</w:t>
      </w:r>
      <w:r w:rsidRPr="00E641F0">
        <w:rPr>
          <w:rFonts w:asciiTheme="majorHAnsi" w:eastAsia="Times New Roman" w:hAnsiTheme="majorHAnsi"/>
          <w:spacing w:val="2"/>
        </w:rPr>
        <w:t xml:space="preserve">. </w:t>
      </w:r>
      <w:r w:rsidR="00D07086" w:rsidRPr="00D07086">
        <w:rPr>
          <w:rFonts w:asciiTheme="majorHAnsi" w:eastAsia="Times New Roman" w:hAnsiTheme="majorHAnsi"/>
          <w:spacing w:val="2"/>
        </w:rPr>
        <w:t>B</w:t>
      </w:r>
      <w:r w:rsidR="00D07086" w:rsidRPr="00D07086">
        <w:rPr>
          <w:rFonts w:asciiTheme="majorHAnsi" w:eastAsia="Times New Roman" w:hAnsiTheme="majorHAnsi"/>
        </w:rPr>
        <w:t>y</w:t>
      </w:r>
      <w:r w:rsidR="00D07086" w:rsidRPr="00D07086">
        <w:rPr>
          <w:rFonts w:asciiTheme="majorHAnsi" w:eastAsia="Times New Roman" w:hAnsiTheme="majorHAnsi"/>
          <w:spacing w:val="-5"/>
        </w:rPr>
        <w:t xml:space="preserve"> </w:t>
      </w:r>
      <w:r w:rsidR="00D07086" w:rsidRPr="00D07086">
        <w:rPr>
          <w:rFonts w:asciiTheme="majorHAnsi" w:eastAsia="Times New Roman" w:hAnsiTheme="majorHAnsi"/>
        </w:rPr>
        <w:t>i</w:t>
      </w:r>
      <w:r w:rsidR="00D07086" w:rsidRPr="00D07086">
        <w:rPr>
          <w:rFonts w:asciiTheme="majorHAnsi" w:eastAsia="Times New Roman" w:hAnsiTheme="majorHAnsi"/>
          <w:spacing w:val="1"/>
        </w:rPr>
        <w:t>m</w:t>
      </w:r>
      <w:r w:rsidR="00D07086" w:rsidRPr="00D07086">
        <w:rPr>
          <w:rFonts w:asciiTheme="majorHAnsi" w:eastAsia="Times New Roman" w:hAnsiTheme="majorHAnsi"/>
        </w:rPr>
        <w:t>p</w:t>
      </w:r>
      <w:r w:rsidR="00D07086" w:rsidRPr="00D07086">
        <w:rPr>
          <w:rFonts w:asciiTheme="majorHAnsi" w:eastAsia="Times New Roman" w:hAnsiTheme="majorHAnsi"/>
          <w:spacing w:val="-1"/>
        </w:rPr>
        <w:t>r</w:t>
      </w:r>
      <w:r w:rsidR="00D07086" w:rsidRPr="00D07086">
        <w:rPr>
          <w:rFonts w:asciiTheme="majorHAnsi" w:eastAsia="Times New Roman" w:hAnsiTheme="majorHAnsi"/>
          <w:spacing w:val="2"/>
        </w:rPr>
        <w:t>o</w:t>
      </w:r>
      <w:r w:rsidR="00D07086" w:rsidRPr="00D07086">
        <w:rPr>
          <w:rFonts w:asciiTheme="majorHAnsi" w:eastAsia="Times New Roman" w:hAnsiTheme="majorHAnsi"/>
        </w:rPr>
        <w:t>ving</w:t>
      </w:r>
      <w:r w:rsidR="00D07086" w:rsidRPr="00D07086">
        <w:rPr>
          <w:rFonts w:asciiTheme="majorHAnsi" w:eastAsia="Times New Roman" w:hAnsiTheme="majorHAnsi"/>
          <w:spacing w:val="-2"/>
        </w:rPr>
        <w:t xml:space="preserve"> </w:t>
      </w:r>
      <w:r w:rsidR="00D07086">
        <w:rPr>
          <w:rFonts w:asciiTheme="majorHAnsi" w:eastAsia="Times New Roman" w:hAnsiTheme="majorHAnsi"/>
        </w:rPr>
        <w:t>SPED administrator</w:t>
      </w:r>
      <w:r w:rsidR="00D07086" w:rsidRPr="00D07086">
        <w:rPr>
          <w:rFonts w:asciiTheme="majorHAnsi" w:eastAsia="Times New Roman" w:hAnsiTheme="majorHAnsi"/>
        </w:rPr>
        <w:t xml:space="preserve"> pr</w:t>
      </w:r>
      <w:r w:rsidR="00D07086" w:rsidRPr="00D07086">
        <w:rPr>
          <w:rFonts w:asciiTheme="majorHAnsi" w:eastAsia="Times New Roman" w:hAnsiTheme="majorHAnsi"/>
          <w:spacing w:val="1"/>
        </w:rPr>
        <w:t>a</w:t>
      </w:r>
      <w:r w:rsidR="00D07086" w:rsidRPr="00D07086">
        <w:rPr>
          <w:rFonts w:asciiTheme="majorHAnsi" w:eastAsia="Times New Roman" w:hAnsiTheme="majorHAnsi"/>
          <w:spacing w:val="-1"/>
        </w:rPr>
        <w:t>c</w:t>
      </w:r>
      <w:r w:rsidR="00D07086" w:rsidRPr="00D07086">
        <w:rPr>
          <w:rFonts w:asciiTheme="majorHAnsi" w:eastAsia="Times New Roman" w:hAnsiTheme="majorHAnsi"/>
        </w:rPr>
        <w:t>t</w:t>
      </w:r>
      <w:r w:rsidR="00D07086" w:rsidRPr="00D07086">
        <w:rPr>
          <w:rFonts w:asciiTheme="majorHAnsi" w:eastAsia="Times New Roman" w:hAnsiTheme="majorHAnsi"/>
          <w:spacing w:val="1"/>
        </w:rPr>
        <w:t>ic</w:t>
      </w:r>
      <w:r w:rsidR="00D07086" w:rsidRPr="00D07086">
        <w:rPr>
          <w:rFonts w:asciiTheme="majorHAnsi" w:eastAsia="Times New Roman" w:hAnsiTheme="majorHAnsi"/>
          <w:spacing w:val="-1"/>
        </w:rPr>
        <w:t>e</w:t>
      </w:r>
      <w:r w:rsidR="00D07086" w:rsidRPr="00D07086">
        <w:rPr>
          <w:rFonts w:asciiTheme="majorHAnsi" w:eastAsia="Times New Roman" w:hAnsiTheme="majorHAnsi"/>
        </w:rPr>
        <w:t>s, ch</w:t>
      </w:r>
      <w:r w:rsidR="00D07086" w:rsidRPr="00D07086">
        <w:rPr>
          <w:rFonts w:asciiTheme="majorHAnsi" w:eastAsia="Times New Roman" w:hAnsiTheme="majorHAnsi"/>
          <w:spacing w:val="-2"/>
        </w:rPr>
        <w:t>a</w:t>
      </w:r>
      <w:r w:rsidR="00D07086" w:rsidRPr="00D07086">
        <w:rPr>
          <w:rFonts w:asciiTheme="majorHAnsi" w:eastAsia="Times New Roman" w:hAnsiTheme="majorHAnsi"/>
          <w:spacing w:val="2"/>
        </w:rPr>
        <w:t>n</w:t>
      </w:r>
      <w:r w:rsidR="00D07086" w:rsidRPr="00D07086">
        <w:rPr>
          <w:rFonts w:asciiTheme="majorHAnsi" w:eastAsia="Times New Roman" w:hAnsiTheme="majorHAnsi"/>
          <w:spacing w:val="-2"/>
        </w:rPr>
        <w:t>g</w:t>
      </w:r>
      <w:r w:rsidR="00D07086" w:rsidRPr="00D07086">
        <w:rPr>
          <w:rFonts w:asciiTheme="majorHAnsi" w:eastAsia="Times New Roman" w:hAnsiTheme="majorHAnsi"/>
          <w:spacing w:val="-1"/>
        </w:rPr>
        <w:t>e</w:t>
      </w:r>
      <w:r w:rsidR="00D07086" w:rsidRPr="00D07086">
        <w:rPr>
          <w:rFonts w:asciiTheme="majorHAnsi" w:eastAsia="Times New Roman" w:hAnsiTheme="majorHAnsi"/>
        </w:rPr>
        <w:t>s in district- and school-lev</w:t>
      </w:r>
      <w:r w:rsidR="00D07086" w:rsidRPr="00D07086">
        <w:rPr>
          <w:rFonts w:asciiTheme="majorHAnsi" w:eastAsia="Times New Roman" w:hAnsiTheme="majorHAnsi"/>
          <w:spacing w:val="-1"/>
        </w:rPr>
        <w:t>e</w:t>
      </w:r>
      <w:r w:rsidR="00D07086" w:rsidRPr="00D07086">
        <w:rPr>
          <w:rFonts w:asciiTheme="majorHAnsi" w:eastAsia="Times New Roman" w:hAnsiTheme="majorHAnsi"/>
        </w:rPr>
        <w:t>l p</w:t>
      </w:r>
      <w:r w:rsidR="00D07086" w:rsidRPr="00D07086">
        <w:rPr>
          <w:rFonts w:asciiTheme="majorHAnsi" w:eastAsia="Times New Roman" w:hAnsiTheme="majorHAnsi"/>
          <w:spacing w:val="-1"/>
        </w:rPr>
        <w:t>rac</w:t>
      </w:r>
      <w:r w:rsidR="00D07086" w:rsidRPr="00D07086">
        <w:rPr>
          <w:rFonts w:asciiTheme="majorHAnsi" w:eastAsia="Times New Roman" w:hAnsiTheme="majorHAnsi"/>
        </w:rPr>
        <w:t>t</w:t>
      </w:r>
      <w:r w:rsidR="00D07086" w:rsidRPr="00D07086">
        <w:rPr>
          <w:rFonts w:asciiTheme="majorHAnsi" w:eastAsia="Times New Roman" w:hAnsiTheme="majorHAnsi"/>
          <w:spacing w:val="1"/>
        </w:rPr>
        <w:t>ic</w:t>
      </w:r>
      <w:r w:rsidR="00D07086" w:rsidRPr="00D07086">
        <w:rPr>
          <w:rFonts w:asciiTheme="majorHAnsi" w:eastAsia="Times New Roman" w:hAnsiTheme="majorHAnsi"/>
          <w:spacing w:val="-1"/>
        </w:rPr>
        <w:t>e</w:t>
      </w:r>
      <w:r w:rsidR="00D07086" w:rsidRPr="00D07086">
        <w:rPr>
          <w:rFonts w:asciiTheme="majorHAnsi" w:eastAsia="Times New Roman" w:hAnsiTheme="majorHAnsi"/>
        </w:rPr>
        <w:t>s</w:t>
      </w:r>
      <w:r w:rsidR="00D07086" w:rsidRPr="00D07086">
        <w:rPr>
          <w:rFonts w:asciiTheme="majorHAnsi" w:eastAsia="Times New Roman" w:hAnsiTheme="majorHAnsi"/>
          <w:spacing w:val="2"/>
        </w:rPr>
        <w:t xml:space="preserve"> </w:t>
      </w:r>
      <w:r w:rsidR="00D07086" w:rsidRPr="00D07086">
        <w:rPr>
          <w:rFonts w:asciiTheme="majorHAnsi" w:eastAsia="Times New Roman" w:hAnsiTheme="majorHAnsi"/>
        </w:rPr>
        <w:t>m</w:t>
      </w:r>
      <w:r w:rsidR="00D07086" w:rsidRPr="00D07086">
        <w:rPr>
          <w:rFonts w:asciiTheme="majorHAnsi" w:eastAsia="Times New Roman" w:hAnsiTheme="majorHAnsi"/>
          <w:spacing w:val="2"/>
        </w:rPr>
        <w:t>a</w:t>
      </w:r>
      <w:r w:rsidR="00D07086" w:rsidRPr="00D07086">
        <w:rPr>
          <w:rFonts w:asciiTheme="majorHAnsi" w:eastAsia="Times New Roman" w:hAnsiTheme="majorHAnsi"/>
        </w:rPr>
        <w:t>y</w:t>
      </w:r>
      <w:r w:rsidR="00D07086" w:rsidRPr="00D07086">
        <w:rPr>
          <w:rFonts w:asciiTheme="majorHAnsi" w:eastAsia="Times New Roman" w:hAnsiTheme="majorHAnsi"/>
          <w:spacing w:val="-5"/>
        </w:rPr>
        <w:t xml:space="preserve"> </w:t>
      </w:r>
      <w:r w:rsidR="00D07086" w:rsidRPr="00D07086">
        <w:rPr>
          <w:rFonts w:asciiTheme="majorHAnsi" w:eastAsia="Times New Roman" w:hAnsiTheme="majorHAnsi"/>
          <w:spacing w:val="1"/>
        </w:rPr>
        <w:t>r</w:t>
      </w:r>
      <w:r w:rsidR="00D07086" w:rsidRPr="00D07086">
        <w:rPr>
          <w:rFonts w:asciiTheme="majorHAnsi" w:eastAsia="Times New Roman" w:hAnsiTheme="majorHAnsi"/>
          <w:spacing w:val="-1"/>
        </w:rPr>
        <w:t>e</w:t>
      </w:r>
      <w:r w:rsidR="00D07086" w:rsidRPr="00D07086">
        <w:rPr>
          <w:rFonts w:asciiTheme="majorHAnsi" w:eastAsia="Times New Roman" w:hAnsiTheme="majorHAnsi"/>
        </w:rPr>
        <w:t>sul</w:t>
      </w:r>
      <w:r w:rsidR="00D07086" w:rsidRPr="00D07086">
        <w:rPr>
          <w:rFonts w:asciiTheme="majorHAnsi" w:eastAsia="Times New Roman" w:hAnsiTheme="majorHAnsi"/>
          <w:spacing w:val="1"/>
        </w:rPr>
        <w:t>t</w:t>
      </w:r>
      <w:r w:rsidR="00D07086" w:rsidRPr="00D07086">
        <w:rPr>
          <w:rFonts w:asciiTheme="majorHAnsi" w:eastAsia="Times New Roman" w:hAnsiTheme="majorHAnsi"/>
        </w:rPr>
        <w:t xml:space="preserve">. </w:t>
      </w:r>
    </w:p>
    <w:p w14:paraId="1279D4FC" w14:textId="61575FC0" w:rsidR="00207AB0" w:rsidRPr="00E641F0" w:rsidRDefault="00207AB0" w:rsidP="00207AB0">
      <w:pPr>
        <w:ind w:right="860"/>
        <w:rPr>
          <w:rFonts w:asciiTheme="majorHAnsi" w:eastAsia="Times New Roman" w:hAnsiTheme="majorHAnsi"/>
        </w:rPr>
      </w:pPr>
    </w:p>
    <w:p w14:paraId="66EC8882" w14:textId="77777777" w:rsidR="00207AB0" w:rsidRDefault="00207AB0" w:rsidP="00207AB0">
      <w:pPr>
        <w:ind w:right="-20"/>
        <w:rPr>
          <w:rFonts w:asciiTheme="majorHAnsi" w:eastAsia="Times New Roman" w:hAnsiTheme="majorHAnsi"/>
          <w:bCs/>
          <w:position w:val="-1"/>
        </w:rPr>
      </w:pPr>
    </w:p>
    <w:p w14:paraId="1B3DCF93" w14:textId="54850802" w:rsidR="00207AB0" w:rsidRPr="00E641F0" w:rsidRDefault="00207AB0" w:rsidP="00207AB0">
      <w:pPr>
        <w:ind w:right="-20"/>
        <w:rPr>
          <w:rFonts w:asciiTheme="majorHAnsi" w:eastAsia="Times New Roman" w:hAnsiTheme="majorHAnsi"/>
          <w:bCs/>
          <w:position w:val="-1"/>
        </w:rPr>
      </w:pPr>
      <w:r w:rsidRPr="00E641F0">
        <w:rPr>
          <w:rFonts w:asciiTheme="majorHAnsi" w:eastAsia="Times New Roman" w:hAnsiTheme="majorHAnsi"/>
          <w:bCs/>
          <w:position w:val="-1"/>
        </w:rPr>
        <w:t>Ta</w:t>
      </w:r>
      <w:r w:rsidRPr="00E641F0">
        <w:rPr>
          <w:rFonts w:asciiTheme="majorHAnsi" w:eastAsia="Times New Roman" w:hAnsiTheme="majorHAnsi"/>
          <w:bCs/>
          <w:spacing w:val="1"/>
          <w:position w:val="-1"/>
        </w:rPr>
        <w:t>b</w:t>
      </w:r>
      <w:r w:rsidR="00451BC3">
        <w:rPr>
          <w:rFonts w:asciiTheme="majorHAnsi" w:eastAsia="Times New Roman" w:hAnsiTheme="majorHAnsi"/>
          <w:bCs/>
          <w:position w:val="-1"/>
        </w:rPr>
        <w:t>le 4</w:t>
      </w:r>
      <w:r w:rsidRPr="00E641F0">
        <w:rPr>
          <w:rFonts w:asciiTheme="majorHAnsi" w:eastAsia="Times New Roman" w:hAnsiTheme="majorHAnsi"/>
          <w:bCs/>
          <w:position w:val="-1"/>
        </w:rPr>
        <w:t xml:space="preserve">. </w:t>
      </w:r>
    </w:p>
    <w:p w14:paraId="2D5106E8" w14:textId="77777777" w:rsidR="00207AB0" w:rsidRPr="00E641F0" w:rsidRDefault="00207AB0" w:rsidP="00207AB0">
      <w:pPr>
        <w:spacing w:after="40"/>
        <w:ind w:right="-14"/>
        <w:rPr>
          <w:rFonts w:asciiTheme="majorHAnsi" w:eastAsia="Times New Roman" w:hAnsiTheme="majorHAnsi"/>
          <w:i/>
        </w:rPr>
      </w:pPr>
      <w:r w:rsidRPr="00E641F0">
        <w:rPr>
          <w:rFonts w:asciiTheme="majorHAnsi" w:eastAsia="Times New Roman" w:hAnsiTheme="majorHAnsi"/>
          <w:bCs/>
          <w:i/>
          <w:spacing w:val="-1"/>
          <w:position w:val="-1"/>
        </w:rPr>
        <w:t>De</w:t>
      </w:r>
      <w:r w:rsidRPr="00E641F0">
        <w:rPr>
          <w:rFonts w:asciiTheme="majorHAnsi" w:eastAsia="Times New Roman" w:hAnsiTheme="majorHAnsi"/>
          <w:bCs/>
          <w:i/>
          <w:spacing w:val="1"/>
          <w:position w:val="-1"/>
        </w:rPr>
        <w:t>f</w:t>
      </w:r>
      <w:r w:rsidRPr="00E641F0">
        <w:rPr>
          <w:rFonts w:asciiTheme="majorHAnsi" w:eastAsia="Times New Roman" w:hAnsiTheme="majorHAnsi"/>
          <w:bCs/>
          <w:i/>
          <w:position w:val="-1"/>
        </w:rPr>
        <w:t>i</w:t>
      </w:r>
      <w:r w:rsidRPr="00E641F0">
        <w:rPr>
          <w:rFonts w:asciiTheme="majorHAnsi" w:eastAsia="Times New Roman" w:hAnsiTheme="majorHAnsi"/>
          <w:bCs/>
          <w:i/>
          <w:spacing w:val="1"/>
          <w:position w:val="-1"/>
        </w:rPr>
        <w:t>n</w:t>
      </w:r>
      <w:r w:rsidRPr="00E641F0">
        <w:rPr>
          <w:rFonts w:asciiTheme="majorHAnsi" w:eastAsia="Times New Roman" w:hAnsiTheme="majorHAnsi"/>
          <w:bCs/>
          <w:i/>
          <w:spacing w:val="-2"/>
          <w:position w:val="-1"/>
        </w:rPr>
        <w:t>i</w:t>
      </w:r>
      <w:r w:rsidRPr="00E641F0">
        <w:rPr>
          <w:rFonts w:asciiTheme="majorHAnsi" w:eastAsia="Times New Roman" w:hAnsiTheme="majorHAnsi"/>
          <w:bCs/>
          <w:i/>
          <w:spacing w:val="1"/>
          <w:position w:val="-1"/>
        </w:rPr>
        <w:t>n</w:t>
      </w:r>
      <w:r w:rsidRPr="00E641F0">
        <w:rPr>
          <w:rFonts w:asciiTheme="majorHAnsi" w:eastAsia="Times New Roman" w:hAnsiTheme="majorHAnsi"/>
          <w:bCs/>
          <w:i/>
          <w:position w:val="-1"/>
        </w:rPr>
        <w:t xml:space="preserve">g </w:t>
      </w:r>
      <w:r w:rsidRPr="00E641F0">
        <w:rPr>
          <w:rFonts w:asciiTheme="majorHAnsi" w:eastAsia="Times New Roman" w:hAnsiTheme="majorHAnsi"/>
          <w:bCs/>
          <w:i/>
          <w:spacing w:val="1"/>
          <w:position w:val="-1"/>
        </w:rPr>
        <w:t>S</w:t>
      </w:r>
      <w:r w:rsidRPr="00E641F0">
        <w:rPr>
          <w:rFonts w:asciiTheme="majorHAnsi" w:eastAsia="Times New Roman" w:hAnsiTheme="majorHAnsi"/>
          <w:bCs/>
          <w:i/>
          <w:spacing w:val="-1"/>
          <w:position w:val="-1"/>
        </w:rPr>
        <w:t>M</w:t>
      </w:r>
      <w:r w:rsidRPr="00E641F0">
        <w:rPr>
          <w:rFonts w:asciiTheme="majorHAnsi" w:eastAsia="Times New Roman" w:hAnsiTheme="majorHAnsi"/>
          <w:bCs/>
          <w:i/>
          <w:spacing w:val="-3"/>
          <w:position w:val="-1"/>
        </w:rPr>
        <w:t>A</w:t>
      </w:r>
      <w:r w:rsidRPr="00E641F0">
        <w:rPr>
          <w:rFonts w:asciiTheme="majorHAnsi" w:eastAsia="Times New Roman" w:hAnsiTheme="majorHAnsi"/>
          <w:bCs/>
          <w:i/>
          <w:position w:val="-1"/>
        </w:rPr>
        <w:t>RT</w:t>
      </w:r>
      <w:r w:rsidRPr="00E641F0">
        <w:rPr>
          <w:rFonts w:asciiTheme="majorHAnsi" w:eastAsia="Times New Roman" w:hAnsiTheme="majorHAnsi"/>
          <w:bCs/>
          <w:i/>
          <w:spacing w:val="2"/>
          <w:position w:val="-1"/>
        </w:rPr>
        <w:t xml:space="preserve"> </w:t>
      </w:r>
      <w:r w:rsidRPr="00E641F0">
        <w:rPr>
          <w:rFonts w:asciiTheme="majorHAnsi" w:eastAsia="Times New Roman" w:hAnsiTheme="majorHAnsi"/>
          <w:bCs/>
          <w:i/>
          <w:spacing w:val="-2"/>
          <w:position w:val="-1"/>
        </w:rPr>
        <w:t>G</w:t>
      </w:r>
      <w:r w:rsidRPr="00E641F0">
        <w:rPr>
          <w:rFonts w:asciiTheme="majorHAnsi" w:eastAsia="Times New Roman" w:hAnsiTheme="majorHAnsi"/>
          <w:bCs/>
          <w:i/>
          <w:position w:val="-1"/>
        </w:rPr>
        <w:t>oals</w:t>
      </w:r>
    </w:p>
    <w:tbl>
      <w:tblPr>
        <w:tblW w:w="9180" w:type="dxa"/>
        <w:tblInd w:w="5" w:type="dxa"/>
        <w:tblLayout w:type="fixed"/>
        <w:tblCellMar>
          <w:left w:w="0" w:type="dxa"/>
          <w:right w:w="0" w:type="dxa"/>
        </w:tblCellMar>
        <w:tblLook w:val="01E0" w:firstRow="1" w:lastRow="1" w:firstColumn="1" w:lastColumn="1" w:noHBand="0" w:noVBand="0"/>
      </w:tblPr>
      <w:tblGrid>
        <w:gridCol w:w="450"/>
        <w:gridCol w:w="3780"/>
        <w:gridCol w:w="4950"/>
      </w:tblGrid>
      <w:tr w:rsidR="00207AB0" w:rsidRPr="00E641F0" w14:paraId="50F8C6CE" w14:textId="77777777" w:rsidTr="003A250E">
        <w:trPr>
          <w:trHeight w:hRule="exact" w:val="865"/>
        </w:trPr>
        <w:tc>
          <w:tcPr>
            <w:tcW w:w="450" w:type="dxa"/>
            <w:tcBorders>
              <w:top w:val="single" w:sz="4" w:space="0" w:color="C5C7A7"/>
              <w:left w:val="single" w:sz="4" w:space="0" w:color="C5C7A7"/>
              <w:bottom w:val="single" w:sz="4" w:space="0" w:color="C5C7A7"/>
              <w:right w:val="nil"/>
            </w:tcBorders>
            <w:shd w:val="clear" w:color="auto" w:fill="A0A36D"/>
            <w:vAlign w:val="center"/>
          </w:tcPr>
          <w:p w14:paraId="1882B738" w14:textId="77777777" w:rsidR="00207AB0" w:rsidRPr="00E641F0" w:rsidRDefault="00207AB0" w:rsidP="003A250E">
            <w:pPr>
              <w:spacing w:before="36"/>
              <w:ind w:right="-20"/>
              <w:jc w:val="center"/>
              <w:rPr>
                <w:rFonts w:asciiTheme="majorHAnsi" w:eastAsia="Times New Roman" w:hAnsiTheme="majorHAnsi"/>
              </w:rPr>
            </w:pPr>
            <w:r w:rsidRPr="00E641F0">
              <w:rPr>
                <w:rFonts w:asciiTheme="majorHAnsi" w:eastAsia="Times New Roman" w:hAnsiTheme="majorHAnsi"/>
                <w:b/>
                <w:bCs/>
                <w:color w:val="FFFFFF"/>
              </w:rPr>
              <w:t>S</w:t>
            </w:r>
          </w:p>
        </w:tc>
        <w:tc>
          <w:tcPr>
            <w:tcW w:w="3780" w:type="dxa"/>
            <w:tcBorders>
              <w:top w:val="single" w:sz="4" w:space="0" w:color="C5C7A7"/>
              <w:left w:val="nil"/>
              <w:bottom w:val="single" w:sz="4" w:space="0" w:color="C5C7A7"/>
              <w:right w:val="nil"/>
            </w:tcBorders>
            <w:shd w:val="clear" w:color="auto" w:fill="EBEBE0"/>
          </w:tcPr>
          <w:p w14:paraId="69BB9703" w14:textId="77777777" w:rsidR="00207AB0" w:rsidRPr="00FE5FDD" w:rsidRDefault="00207AB0" w:rsidP="003A250E">
            <w:pPr>
              <w:ind w:left="108" w:right="86"/>
              <w:rPr>
                <w:rFonts w:asciiTheme="majorHAnsi" w:eastAsia="Times New Roman" w:hAnsiTheme="majorHAnsi"/>
                <w:sz w:val="22"/>
              </w:rPr>
            </w:pPr>
            <w:r w:rsidRPr="003A642D">
              <w:rPr>
                <w:rFonts w:asciiTheme="majorHAnsi" w:eastAsia="Times New Roman" w:hAnsiTheme="majorHAnsi"/>
                <w:b/>
                <w:sz w:val="22"/>
              </w:rPr>
              <w:t>Spec</w:t>
            </w:r>
            <w:r w:rsidRPr="003A642D">
              <w:rPr>
                <w:rFonts w:asciiTheme="majorHAnsi" w:eastAsia="Times New Roman" w:hAnsiTheme="majorHAnsi"/>
                <w:b/>
                <w:spacing w:val="-1"/>
                <w:sz w:val="22"/>
              </w:rPr>
              <w:t>i</w:t>
            </w:r>
            <w:r w:rsidRPr="003A642D">
              <w:rPr>
                <w:rFonts w:asciiTheme="majorHAnsi" w:eastAsia="Times New Roman" w:hAnsiTheme="majorHAnsi"/>
                <w:b/>
                <w:spacing w:val="1"/>
                <w:sz w:val="22"/>
              </w:rPr>
              <w:t>f</w:t>
            </w:r>
            <w:r w:rsidRPr="003A642D">
              <w:rPr>
                <w:rFonts w:asciiTheme="majorHAnsi" w:eastAsia="Times New Roman" w:hAnsiTheme="majorHAnsi"/>
                <w:b/>
                <w:spacing w:val="-1"/>
                <w:sz w:val="22"/>
              </w:rPr>
              <w:t>i</w:t>
            </w:r>
            <w:r w:rsidRPr="003A642D">
              <w:rPr>
                <w:rFonts w:asciiTheme="majorHAnsi" w:eastAsia="Times New Roman" w:hAnsiTheme="majorHAnsi"/>
                <w:b/>
                <w:sz w:val="22"/>
              </w:rPr>
              <w:t>c</w:t>
            </w:r>
            <w:r w:rsidRPr="00FE5FDD">
              <w:rPr>
                <w:rFonts w:asciiTheme="majorHAnsi" w:eastAsia="Times New Roman" w:hAnsiTheme="majorHAnsi"/>
                <w:sz w:val="22"/>
              </w:rPr>
              <w:t>:</w:t>
            </w:r>
            <w:r w:rsidRPr="00FE5FDD">
              <w:rPr>
                <w:rFonts w:asciiTheme="majorHAnsi" w:eastAsia="Times New Roman" w:hAnsiTheme="majorHAnsi"/>
                <w:spacing w:val="1"/>
                <w:sz w:val="22"/>
              </w:rPr>
              <w:t xml:space="preserve"> Steps to be taken are </w:t>
            </w:r>
            <w:r w:rsidRPr="00FE5FDD">
              <w:rPr>
                <w:rFonts w:asciiTheme="majorHAnsi" w:eastAsia="Times New Roman" w:hAnsiTheme="majorHAnsi"/>
                <w:spacing w:val="-3"/>
                <w:sz w:val="22"/>
              </w:rPr>
              <w:t>well defined.</w:t>
            </w:r>
          </w:p>
        </w:tc>
        <w:tc>
          <w:tcPr>
            <w:tcW w:w="4950" w:type="dxa"/>
            <w:tcBorders>
              <w:top w:val="single" w:sz="4" w:space="0" w:color="C5C7A7"/>
              <w:left w:val="nil"/>
              <w:bottom w:val="single" w:sz="4" w:space="0" w:color="C5C7A7"/>
              <w:right w:val="single" w:sz="4" w:space="0" w:color="C5C7A7"/>
            </w:tcBorders>
            <w:shd w:val="clear" w:color="auto" w:fill="EBEBE0"/>
          </w:tcPr>
          <w:p w14:paraId="5C9D4CB8" w14:textId="77777777" w:rsidR="00207AB0" w:rsidRPr="00FE5FDD" w:rsidRDefault="00207AB0" w:rsidP="003A250E">
            <w:pPr>
              <w:ind w:left="144" w:right="-20"/>
              <w:rPr>
                <w:rFonts w:asciiTheme="majorHAnsi" w:eastAsia="Times New Roman" w:hAnsiTheme="majorHAnsi"/>
                <w:sz w:val="22"/>
              </w:rPr>
            </w:pPr>
            <w:r w:rsidRPr="00FE5FDD">
              <w:rPr>
                <w:rFonts w:asciiTheme="majorHAnsi" w:eastAsia="Times New Roman" w:hAnsiTheme="majorHAnsi"/>
                <w:sz w:val="22"/>
              </w:rPr>
              <w:t>Who will be involved?</w:t>
            </w:r>
          </w:p>
          <w:p w14:paraId="199507A3" w14:textId="77777777" w:rsidR="00207AB0" w:rsidRPr="00FE5FDD" w:rsidRDefault="00207AB0" w:rsidP="003A250E">
            <w:pPr>
              <w:ind w:left="144" w:right="-20"/>
              <w:rPr>
                <w:rFonts w:asciiTheme="majorHAnsi" w:eastAsia="Times New Roman" w:hAnsiTheme="majorHAnsi"/>
                <w:sz w:val="22"/>
              </w:rPr>
            </w:pPr>
            <w:r w:rsidRPr="00FE5FDD">
              <w:rPr>
                <w:rFonts w:asciiTheme="majorHAnsi" w:eastAsia="Times New Roman" w:hAnsiTheme="majorHAnsi"/>
                <w:sz w:val="22"/>
              </w:rPr>
              <w:t>What do you want to accomplish?</w:t>
            </w:r>
          </w:p>
          <w:p w14:paraId="0552B50F" w14:textId="77777777" w:rsidR="00207AB0" w:rsidRPr="00FE5FDD" w:rsidRDefault="00207AB0" w:rsidP="003A250E">
            <w:pPr>
              <w:ind w:left="144" w:right="-20"/>
              <w:rPr>
                <w:rFonts w:asciiTheme="majorHAnsi" w:eastAsia="Times New Roman" w:hAnsiTheme="majorHAnsi"/>
                <w:sz w:val="22"/>
              </w:rPr>
            </w:pPr>
            <w:r>
              <w:rPr>
                <w:rFonts w:asciiTheme="majorHAnsi" w:eastAsia="Times New Roman" w:hAnsiTheme="majorHAnsi"/>
                <w:sz w:val="22"/>
              </w:rPr>
              <w:t>How</w:t>
            </w:r>
            <w:r w:rsidRPr="00FE5FDD">
              <w:rPr>
                <w:rFonts w:asciiTheme="majorHAnsi" w:eastAsia="Times New Roman" w:hAnsiTheme="majorHAnsi"/>
                <w:sz w:val="22"/>
              </w:rPr>
              <w:t xml:space="preserve"> will the learning take place?</w:t>
            </w:r>
            <w:r w:rsidRPr="00FE5FDD">
              <w:rPr>
                <w:rFonts w:asciiTheme="majorHAnsi" w:hAnsiTheme="majorHAnsi"/>
                <w:sz w:val="22"/>
              </w:rPr>
              <w:t xml:space="preserve"> </w:t>
            </w:r>
          </w:p>
        </w:tc>
      </w:tr>
      <w:tr w:rsidR="00207AB0" w:rsidRPr="00E641F0" w14:paraId="22C5B99A" w14:textId="77777777" w:rsidTr="003A250E">
        <w:trPr>
          <w:trHeight w:hRule="exact" w:val="631"/>
        </w:trPr>
        <w:tc>
          <w:tcPr>
            <w:tcW w:w="450" w:type="dxa"/>
            <w:tcBorders>
              <w:top w:val="single" w:sz="4" w:space="0" w:color="C5C7A7"/>
              <w:left w:val="single" w:sz="4" w:space="0" w:color="C5C7A7"/>
              <w:bottom w:val="single" w:sz="4" w:space="0" w:color="C5C7A7"/>
              <w:right w:val="nil"/>
            </w:tcBorders>
            <w:shd w:val="clear" w:color="auto" w:fill="A0A36D"/>
            <w:vAlign w:val="center"/>
          </w:tcPr>
          <w:p w14:paraId="72EFBC2D" w14:textId="77777777" w:rsidR="00207AB0" w:rsidRPr="00E641F0" w:rsidRDefault="00207AB0" w:rsidP="003A250E">
            <w:pPr>
              <w:spacing w:before="36"/>
              <w:ind w:right="-20"/>
              <w:jc w:val="center"/>
              <w:rPr>
                <w:rFonts w:asciiTheme="majorHAnsi" w:eastAsia="Times New Roman" w:hAnsiTheme="majorHAnsi"/>
              </w:rPr>
            </w:pPr>
            <w:r w:rsidRPr="00E641F0">
              <w:rPr>
                <w:rFonts w:asciiTheme="majorHAnsi" w:eastAsia="Times New Roman" w:hAnsiTheme="majorHAnsi"/>
                <w:b/>
                <w:bCs/>
                <w:color w:val="FFFFFF"/>
              </w:rPr>
              <w:t>M</w:t>
            </w:r>
          </w:p>
        </w:tc>
        <w:tc>
          <w:tcPr>
            <w:tcW w:w="3780" w:type="dxa"/>
            <w:tcBorders>
              <w:top w:val="single" w:sz="4" w:space="0" w:color="C5C7A7"/>
              <w:left w:val="nil"/>
              <w:bottom w:val="single" w:sz="4" w:space="0" w:color="C5C7A7"/>
              <w:right w:val="nil"/>
            </w:tcBorders>
          </w:tcPr>
          <w:p w14:paraId="72130766" w14:textId="77777777" w:rsidR="00207AB0" w:rsidRPr="00FE5FDD" w:rsidRDefault="00207AB0" w:rsidP="003A250E">
            <w:pPr>
              <w:ind w:left="108"/>
              <w:rPr>
                <w:rFonts w:asciiTheme="majorHAnsi" w:eastAsia="Times New Roman" w:hAnsiTheme="majorHAnsi"/>
                <w:sz w:val="22"/>
              </w:rPr>
            </w:pPr>
            <w:r w:rsidRPr="003A642D">
              <w:rPr>
                <w:rFonts w:asciiTheme="majorHAnsi" w:eastAsia="Times New Roman" w:hAnsiTheme="majorHAnsi"/>
                <w:b/>
                <w:sz w:val="22"/>
              </w:rPr>
              <w:t>M</w:t>
            </w:r>
            <w:r w:rsidRPr="003A642D">
              <w:rPr>
                <w:rFonts w:asciiTheme="majorHAnsi" w:eastAsia="Times New Roman" w:hAnsiTheme="majorHAnsi"/>
                <w:b/>
                <w:spacing w:val="1"/>
                <w:sz w:val="22"/>
              </w:rPr>
              <w:t>e</w:t>
            </w:r>
            <w:r w:rsidRPr="003A642D">
              <w:rPr>
                <w:rFonts w:asciiTheme="majorHAnsi" w:eastAsia="Times New Roman" w:hAnsiTheme="majorHAnsi"/>
                <w:b/>
                <w:sz w:val="22"/>
              </w:rPr>
              <w:t>a</w:t>
            </w:r>
            <w:r w:rsidRPr="003A642D">
              <w:rPr>
                <w:rFonts w:asciiTheme="majorHAnsi" w:eastAsia="Times New Roman" w:hAnsiTheme="majorHAnsi"/>
                <w:b/>
                <w:spacing w:val="-2"/>
                <w:sz w:val="22"/>
              </w:rPr>
              <w:t>s</w:t>
            </w:r>
            <w:r w:rsidRPr="003A642D">
              <w:rPr>
                <w:rFonts w:asciiTheme="majorHAnsi" w:eastAsia="Times New Roman" w:hAnsiTheme="majorHAnsi"/>
                <w:b/>
                <w:sz w:val="22"/>
              </w:rPr>
              <w:t>u</w:t>
            </w:r>
            <w:r w:rsidRPr="003A642D">
              <w:rPr>
                <w:rFonts w:asciiTheme="majorHAnsi" w:eastAsia="Times New Roman" w:hAnsiTheme="majorHAnsi"/>
                <w:b/>
                <w:spacing w:val="1"/>
                <w:sz w:val="22"/>
              </w:rPr>
              <w:t>r</w:t>
            </w:r>
            <w:r w:rsidRPr="003A642D">
              <w:rPr>
                <w:rFonts w:asciiTheme="majorHAnsi" w:eastAsia="Times New Roman" w:hAnsiTheme="majorHAnsi"/>
                <w:b/>
                <w:spacing w:val="-2"/>
                <w:sz w:val="22"/>
              </w:rPr>
              <w:t>a</w:t>
            </w:r>
            <w:r w:rsidRPr="003A642D">
              <w:rPr>
                <w:rFonts w:asciiTheme="majorHAnsi" w:eastAsia="Times New Roman" w:hAnsiTheme="majorHAnsi"/>
                <w:b/>
                <w:sz w:val="22"/>
              </w:rPr>
              <w:t>b</w:t>
            </w:r>
            <w:r w:rsidRPr="003A642D">
              <w:rPr>
                <w:rFonts w:asciiTheme="majorHAnsi" w:eastAsia="Times New Roman" w:hAnsiTheme="majorHAnsi"/>
                <w:b/>
                <w:spacing w:val="1"/>
                <w:sz w:val="22"/>
              </w:rPr>
              <w:t>l</w:t>
            </w:r>
            <w:r w:rsidRPr="003A642D">
              <w:rPr>
                <w:rFonts w:asciiTheme="majorHAnsi" w:eastAsia="Times New Roman" w:hAnsiTheme="majorHAnsi"/>
                <w:b/>
                <w:spacing w:val="-2"/>
                <w:sz w:val="22"/>
              </w:rPr>
              <w:t>e</w:t>
            </w:r>
            <w:r w:rsidRPr="00FE5FDD">
              <w:rPr>
                <w:rFonts w:asciiTheme="majorHAnsi" w:eastAsia="Times New Roman" w:hAnsiTheme="majorHAnsi"/>
                <w:sz w:val="22"/>
              </w:rPr>
              <w:t>:</w:t>
            </w:r>
            <w:r w:rsidRPr="00FE5FDD">
              <w:rPr>
                <w:rFonts w:asciiTheme="majorHAnsi" w:eastAsia="Times New Roman" w:hAnsiTheme="majorHAnsi"/>
                <w:spacing w:val="1"/>
                <w:sz w:val="22"/>
              </w:rPr>
              <w:t xml:space="preserve"> </w:t>
            </w:r>
            <w:r w:rsidRPr="00FE5FDD">
              <w:rPr>
                <w:rFonts w:asciiTheme="majorHAnsi" w:eastAsia="Times New Roman" w:hAnsiTheme="majorHAnsi"/>
                <w:sz w:val="22"/>
              </w:rPr>
              <w:t>Progress can be monitored.</w:t>
            </w:r>
          </w:p>
        </w:tc>
        <w:tc>
          <w:tcPr>
            <w:tcW w:w="4950" w:type="dxa"/>
            <w:tcBorders>
              <w:top w:val="single" w:sz="4" w:space="0" w:color="C5C7A7"/>
              <w:left w:val="nil"/>
              <w:bottom w:val="single" w:sz="4" w:space="0" w:color="C5C7A7"/>
              <w:right w:val="single" w:sz="4" w:space="0" w:color="C5C7A7"/>
            </w:tcBorders>
          </w:tcPr>
          <w:p w14:paraId="5F0FDA66" w14:textId="77777777" w:rsidR="00207AB0" w:rsidRPr="00FE5FDD" w:rsidRDefault="00207AB0" w:rsidP="003A250E">
            <w:pPr>
              <w:ind w:left="144" w:right="257"/>
              <w:rPr>
                <w:rFonts w:asciiTheme="majorHAnsi" w:eastAsia="Times New Roman" w:hAnsiTheme="majorHAnsi"/>
                <w:sz w:val="22"/>
              </w:rPr>
            </w:pPr>
            <w:r w:rsidRPr="00FE5FDD">
              <w:rPr>
                <w:rFonts w:asciiTheme="majorHAnsi" w:eastAsia="Times New Roman" w:hAnsiTheme="majorHAnsi"/>
                <w:sz w:val="22"/>
              </w:rPr>
              <w:t>What criteria will be used to measure progress toward goal attainment?</w:t>
            </w:r>
          </w:p>
          <w:p w14:paraId="7E3A6F1D" w14:textId="77777777" w:rsidR="00207AB0" w:rsidRPr="00FE5FDD" w:rsidRDefault="00207AB0" w:rsidP="003A250E">
            <w:pPr>
              <w:ind w:left="144" w:right="257"/>
              <w:rPr>
                <w:rFonts w:asciiTheme="majorHAnsi" w:eastAsia="Times New Roman" w:hAnsiTheme="majorHAnsi"/>
                <w:sz w:val="22"/>
              </w:rPr>
            </w:pPr>
          </w:p>
        </w:tc>
      </w:tr>
      <w:tr w:rsidR="00207AB0" w:rsidRPr="00E641F0" w14:paraId="41D718AB" w14:textId="77777777" w:rsidTr="003A250E">
        <w:trPr>
          <w:trHeight w:hRule="exact" w:val="640"/>
        </w:trPr>
        <w:tc>
          <w:tcPr>
            <w:tcW w:w="450" w:type="dxa"/>
            <w:tcBorders>
              <w:top w:val="single" w:sz="4" w:space="0" w:color="C5C7A7"/>
              <w:left w:val="single" w:sz="4" w:space="0" w:color="C5C7A7"/>
              <w:bottom w:val="single" w:sz="4" w:space="0" w:color="C5C7A7"/>
              <w:right w:val="nil"/>
            </w:tcBorders>
            <w:shd w:val="clear" w:color="auto" w:fill="A0A36D"/>
            <w:vAlign w:val="center"/>
          </w:tcPr>
          <w:p w14:paraId="166E0B69" w14:textId="77777777" w:rsidR="00207AB0" w:rsidRPr="00E641F0" w:rsidRDefault="00207AB0" w:rsidP="003A250E">
            <w:pPr>
              <w:spacing w:before="36"/>
              <w:ind w:right="-20"/>
              <w:jc w:val="center"/>
              <w:rPr>
                <w:rFonts w:asciiTheme="majorHAnsi" w:eastAsia="Times New Roman" w:hAnsiTheme="majorHAnsi"/>
              </w:rPr>
            </w:pPr>
            <w:r w:rsidRPr="00E641F0">
              <w:rPr>
                <w:rFonts w:asciiTheme="majorHAnsi" w:eastAsia="Times New Roman" w:hAnsiTheme="majorHAnsi"/>
                <w:b/>
                <w:bCs/>
                <w:color w:val="FFFFFF"/>
              </w:rPr>
              <w:t>A</w:t>
            </w:r>
          </w:p>
        </w:tc>
        <w:tc>
          <w:tcPr>
            <w:tcW w:w="3780" w:type="dxa"/>
            <w:tcBorders>
              <w:top w:val="single" w:sz="4" w:space="0" w:color="C5C7A7"/>
              <w:left w:val="nil"/>
              <w:bottom w:val="single" w:sz="4" w:space="0" w:color="C5C7A7"/>
              <w:right w:val="nil"/>
            </w:tcBorders>
            <w:shd w:val="clear" w:color="auto" w:fill="EBEBE0"/>
          </w:tcPr>
          <w:p w14:paraId="16B8730B" w14:textId="77777777" w:rsidR="00207AB0" w:rsidRPr="00FE5FDD" w:rsidRDefault="00207AB0" w:rsidP="003A250E">
            <w:pPr>
              <w:ind w:left="108"/>
              <w:rPr>
                <w:rFonts w:asciiTheme="majorHAnsi" w:eastAsia="Times New Roman" w:hAnsiTheme="majorHAnsi"/>
                <w:sz w:val="22"/>
              </w:rPr>
            </w:pPr>
            <w:r w:rsidRPr="003A642D">
              <w:rPr>
                <w:rFonts w:asciiTheme="majorHAnsi" w:eastAsia="Times New Roman" w:hAnsiTheme="majorHAnsi"/>
                <w:b/>
                <w:spacing w:val="-1"/>
                <w:sz w:val="22"/>
              </w:rPr>
              <w:t>A</w:t>
            </w:r>
            <w:r w:rsidRPr="003A642D">
              <w:rPr>
                <w:rFonts w:asciiTheme="majorHAnsi" w:eastAsia="Times New Roman" w:hAnsiTheme="majorHAnsi"/>
                <w:b/>
                <w:sz w:val="22"/>
              </w:rPr>
              <w:t>ch</w:t>
            </w:r>
            <w:r w:rsidRPr="003A642D">
              <w:rPr>
                <w:rFonts w:asciiTheme="majorHAnsi" w:eastAsia="Times New Roman" w:hAnsiTheme="majorHAnsi"/>
                <w:b/>
                <w:spacing w:val="1"/>
                <w:sz w:val="22"/>
              </w:rPr>
              <w:t>i</w:t>
            </w:r>
            <w:r w:rsidRPr="003A642D">
              <w:rPr>
                <w:rFonts w:asciiTheme="majorHAnsi" w:eastAsia="Times New Roman" w:hAnsiTheme="majorHAnsi"/>
                <w:b/>
                <w:sz w:val="22"/>
              </w:rPr>
              <w:t>e</w:t>
            </w:r>
            <w:r w:rsidRPr="003A642D">
              <w:rPr>
                <w:rFonts w:asciiTheme="majorHAnsi" w:eastAsia="Times New Roman" w:hAnsiTheme="majorHAnsi"/>
                <w:b/>
                <w:spacing w:val="-2"/>
                <w:sz w:val="22"/>
              </w:rPr>
              <w:t>v</w:t>
            </w:r>
            <w:r w:rsidRPr="003A642D">
              <w:rPr>
                <w:rFonts w:asciiTheme="majorHAnsi" w:eastAsia="Times New Roman" w:hAnsiTheme="majorHAnsi"/>
                <w:b/>
                <w:sz w:val="22"/>
              </w:rPr>
              <w:t>ab</w:t>
            </w:r>
            <w:r w:rsidRPr="003A642D">
              <w:rPr>
                <w:rFonts w:asciiTheme="majorHAnsi" w:eastAsia="Times New Roman" w:hAnsiTheme="majorHAnsi"/>
                <w:b/>
                <w:spacing w:val="-1"/>
                <w:sz w:val="22"/>
              </w:rPr>
              <w:t>l</w:t>
            </w:r>
            <w:r w:rsidRPr="003A642D">
              <w:rPr>
                <w:rFonts w:asciiTheme="majorHAnsi" w:eastAsia="Times New Roman" w:hAnsiTheme="majorHAnsi"/>
                <w:b/>
                <w:sz w:val="22"/>
              </w:rPr>
              <w:t>e</w:t>
            </w:r>
            <w:r w:rsidRPr="00FE5FDD">
              <w:rPr>
                <w:rFonts w:asciiTheme="majorHAnsi" w:eastAsia="Times New Roman" w:hAnsiTheme="majorHAnsi"/>
                <w:sz w:val="22"/>
              </w:rPr>
              <w:t>: Activities can be accomplished within the time allowed.</w:t>
            </w:r>
          </w:p>
        </w:tc>
        <w:tc>
          <w:tcPr>
            <w:tcW w:w="4950" w:type="dxa"/>
            <w:tcBorders>
              <w:top w:val="single" w:sz="4" w:space="0" w:color="C5C7A7"/>
              <w:left w:val="nil"/>
              <w:bottom w:val="single" w:sz="4" w:space="0" w:color="C5C7A7"/>
              <w:right w:val="single" w:sz="4" w:space="0" w:color="C5C7A7"/>
            </w:tcBorders>
            <w:shd w:val="clear" w:color="auto" w:fill="EBEBE0"/>
          </w:tcPr>
          <w:p w14:paraId="3D2233CE" w14:textId="77777777" w:rsidR="00207AB0" w:rsidRPr="00FE5FDD" w:rsidRDefault="00207AB0" w:rsidP="003A250E">
            <w:pPr>
              <w:ind w:left="144" w:right="-20"/>
              <w:rPr>
                <w:rFonts w:asciiTheme="majorHAnsi" w:eastAsia="Times New Roman" w:hAnsiTheme="majorHAnsi"/>
                <w:sz w:val="22"/>
              </w:rPr>
            </w:pPr>
            <w:r w:rsidRPr="00FE5FDD">
              <w:rPr>
                <w:rFonts w:asciiTheme="majorHAnsi" w:eastAsia="Times New Roman" w:hAnsiTheme="majorHAnsi"/>
                <w:sz w:val="22"/>
              </w:rPr>
              <w:t>What</w:t>
            </w:r>
            <w:r w:rsidRPr="00FE5FDD">
              <w:rPr>
                <w:rFonts w:asciiTheme="majorHAnsi" w:eastAsia="Times New Roman" w:hAnsiTheme="majorHAnsi"/>
                <w:spacing w:val="-1"/>
                <w:sz w:val="22"/>
              </w:rPr>
              <w:t xml:space="preserve"> </w:t>
            </w:r>
            <w:r w:rsidRPr="00FE5FDD">
              <w:rPr>
                <w:rFonts w:asciiTheme="majorHAnsi" w:eastAsia="Times New Roman" w:hAnsiTheme="majorHAnsi"/>
                <w:sz w:val="22"/>
              </w:rPr>
              <w:t>are the requirements and/or constraints?</w:t>
            </w:r>
          </w:p>
          <w:p w14:paraId="642A3243" w14:textId="77777777" w:rsidR="00207AB0" w:rsidRPr="00FE5FDD" w:rsidRDefault="00207AB0" w:rsidP="003A250E">
            <w:pPr>
              <w:ind w:left="144" w:right="-20"/>
              <w:rPr>
                <w:rFonts w:asciiTheme="majorHAnsi" w:eastAsia="Times New Roman" w:hAnsiTheme="majorHAnsi"/>
                <w:sz w:val="22"/>
              </w:rPr>
            </w:pPr>
            <w:r>
              <w:rPr>
                <w:rFonts w:asciiTheme="majorHAnsi" w:eastAsia="Times New Roman" w:hAnsiTheme="majorHAnsi"/>
                <w:sz w:val="22"/>
              </w:rPr>
              <w:t>How</w:t>
            </w:r>
            <w:r w:rsidRPr="00FE5FDD">
              <w:rPr>
                <w:rFonts w:asciiTheme="majorHAnsi" w:eastAsia="Times New Roman" w:hAnsiTheme="majorHAnsi"/>
                <w:spacing w:val="-2"/>
                <w:sz w:val="22"/>
              </w:rPr>
              <w:t xml:space="preserve"> </w:t>
            </w:r>
            <w:r w:rsidRPr="00FE5FDD">
              <w:rPr>
                <w:rFonts w:asciiTheme="majorHAnsi" w:eastAsia="Times New Roman" w:hAnsiTheme="majorHAnsi"/>
                <w:sz w:val="22"/>
              </w:rPr>
              <w:t>a</w:t>
            </w:r>
            <w:r w:rsidRPr="00FE5FDD">
              <w:rPr>
                <w:rFonts w:asciiTheme="majorHAnsi" w:eastAsia="Times New Roman" w:hAnsiTheme="majorHAnsi"/>
                <w:spacing w:val="1"/>
                <w:sz w:val="22"/>
              </w:rPr>
              <w:t>r</w:t>
            </w:r>
            <w:r w:rsidRPr="00FE5FDD">
              <w:rPr>
                <w:rFonts w:asciiTheme="majorHAnsi" w:eastAsia="Times New Roman" w:hAnsiTheme="majorHAnsi"/>
                <w:sz w:val="22"/>
              </w:rPr>
              <w:t>e</w:t>
            </w:r>
            <w:r w:rsidRPr="00FE5FDD">
              <w:rPr>
                <w:rFonts w:asciiTheme="majorHAnsi" w:eastAsia="Times New Roman" w:hAnsiTheme="majorHAnsi"/>
                <w:spacing w:val="-2"/>
                <w:sz w:val="22"/>
              </w:rPr>
              <w:t xml:space="preserve"> </w:t>
            </w:r>
            <w:r w:rsidRPr="00FE5FDD">
              <w:rPr>
                <w:rFonts w:asciiTheme="majorHAnsi" w:eastAsia="Times New Roman" w:hAnsiTheme="majorHAnsi"/>
                <w:spacing w:val="1"/>
                <w:sz w:val="22"/>
              </w:rPr>
              <w:t>t</w:t>
            </w:r>
            <w:r w:rsidRPr="00FE5FDD">
              <w:rPr>
                <w:rFonts w:asciiTheme="majorHAnsi" w:eastAsia="Times New Roman" w:hAnsiTheme="majorHAnsi"/>
                <w:sz w:val="22"/>
              </w:rPr>
              <w:t xml:space="preserve">he </w:t>
            </w:r>
            <w:r w:rsidRPr="00FE5FDD">
              <w:rPr>
                <w:rFonts w:asciiTheme="majorHAnsi" w:eastAsia="Times New Roman" w:hAnsiTheme="majorHAnsi"/>
                <w:spacing w:val="-2"/>
                <w:sz w:val="22"/>
              </w:rPr>
              <w:t>g</w:t>
            </w:r>
            <w:r w:rsidRPr="00FE5FDD">
              <w:rPr>
                <w:rFonts w:asciiTheme="majorHAnsi" w:eastAsia="Times New Roman" w:hAnsiTheme="majorHAnsi"/>
                <w:sz w:val="22"/>
              </w:rPr>
              <w:t>oa</w:t>
            </w:r>
            <w:r w:rsidRPr="00FE5FDD">
              <w:rPr>
                <w:rFonts w:asciiTheme="majorHAnsi" w:eastAsia="Times New Roman" w:hAnsiTheme="majorHAnsi"/>
                <w:spacing w:val="-1"/>
                <w:sz w:val="22"/>
              </w:rPr>
              <w:t>l</w:t>
            </w:r>
            <w:r w:rsidRPr="00FE5FDD">
              <w:rPr>
                <w:rFonts w:asciiTheme="majorHAnsi" w:eastAsia="Times New Roman" w:hAnsiTheme="majorHAnsi"/>
                <w:sz w:val="22"/>
              </w:rPr>
              <w:t>s ch</w:t>
            </w:r>
            <w:r w:rsidRPr="00FE5FDD">
              <w:rPr>
                <w:rFonts w:asciiTheme="majorHAnsi" w:eastAsia="Times New Roman" w:hAnsiTheme="majorHAnsi"/>
                <w:spacing w:val="-2"/>
                <w:sz w:val="22"/>
              </w:rPr>
              <w:t>a</w:t>
            </w:r>
            <w:r w:rsidRPr="00FE5FDD">
              <w:rPr>
                <w:rFonts w:asciiTheme="majorHAnsi" w:eastAsia="Times New Roman" w:hAnsiTheme="majorHAnsi"/>
                <w:spacing w:val="1"/>
                <w:sz w:val="22"/>
              </w:rPr>
              <w:t>l</w:t>
            </w:r>
            <w:r w:rsidRPr="00FE5FDD">
              <w:rPr>
                <w:rFonts w:asciiTheme="majorHAnsi" w:eastAsia="Times New Roman" w:hAnsiTheme="majorHAnsi"/>
                <w:spacing w:val="-1"/>
                <w:sz w:val="22"/>
              </w:rPr>
              <w:t>l</w:t>
            </w:r>
            <w:r w:rsidRPr="00FE5FDD">
              <w:rPr>
                <w:rFonts w:asciiTheme="majorHAnsi" w:eastAsia="Times New Roman" w:hAnsiTheme="majorHAnsi"/>
                <w:sz w:val="22"/>
              </w:rPr>
              <w:t>en</w:t>
            </w:r>
            <w:r w:rsidRPr="00FE5FDD">
              <w:rPr>
                <w:rFonts w:asciiTheme="majorHAnsi" w:eastAsia="Times New Roman" w:hAnsiTheme="majorHAnsi"/>
                <w:spacing w:val="-2"/>
                <w:sz w:val="22"/>
              </w:rPr>
              <w:t>g</w:t>
            </w:r>
            <w:r w:rsidRPr="00FE5FDD">
              <w:rPr>
                <w:rFonts w:asciiTheme="majorHAnsi" w:eastAsia="Times New Roman" w:hAnsiTheme="majorHAnsi"/>
                <w:spacing w:val="1"/>
                <w:sz w:val="22"/>
              </w:rPr>
              <w:t>i</w:t>
            </w:r>
            <w:r w:rsidRPr="00FE5FDD">
              <w:rPr>
                <w:rFonts w:asciiTheme="majorHAnsi" w:eastAsia="Times New Roman" w:hAnsiTheme="majorHAnsi"/>
                <w:sz w:val="22"/>
              </w:rPr>
              <w:t>n</w:t>
            </w:r>
            <w:r w:rsidRPr="00FE5FDD">
              <w:rPr>
                <w:rFonts w:asciiTheme="majorHAnsi" w:eastAsia="Times New Roman" w:hAnsiTheme="majorHAnsi"/>
                <w:spacing w:val="-2"/>
                <w:sz w:val="22"/>
              </w:rPr>
              <w:t>g</w:t>
            </w:r>
            <w:r w:rsidRPr="00FE5FDD">
              <w:rPr>
                <w:rFonts w:asciiTheme="majorHAnsi" w:eastAsia="Times New Roman" w:hAnsiTheme="majorHAnsi"/>
                <w:spacing w:val="1"/>
                <w:sz w:val="22"/>
              </w:rPr>
              <w:t xml:space="preserve"> </w:t>
            </w:r>
            <w:r w:rsidRPr="00FE5FDD">
              <w:rPr>
                <w:rFonts w:asciiTheme="majorHAnsi" w:eastAsia="Times New Roman" w:hAnsiTheme="majorHAnsi"/>
                <w:sz w:val="22"/>
              </w:rPr>
              <w:t>yet</w:t>
            </w:r>
            <w:r>
              <w:rPr>
                <w:rFonts w:asciiTheme="majorHAnsi" w:eastAsia="Times New Roman" w:hAnsiTheme="majorHAnsi"/>
                <w:sz w:val="22"/>
              </w:rPr>
              <w:t xml:space="preserve"> </w:t>
            </w:r>
            <w:r w:rsidRPr="00FE5FDD">
              <w:rPr>
                <w:rFonts w:asciiTheme="majorHAnsi" w:eastAsia="Times New Roman" w:hAnsiTheme="majorHAnsi"/>
                <w:spacing w:val="1"/>
                <w:sz w:val="22"/>
              </w:rPr>
              <w:t>a</w:t>
            </w:r>
            <w:r w:rsidRPr="00FE5FDD">
              <w:rPr>
                <w:rFonts w:asciiTheme="majorHAnsi" w:eastAsia="Times New Roman" w:hAnsiTheme="majorHAnsi"/>
                <w:sz w:val="22"/>
              </w:rPr>
              <w:t>c</w:t>
            </w:r>
            <w:r w:rsidRPr="00FE5FDD">
              <w:rPr>
                <w:rFonts w:asciiTheme="majorHAnsi" w:eastAsia="Times New Roman" w:hAnsiTheme="majorHAnsi"/>
                <w:spacing w:val="-2"/>
                <w:sz w:val="22"/>
              </w:rPr>
              <w:t>h</w:t>
            </w:r>
            <w:r w:rsidRPr="00FE5FDD">
              <w:rPr>
                <w:rFonts w:asciiTheme="majorHAnsi" w:eastAsia="Times New Roman" w:hAnsiTheme="majorHAnsi"/>
                <w:spacing w:val="1"/>
                <w:sz w:val="22"/>
              </w:rPr>
              <w:t>i</w:t>
            </w:r>
            <w:r w:rsidRPr="00FE5FDD">
              <w:rPr>
                <w:rFonts w:asciiTheme="majorHAnsi" w:eastAsia="Times New Roman" w:hAnsiTheme="majorHAnsi"/>
                <w:sz w:val="22"/>
              </w:rPr>
              <w:t>e</w:t>
            </w:r>
            <w:r w:rsidRPr="00FE5FDD">
              <w:rPr>
                <w:rFonts w:asciiTheme="majorHAnsi" w:eastAsia="Times New Roman" w:hAnsiTheme="majorHAnsi"/>
                <w:spacing w:val="-2"/>
                <w:sz w:val="22"/>
              </w:rPr>
              <w:t>v</w:t>
            </w:r>
            <w:r w:rsidRPr="00FE5FDD">
              <w:rPr>
                <w:rFonts w:asciiTheme="majorHAnsi" w:eastAsia="Times New Roman" w:hAnsiTheme="majorHAnsi"/>
                <w:sz w:val="22"/>
              </w:rPr>
              <w:t>a</w:t>
            </w:r>
            <w:r w:rsidRPr="00FE5FDD">
              <w:rPr>
                <w:rFonts w:asciiTheme="majorHAnsi" w:eastAsia="Times New Roman" w:hAnsiTheme="majorHAnsi"/>
                <w:spacing w:val="-2"/>
                <w:sz w:val="22"/>
              </w:rPr>
              <w:t>b</w:t>
            </w:r>
            <w:r w:rsidRPr="00FE5FDD">
              <w:rPr>
                <w:rFonts w:asciiTheme="majorHAnsi" w:eastAsia="Times New Roman" w:hAnsiTheme="majorHAnsi"/>
                <w:spacing w:val="1"/>
                <w:sz w:val="22"/>
              </w:rPr>
              <w:t>l</w:t>
            </w:r>
            <w:r w:rsidRPr="00FE5FDD">
              <w:rPr>
                <w:rFonts w:asciiTheme="majorHAnsi" w:eastAsia="Times New Roman" w:hAnsiTheme="majorHAnsi"/>
                <w:sz w:val="22"/>
              </w:rPr>
              <w:t>e</w:t>
            </w:r>
            <w:r>
              <w:rPr>
                <w:rFonts w:asciiTheme="majorHAnsi" w:eastAsia="Times New Roman" w:hAnsiTheme="majorHAnsi"/>
                <w:sz w:val="22"/>
              </w:rPr>
              <w:t>?</w:t>
            </w:r>
          </w:p>
        </w:tc>
      </w:tr>
      <w:tr w:rsidR="00207AB0" w:rsidRPr="00E641F0" w14:paraId="1754DE63" w14:textId="77777777" w:rsidTr="003A250E">
        <w:trPr>
          <w:trHeight w:hRule="exact" w:val="550"/>
        </w:trPr>
        <w:tc>
          <w:tcPr>
            <w:tcW w:w="450" w:type="dxa"/>
            <w:tcBorders>
              <w:top w:val="single" w:sz="4" w:space="0" w:color="C5C7A7"/>
              <w:left w:val="single" w:sz="4" w:space="0" w:color="C5C7A7"/>
              <w:bottom w:val="single" w:sz="4" w:space="0" w:color="C5C7A7"/>
              <w:right w:val="nil"/>
            </w:tcBorders>
            <w:shd w:val="clear" w:color="auto" w:fill="A0A36D"/>
            <w:vAlign w:val="center"/>
          </w:tcPr>
          <w:p w14:paraId="73DA3A46" w14:textId="77777777" w:rsidR="00207AB0" w:rsidRPr="00E641F0" w:rsidRDefault="00207AB0" w:rsidP="003A250E">
            <w:pPr>
              <w:spacing w:before="36"/>
              <w:ind w:right="-20"/>
              <w:jc w:val="center"/>
              <w:rPr>
                <w:rFonts w:asciiTheme="majorHAnsi" w:eastAsia="Times New Roman" w:hAnsiTheme="majorHAnsi"/>
              </w:rPr>
            </w:pPr>
            <w:r w:rsidRPr="00E641F0">
              <w:rPr>
                <w:rFonts w:asciiTheme="majorHAnsi" w:eastAsia="Times New Roman" w:hAnsiTheme="majorHAnsi"/>
                <w:b/>
                <w:bCs/>
                <w:color w:val="FFFFFF"/>
              </w:rPr>
              <w:t>R</w:t>
            </w:r>
          </w:p>
        </w:tc>
        <w:tc>
          <w:tcPr>
            <w:tcW w:w="3780" w:type="dxa"/>
            <w:tcBorders>
              <w:top w:val="single" w:sz="4" w:space="0" w:color="C5C7A7"/>
              <w:left w:val="nil"/>
              <w:bottom w:val="single" w:sz="4" w:space="0" w:color="C5C7A7"/>
              <w:right w:val="nil"/>
            </w:tcBorders>
          </w:tcPr>
          <w:p w14:paraId="15FA8DB0" w14:textId="77777777" w:rsidR="00207AB0" w:rsidRPr="00FE5FDD" w:rsidRDefault="00207AB0" w:rsidP="003A250E">
            <w:pPr>
              <w:ind w:left="108" w:right="105"/>
              <w:rPr>
                <w:rFonts w:asciiTheme="majorHAnsi" w:eastAsia="Times New Roman" w:hAnsiTheme="majorHAnsi"/>
                <w:sz w:val="22"/>
              </w:rPr>
            </w:pPr>
            <w:r w:rsidRPr="003A642D">
              <w:rPr>
                <w:rFonts w:asciiTheme="majorHAnsi" w:eastAsia="Times New Roman" w:hAnsiTheme="majorHAnsi"/>
                <w:b/>
                <w:spacing w:val="-1"/>
                <w:sz w:val="22"/>
              </w:rPr>
              <w:t>Relevant</w:t>
            </w:r>
            <w:r w:rsidRPr="00FE5FDD">
              <w:rPr>
                <w:rFonts w:asciiTheme="majorHAnsi" w:eastAsia="Times New Roman" w:hAnsiTheme="majorHAnsi"/>
                <w:sz w:val="22"/>
              </w:rPr>
              <w:t>: The goal is specific to the professional role.</w:t>
            </w:r>
          </w:p>
        </w:tc>
        <w:tc>
          <w:tcPr>
            <w:tcW w:w="4950" w:type="dxa"/>
            <w:tcBorders>
              <w:top w:val="single" w:sz="4" w:space="0" w:color="C5C7A7"/>
              <w:left w:val="nil"/>
              <w:bottom w:val="single" w:sz="4" w:space="0" w:color="C5C7A7"/>
              <w:right w:val="single" w:sz="4" w:space="0" w:color="C5C7A7"/>
            </w:tcBorders>
          </w:tcPr>
          <w:p w14:paraId="481A4EF6" w14:textId="77777777" w:rsidR="00207AB0" w:rsidRPr="00FE5FDD" w:rsidRDefault="00207AB0" w:rsidP="003A250E">
            <w:pPr>
              <w:ind w:left="144" w:right="-20"/>
              <w:rPr>
                <w:rFonts w:asciiTheme="majorHAnsi" w:eastAsia="Times New Roman" w:hAnsiTheme="majorHAnsi"/>
                <w:sz w:val="22"/>
              </w:rPr>
            </w:pPr>
            <w:r w:rsidRPr="00FE5FDD">
              <w:rPr>
                <w:rFonts w:asciiTheme="majorHAnsi" w:eastAsia="Times New Roman" w:hAnsiTheme="majorHAnsi"/>
                <w:sz w:val="22"/>
              </w:rPr>
              <w:t xml:space="preserve">How does the goal tie into key </w:t>
            </w:r>
            <w:r>
              <w:rPr>
                <w:rFonts w:asciiTheme="majorHAnsi" w:eastAsia="Times New Roman" w:hAnsiTheme="majorHAnsi"/>
                <w:sz w:val="22"/>
              </w:rPr>
              <w:t xml:space="preserve">employee </w:t>
            </w:r>
            <w:r w:rsidRPr="00FE5FDD">
              <w:rPr>
                <w:rFonts w:asciiTheme="majorHAnsi" w:eastAsia="Times New Roman" w:hAnsiTheme="majorHAnsi"/>
                <w:sz w:val="22"/>
              </w:rPr>
              <w:t>responsibilities?</w:t>
            </w:r>
          </w:p>
          <w:p w14:paraId="34540BC9" w14:textId="77777777" w:rsidR="00207AB0" w:rsidRPr="00FE5FDD" w:rsidRDefault="00207AB0" w:rsidP="003A250E">
            <w:pPr>
              <w:ind w:left="144" w:right="173"/>
              <w:rPr>
                <w:rFonts w:asciiTheme="majorHAnsi" w:eastAsia="Times New Roman" w:hAnsiTheme="majorHAnsi"/>
                <w:sz w:val="22"/>
              </w:rPr>
            </w:pPr>
          </w:p>
        </w:tc>
      </w:tr>
      <w:tr w:rsidR="00207AB0" w:rsidRPr="00E641F0" w14:paraId="08C21F7E" w14:textId="77777777" w:rsidTr="003A250E">
        <w:trPr>
          <w:trHeight w:hRule="exact" w:val="865"/>
        </w:trPr>
        <w:tc>
          <w:tcPr>
            <w:tcW w:w="450" w:type="dxa"/>
            <w:tcBorders>
              <w:top w:val="single" w:sz="4" w:space="0" w:color="C5C7A7"/>
              <w:left w:val="single" w:sz="4" w:space="0" w:color="C5C7A7"/>
              <w:bottom w:val="single" w:sz="4" w:space="0" w:color="C5C7A7"/>
              <w:right w:val="nil"/>
            </w:tcBorders>
            <w:shd w:val="clear" w:color="auto" w:fill="A0A36D"/>
            <w:vAlign w:val="center"/>
          </w:tcPr>
          <w:p w14:paraId="2DE43091" w14:textId="77777777" w:rsidR="00207AB0" w:rsidRPr="00E641F0" w:rsidRDefault="00207AB0" w:rsidP="003A250E">
            <w:pPr>
              <w:spacing w:before="36"/>
              <w:ind w:right="-20"/>
              <w:jc w:val="center"/>
              <w:rPr>
                <w:rFonts w:asciiTheme="majorHAnsi" w:eastAsia="Times New Roman" w:hAnsiTheme="majorHAnsi"/>
              </w:rPr>
            </w:pPr>
            <w:r w:rsidRPr="00E641F0">
              <w:rPr>
                <w:rFonts w:asciiTheme="majorHAnsi" w:eastAsia="Times New Roman" w:hAnsiTheme="majorHAnsi"/>
                <w:b/>
                <w:bCs/>
                <w:color w:val="FFFFFF"/>
              </w:rPr>
              <w:t>T</w:t>
            </w:r>
          </w:p>
        </w:tc>
        <w:tc>
          <w:tcPr>
            <w:tcW w:w="3780" w:type="dxa"/>
            <w:tcBorders>
              <w:top w:val="single" w:sz="4" w:space="0" w:color="C5C7A7"/>
              <w:left w:val="nil"/>
              <w:bottom w:val="single" w:sz="4" w:space="0" w:color="C5C7A7"/>
              <w:right w:val="nil"/>
            </w:tcBorders>
            <w:shd w:val="clear" w:color="auto" w:fill="EBEBE0"/>
          </w:tcPr>
          <w:p w14:paraId="2627F1C9" w14:textId="77777777" w:rsidR="00207AB0" w:rsidRPr="00FE5FDD" w:rsidRDefault="00207AB0" w:rsidP="003A250E">
            <w:pPr>
              <w:ind w:left="108" w:right="90"/>
              <w:rPr>
                <w:rFonts w:asciiTheme="majorHAnsi" w:eastAsia="Times New Roman" w:hAnsiTheme="majorHAnsi"/>
                <w:sz w:val="22"/>
              </w:rPr>
            </w:pPr>
            <w:r w:rsidRPr="003A642D">
              <w:rPr>
                <w:rFonts w:asciiTheme="majorHAnsi" w:eastAsia="Times New Roman" w:hAnsiTheme="majorHAnsi"/>
                <w:b/>
                <w:sz w:val="22"/>
              </w:rPr>
              <w:t>Time-bound</w:t>
            </w:r>
            <w:r w:rsidRPr="00FE5FDD">
              <w:rPr>
                <w:rFonts w:asciiTheme="majorHAnsi" w:eastAsia="Times New Roman" w:hAnsiTheme="majorHAnsi"/>
                <w:sz w:val="22"/>
              </w:rPr>
              <w:t>:</w:t>
            </w:r>
            <w:r w:rsidRPr="00FE5FDD">
              <w:rPr>
                <w:rFonts w:asciiTheme="majorHAnsi" w:eastAsia="Times New Roman" w:hAnsiTheme="majorHAnsi"/>
                <w:spacing w:val="1"/>
                <w:sz w:val="22"/>
              </w:rPr>
              <w:t xml:space="preserve"> </w:t>
            </w:r>
            <w:r w:rsidRPr="00FE5FDD">
              <w:rPr>
                <w:rFonts w:asciiTheme="majorHAnsi" w:eastAsia="Times New Roman" w:hAnsiTheme="majorHAnsi"/>
                <w:sz w:val="22"/>
              </w:rPr>
              <w:t>Start and completion dates</w:t>
            </w:r>
            <w:r w:rsidRPr="00FE5FDD">
              <w:rPr>
                <w:rFonts w:asciiTheme="majorHAnsi" w:eastAsia="Times New Roman" w:hAnsiTheme="majorHAnsi"/>
                <w:spacing w:val="1"/>
                <w:sz w:val="22"/>
              </w:rPr>
              <w:t xml:space="preserve"> are </w:t>
            </w:r>
            <w:r w:rsidRPr="00FE5FDD">
              <w:rPr>
                <w:rFonts w:asciiTheme="majorHAnsi" w:eastAsia="Times New Roman" w:hAnsiTheme="majorHAnsi"/>
                <w:sz w:val="22"/>
              </w:rPr>
              <w:t>clearly defined.</w:t>
            </w:r>
          </w:p>
        </w:tc>
        <w:tc>
          <w:tcPr>
            <w:tcW w:w="4950" w:type="dxa"/>
            <w:tcBorders>
              <w:top w:val="single" w:sz="4" w:space="0" w:color="C5C7A7"/>
              <w:left w:val="nil"/>
              <w:bottom w:val="single" w:sz="4" w:space="0" w:color="C5C7A7"/>
              <w:right w:val="single" w:sz="4" w:space="0" w:color="C5C7A7"/>
            </w:tcBorders>
            <w:shd w:val="clear" w:color="auto" w:fill="EBEBE0"/>
          </w:tcPr>
          <w:p w14:paraId="65736DF4" w14:textId="77777777" w:rsidR="00207AB0" w:rsidRPr="00FE5FDD" w:rsidRDefault="00207AB0" w:rsidP="003A250E">
            <w:pPr>
              <w:ind w:left="144"/>
              <w:rPr>
                <w:rFonts w:asciiTheme="majorHAnsi" w:eastAsia="Times New Roman" w:hAnsiTheme="majorHAnsi"/>
                <w:sz w:val="22"/>
              </w:rPr>
            </w:pPr>
            <w:r w:rsidRPr="00FE5FDD">
              <w:rPr>
                <w:rFonts w:asciiTheme="majorHAnsi" w:eastAsia="Times New Roman" w:hAnsiTheme="majorHAnsi"/>
                <w:sz w:val="22"/>
              </w:rPr>
              <w:t xml:space="preserve">When </w:t>
            </w:r>
            <w:r w:rsidRPr="00FE5FDD">
              <w:rPr>
                <w:rFonts w:asciiTheme="majorHAnsi" w:eastAsia="Times New Roman" w:hAnsiTheme="majorHAnsi"/>
                <w:spacing w:val="-3"/>
                <w:sz w:val="22"/>
              </w:rPr>
              <w:t>w</w:t>
            </w:r>
            <w:r w:rsidRPr="00FE5FDD">
              <w:rPr>
                <w:rFonts w:asciiTheme="majorHAnsi" w:eastAsia="Times New Roman" w:hAnsiTheme="majorHAnsi"/>
                <w:spacing w:val="1"/>
                <w:sz w:val="22"/>
              </w:rPr>
              <w:t>i</w:t>
            </w:r>
            <w:r w:rsidRPr="00FE5FDD">
              <w:rPr>
                <w:rFonts w:asciiTheme="majorHAnsi" w:eastAsia="Times New Roman" w:hAnsiTheme="majorHAnsi"/>
                <w:spacing w:val="-1"/>
                <w:sz w:val="22"/>
              </w:rPr>
              <w:t>l</w:t>
            </w:r>
            <w:r w:rsidRPr="00FE5FDD">
              <w:rPr>
                <w:rFonts w:asciiTheme="majorHAnsi" w:eastAsia="Times New Roman" w:hAnsiTheme="majorHAnsi"/>
                <w:sz w:val="22"/>
              </w:rPr>
              <w:t>l</w:t>
            </w:r>
            <w:r w:rsidRPr="00FE5FDD">
              <w:rPr>
                <w:rFonts w:asciiTheme="majorHAnsi" w:eastAsia="Times New Roman" w:hAnsiTheme="majorHAnsi"/>
                <w:spacing w:val="1"/>
                <w:sz w:val="22"/>
              </w:rPr>
              <w:t xml:space="preserve"> </w:t>
            </w:r>
            <w:r w:rsidRPr="00FE5FDD">
              <w:rPr>
                <w:rFonts w:asciiTheme="majorHAnsi" w:eastAsia="Times New Roman" w:hAnsiTheme="majorHAnsi"/>
                <w:sz w:val="22"/>
              </w:rPr>
              <w:t>p</w:t>
            </w:r>
            <w:r w:rsidRPr="00FE5FDD">
              <w:rPr>
                <w:rFonts w:asciiTheme="majorHAnsi" w:eastAsia="Times New Roman" w:hAnsiTheme="majorHAnsi"/>
                <w:spacing w:val="1"/>
                <w:sz w:val="22"/>
              </w:rPr>
              <w:t>r</w:t>
            </w:r>
            <w:r w:rsidRPr="00FE5FDD">
              <w:rPr>
                <w:rFonts w:asciiTheme="majorHAnsi" w:eastAsia="Times New Roman" w:hAnsiTheme="majorHAnsi"/>
                <w:spacing w:val="-2"/>
                <w:sz w:val="22"/>
              </w:rPr>
              <w:t>o</w:t>
            </w:r>
            <w:r w:rsidRPr="00FE5FDD">
              <w:rPr>
                <w:rFonts w:asciiTheme="majorHAnsi" w:eastAsia="Times New Roman" w:hAnsiTheme="majorHAnsi"/>
                <w:spacing w:val="1"/>
                <w:sz w:val="22"/>
              </w:rPr>
              <w:t>f</w:t>
            </w:r>
            <w:r w:rsidRPr="00FE5FDD">
              <w:rPr>
                <w:rFonts w:asciiTheme="majorHAnsi" w:eastAsia="Times New Roman" w:hAnsiTheme="majorHAnsi"/>
                <w:spacing w:val="-2"/>
                <w:sz w:val="22"/>
              </w:rPr>
              <w:t>e</w:t>
            </w:r>
            <w:r w:rsidRPr="00FE5FDD">
              <w:rPr>
                <w:rFonts w:asciiTheme="majorHAnsi" w:eastAsia="Times New Roman" w:hAnsiTheme="majorHAnsi"/>
                <w:sz w:val="22"/>
              </w:rPr>
              <w:t>s</w:t>
            </w:r>
            <w:r w:rsidRPr="00FE5FDD">
              <w:rPr>
                <w:rFonts w:asciiTheme="majorHAnsi" w:eastAsia="Times New Roman" w:hAnsiTheme="majorHAnsi"/>
                <w:spacing w:val="1"/>
                <w:sz w:val="22"/>
              </w:rPr>
              <w:t>s</w:t>
            </w:r>
            <w:r w:rsidRPr="00FE5FDD">
              <w:rPr>
                <w:rFonts w:asciiTheme="majorHAnsi" w:eastAsia="Times New Roman" w:hAnsiTheme="majorHAnsi"/>
                <w:spacing w:val="-1"/>
                <w:sz w:val="22"/>
              </w:rPr>
              <w:t>i</w:t>
            </w:r>
            <w:r w:rsidRPr="00FE5FDD">
              <w:rPr>
                <w:rFonts w:asciiTheme="majorHAnsi" w:eastAsia="Times New Roman" w:hAnsiTheme="majorHAnsi"/>
                <w:sz w:val="22"/>
              </w:rPr>
              <w:t>on</w:t>
            </w:r>
            <w:r w:rsidRPr="00FE5FDD">
              <w:rPr>
                <w:rFonts w:asciiTheme="majorHAnsi" w:eastAsia="Times New Roman" w:hAnsiTheme="majorHAnsi"/>
                <w:spacing w:val="-2"/>
                <w:sz w:val="22"/>
              </w:rPr>
              <w:t>a</w:t>
            </w:r>
            <w:r w:rsidRPr="00FE5FDD">
              <w:rPr>
                <w:rFonts w:asciiTheme="majorHAnsi" w:eastAsia="Times New Roman" w:hAnsiTheme="majorHAnsi"/>
                <w:sz w:val="22"/>
              </w:rPr>
              <w:t>l</w:t>
            </w:r>
            <w:r w:rsidRPr="00FE5FDD">
              <w:rPr>
                <w:rFonts w:asciiTheme="majorHAnsi" w:eastAsia="Times New Roman" w:hAnsiTheme="majorHAnsi"/>
                <w:spacing w:val="1"/>
                <w:sz w:val="22"/>
              </w:rPr>
              <w:t xml:space="preserve"> </w:t>
            </w:r>
            <w:r w:rsidRPr="00FE5FDD">
              <w:rPr>
                <w:rFonts w:asciiTheme="majorHAnsi" w:eastAsia="Times New Roman" w:hAnsiTheme="majorHAnsi"/>
                <w:sz w:val="22"/>
              </w:rPr>
              <w:t>de</w:t>
            </w:r>
            <w:r w:rsidRPr="00FE5FDD">
              <w:rPr>
                <w:rFonts w:asciiTheme="majorHAnsi" w:eastAsia="Times New Roman" w:hAnsiTheme="majorHAnsi"/>
                <w:spacing w:val="-2"/>
                <w:sz w:val="22"/>
              </w:rPr>
              <w:t>v</w:t>
            </w:r>
            <w:r w:rsidRPr="00FE5FDD">
              <w:rPr>
                <w:rFonts w:asciiTheme="majorHAnsi" w:eastAsia="Times New Roman" w:hAnsiTheme="majorHAnsi"/>
                <w:sz w:val="22"/>
              </w:rPr>
              <w:t>e</w:t>
            </w:r>
            <w:r w:rsidRPr="00FE5FDD">
              <w:rPr>
                <w:rFonts w:asciiTheme="majorHAnsi" w:eastAsia="Times New Roman" w:hAnsiTheme="majorHAnsi"/>
                <w:spacing w:val="1"/>
                <w:sz w:val="22"/>
              </w:rPr>
              <w:t>l</w:t>
            </w:r>
            <w:r w:rsidRPr="00FE5FDD">
              <w:rPr>
                <w:rFonts w:asciiTheme="majorHAnsi" w:eastAsia="Times New Roman" w:hAnsiTheme="majorHAnsi"/>
                <w:sz w:val="22"/>
              </w:rPr>
              <w:t>op</w:t>
            </w:r>
            <w:r w:rsidRPr="00FE5FDD">
              <w:rPr>
                <w:rFonts w:asciiTheme="majorHAnsi" w:eastAsia="Times New Roman" w:hAnsiTheme="majorHAnsi"/>
                <w:spacing w:val="-4"/>
                <w:sz w:val="22"/>
              </w:rPr>
              <w:t>m</w:t>
            </w:r>
            <w:r w:rsidRPr="00FE5FDD">
              <w:rPr>
                <w:rFonts w:asciiTheme="majorHAnsi" w:eastAsia="Times New Roman" w:hAnsiTheme="majorHAnsi"/>
                <w:sz w:val="22"/>
              </w:rPr>
              <w:t>ent</w:t>
            </w:r>
            <w:r w:rsidRPr="00FE5FDD">
              <w:rPr>
                <w:rFonts w:asciiTheme="majorHAnsi" w:eastAsia="Times New Roman" w:hAnsiTheme="majorHAnsi"/>
                <w:spacing w:val="1"/>
                <w:sz w:val="22"/>
              </w:rPr>
              <w:t xml:space="preserve"> </w:t>
            </w:r>
            <w:r w:rsidRPr="00FE5FDD">
              <w:rPr>
                <w:rFonts w:asciiTheme="majorHAnsi" w:eastAsia="Times New Roman" w:hAnsiTheme="majorHAnsi"/>
                <w:spacing w:val="-2"/>
                <w:sz w:val="22"/>
              </w:rPr>
              <w:t>a</w:t>
            </w:r>
            <w:r w:rsidRPr="00FE5FDD">
              <w:rPr>
                <w:rFonts w:asciiTheme="majorHAnsi" w:eastAsia="Times New Roman" w:hAnsiTheme="majorHAnsi"/>
                <w:sz w:val="22"/>
              </w:rPr>
              <w:t>c</w:t>
            </w:r>
            <w:r w:rsidRPr="00FE5FDD">
              <w:rPr>
                <w:rFonts w:asciiTheme="majorHAnsi" w:eastAsia="Times New Roman" w:hAnsiTheme="majorHAnsi"/>
                <w:spacing w:val="-1"/>
                <w:sz w:val="22"/>
              </w:rPr>
              <w:t>t</w:t>
            </w:r>
            <w:r w:rsidRPr="00FE5FDD">
              <w:rPr>
                <w:rFonts w:asciiTheme="majorHAnsi" w:eastAsia="Times New Roman" w:hAnsiTheme="majorHAnsi"/>
                <w:spacing w:val="1"/>
                <w:sz w:val="22"/>
              </w:rPr>
              <w:t>i</w:t>
            </w:r>
            <w:r w:rsidRPr="00FE5FDD">
              <w:rPr>
                <w:rFonts w:asciiTheme="majorHAnsi" w:eastAsia="Times New Roman" w:hAnsiTheme="majorHAnsi"/>
                <w:spacing w:val="-2"/>
                <w:sz w:val="22"/>
              </w:rPr>
              <w:t>v</w:t>
            </w:r>
            <w:r w:rsidRPr="00FE5FDD">
              <w:rPr>
                <w:rFonts w:asciiTheme="majorHAnsi" w:eastAsia="Times New Roman" w:hAnsiTheme="majorHAnsi"/>
                <w:spacing w:val="1"/>
                <w:sz w:val="22"/>
              </w:rPr>
              <w:t>it</w:t>
            </w:r>
            <w:r w:rsidRPr="00FE5FDD">
              <w:rPr>
                <w:rFonts w:asciiTheme="majorHAnsi" w:eastAsia="Times New Roman" w:hAnsiTheme="majorHAnsi"/>
                <w:spacing w:val="-1"/>
                <w:sz w:val="22"/>
              </w:rPr>
              <w:t>i</w:t>
            </w:r>
            <w:r w:rsidRPr="00FE5FDD">
              <w:rPr>
                <w:rFonts w:asciiTheme="majorHAnsi" w:eastAsia="Times New Roman" w:hAnsiTheme="majorHAnsi"/>
                <w:sz w:val="22"/>
              </w:rPr>
              <w:t>es occu</w:t>
            </w:r>
            <w:r w:rsidRPr="00FE5FDD">
              <w:rPr>
                <w:rFonts w:asciiTheme="majorHAnsi" w:eastAsia="Times New Roman" w:hAnsiTheme="majorHAnsi"/>
                <w:spacing w:val="-2"/>
                <w:sz w:val="22"/>
              </w:rPr>
              <w:t>r</w:t>
            </w:r>
            <w:r w:rsidRPr="00FE5FDD">
              <w:rPr>
                <w:rFonts w:asciiTheme="majorHAnsi" w:eastAsia="Times New Roman" w:hAnsiTheme="majorHAnsi"/>
                <w:sz w:val="22"/>
              </w:rPr>
              <w:t>?</w:t>
            </w:r>
          </w:p>
          <w:p w14:paraId="184E23DA" w14:textId="77777777" w:rsidR="00207AB0" w:rsidRPr="00FE5FDD" w:rsidRDefault="00207AB0" w:rsidP="003A250E">
            <w:pPr>
              <w:ind w:left="144" w:right="786"/>
              <w:rPr>
                <w:rFonts w:asciiTheme="majorHAnsi" w:eastAsia="Times New Roman" w:hAnsiTheme="majorHAnsi"/>
                <w:sz w:val="22"/>
              </w:rPr>
            </w:pPr>
            <w:r w:rsidRPr="00FE5FDD">
              <w:rPr>
                <w:rFonts w:asciiTheme="majorHAnsi" w:eastAsia="Times New Roman" w:hAnsiTheme="majorHAnsi"/>
                <w:sz w:val="22"/>
              </w:rPr>
              <w:t>What</w:t>
            </w:r>
            <w:r w:rsidRPr="00FE5FDD">
              <w:rPr>
                <w:rFonts w:asciiTheme="majorHAnsi" w:eastAsia="Times New Roman" w:hAnsiTheme="majorHAnsi"/>
                <w:spacing w:val="-1"/>
                <w:sz w:val="22"/>
              </w:rPr>
              <w:t xml:space="preserve"> </w:t>
            </w:r>
            <w:r>
              <w:rPr>
                <w:rFonts w:asciiTheme="majorHAnsi" w:eastAsia="Times New Roman" w:hAnsiTheme="majorHAnsi"/>
                <w:sz w:val="22"/>
              </w:rPr>
              <w:t>is</w:t>
            </w:r>
            <w:r w:rsidRPr="00FE5FDD">
              <w:rPr>
                <w:rFonts w:asciiTheme="majorHAnsi" w:eastAsia="Times New Roman" w:hAnsiTheme="majorHAnsi"/>
                <w:sz w:val="22"/>
              </w:rPr>
              <w:t xml:space="preserve"> </w:t>
            </w:r>
            <w:r w:rsidRPr="00FE5FDD">
              <w:rPr>
                <w:rFonts w:asciiTheme="majorHAnsi" w:eastAsia="Times New Roman" w:hAnsiTheme="majorHAnsi"/>
                <w:spacing w:val="1"/>
                <w:sz w:val="22"/>
              </w:rPr>
              <w:t>t</w:t>
            </w:r>
            <w:r w:rsidRPr="00FE5FDD">
              <w:rPr>
                <w:rFonts w:asciiTheme="majorHAnsi" w:eastAsia="Times New Roman" w:hAnsiTheme="majorHAnsi"/>
                <w:spacing w:val="-2"/>
                <w:sz w:val="22"/>
              </w:rPr>
              <w:t>h</w:t>
            </w:r>
            <w:r w:rsidRPr="00FE5FDD">
              <w:rPr>
                <w:rFonts w:asciiTheme="majorHAnsi" w:eastAsia="Times New Roman" w:hAnsiTheme="majorHAnsi"/>
                <w:sz w:val="22"/>
              </w:rPr>
              <w:t>e</w:t>
            </w:r>
            <w:r w:rsidRPr="00FE5FDD">
              <w:rPr>
                <w:rFonts w:asciiTheme="majorHAnsi" w:eastAsia="Times New Roman" w:hAnsiTheme="majorHAnsi"/>
                <w:spacing w:val="1"/>
                <w:sz w:val="22"/>
              </w:rPr>
              <w:t xml:space="preserve"> </w:t>
            </w:r>
            <w:r w:rsidRPr="00FE5FDD">
              <w:rPr>
                <w:rFonts w:asciiTheme="majorHAnsi" w:eastAsia="Times New Roman" w:hAnsiTheme="majorHAnsi"/>
                <w:sz w:val="22"/>
              </w:rPr>
              <w:t>d</w:t>
            </w:r>
            <w:r w:rsidRPr="00FE5FDD">
              <w:rPr>
                <w:rFonts w:asciiTheme="majorHAnsi" w:eastAsia="Times New Roman" w:hAnsiTheme="majorHAnsi"/>
                <w:spacing w:val="-2"/>
                <w:sz w:val="22"/>
              </w:rPr>
              <w:t>e</w:t>
            </w:r>
            <w:r w:rsidRPr="00FE5FDD">
              <w:rPr>
                <w:rFonts w:asciiTheme="majorHAnsi" w:eastAsia="Times New Roman" w:hAnsiTheme="majorHAnsi"/>
                <w:sz w:val="22"/>
              </w:rPr>
              <w:t>ad</w:t>
            </w:r>
            <w:r w:rsidRPr="00FE5FDD">
              <w:rPr>
                <w:rFonts w:asciiTheme="majorHAnsi" w:eastAsia="Times New Roman" w:hAnsiTheme="majorHAnsi"/>
                <w:spacing w:val="-1"/>
                <w:sz w:val="22"/>
              </w:rPr>
              <w:t>l</w:t>
            </w:r>
            <w:r w:rsidRPr="00FE5FDD">
              <w:rPr>
                <w:rFonts w:asciiTheme="majorHAnsi" w:eastAsia="Times New Roman" w:hAnsiTheme="majorHAnsi"/>
                <w:spacing w:val="1"/>
                <w:sz w:val="22"/>
              </w:rPr>
              <w:t>i</w:t>
            </w:r>
            <w:r w:rsidRPr="00FE5FDD">
              <w:rPr>
                <w:rFonts w:asciiTheme="majorHAnsi" w:eastAsia="Times New Roman" w:hAnsiTheme="majorHAnsi"/>
                <w:sz w:val="22"/>
              </w:rPr>
              <w:t>n</w:t>
            </w:r>
            <w:r w:rsidRPr="00FE5FDD">
              <w:rPr>
                <w:rFonts w:asciiTheme="majorHAnsi" w:eastAsia="Times New Roman" w:hAnsiTheme="majorHAnsi"/>
                <w:spacing w:val="-2"/>
                <w:sz w:val="22"/>
              </w:rPr>
              <w:t>e</w:t>
            </w:r>
            <w:r w:rsidRPr="00FE5FDD">
              <w:rPr>
                <w:rFonts w:asciiTheme="majorHAnsi" w:eastAsia="Times New Roman" w:hAnsiTheme="majorHAnsi"/>
                <w:sz w:val="22"/>
              </w:rPr>
              <w:t xml:space="preserve"> </w:t>
            </w:r>
            <w:r w:rsidRPr="00FE5FDD">
              <w:rPr>
                <w:rFonts w:asciiTheme="majorHAnsi" w:eastAsia="Times New Roman" w:hAnsiTheme="majorHAnsi"/>
                <w:spacing w:val="1"/>
                <w:sz w:val="22"/>
              </w:rPr>
              <w:t>f</w:t>
            </w:r>
            <w:r w:rsidRPr="00FE5FDD">
              <w:rPr>
                <w:rFonts w:asciiTheme="majorHAnsi" w:eastAsia="Times New Roman" w:hAnsiTheme="majorHAnsi"/>
                <w:spacing w:val="-2"/>
                <w:sz w:val="22"/>
              </w:rPr>
              <w:t>o</w:t>
            </w:r>
            <w:r w:rsidRPr="00FE5FDD">
              <w:rPr>
                <w:rFonts w:asciiTheme="majorHAnsi" w:eastAsia="Times New Roman" w:hAnsiTheme="majorHAnsi"/>
                <w:sz w:val="22"/>
              </w:rPr>
              <w:t>r</w:t>
            </w:r>
            <w:r w:rsidRPr="00FE5FDD">
              <w:rPr>
                <w:rFonts w:asciiTheme="majorHAnsi" w:eastAsia="Times New Roman" w:hAnsiTheme="majorHAnsi"/>
                <w:spacing w:val="-2"/>
                <w:sz w:val="22"/>
              </w:rPr>
              <w:t xml:space="preserve"> </w:t>
            </w:r>
            <w:r w:rsidRPr="00FE5FDD">
              <w:rPr>
                <w:rFonts w:asciiTheme="majorHAnsi" w:eastAsia="Times New Roman" w:hAnsiTheme="majorHAnsi"/>
                <w:sz w:val="22"/>
              </w:rPr>
              <w:t xml:space="preserve">each </w:t>
            </w:r>
            <w:r w:rsidRPr="00FE5FDD">
              <w:rPr>
                <w:rFonts w:asciiTheme="majorHAnsi" w:eastAsia="Times New Roman" w:hAnsiTheme="majorHAnsi"/>
                <w:spacing w:val="-2"/>
                <w:sz w:val="22"/>
              </w:rPr>
              <w:t>a</w:t>
            </w:r>
            <w:r w:rsidRPr="00FE5FDD">
              <w:rPr>
                <w:rFonts w:asciiTheme="majorHAnsi" w:eastAsia="Times New Roman" w:hAnsiTheme="majorHAnsi"/>
                <w:sz w:val="22"/>
              </w:rPr>
              <w:t>c</w:t>
            </w:r>
            <w:r w:rsidRPr="00FE5FDD">
              <w:rPr>
                <w:rFonts w:asciiTheme="majorHAnsi" w:eastAsia="Times New Roman" w:hAnsiTheme="majorHAnsi"/>
                <w:spacing w:val="-1"/>
                <w:sz w:val="22"/>
              </w:rPr>
              <w:t>t</w:t>
            </w:r>
            <w:r w:rsidRPr="00FE5FDD">
              <w:rPr>
                <w:rFonts w:asciiTheme="majorHAnsi" w:eastAsia="Times New Roman" w:hAnsiTheme="majorHAnsi"/>
                <w:spacing w:val="1"/>
                <w:sz w:val="22"/>
              </w:rPr>
              <w:t>i</w:t>
            </w:r>
            <w:r w:rsidRPr="00FE5FDD">
              <w:rPr>
                <w:rFonts w:asciiTheme="majorHAnsi" w:eastAsia="Times New Roman" w:hAnsiTheme="majorHAnsi"/>
                <w:spacing w:val="-2"/>
                <w:sz w:val="22"/>
              </w:rPr>
              <w:t>v</w:t>
            </w:r>
            <w:r w:rsidRPr="00FE5FDD">
              <w:rPr>
                <w:rFonts w:asciiTheme="majorHAnsi" w:eastAsia="Times New Roman" w:hAnsiTheme="majorHAnsi"/>
                <w:spacing w:val="1"/>
                <w:sz w:val="22"/>
              </w:rPr>
              <w:t>it</w:t>
            </w:r>
            <w:r w:rsidRPr="00FE5FDD">
              <w:rPr>
                <w:rFonts w:asciiTheme="majorHAnsi" w:eastAsia="Times New Roman" w:hAnsiTheme="majorHAnsi"/>
                <w:spacing w:val="-2"/>
                <w:sz w:val="22"/>
              </w:rPr>
              <w:t>y</w:t>
            </w:r>
            <w:r w:rsidRPr="00FE5FDD">
              <w:rPr>
                <w:rFonts w:asciiTheme="majorHAnsi" w:eastAsia="Times New Roman" w:hAnsiTheme="majorHAnsi"/>
                <w:sz w:val="22"/>
              </w:rPr>
              <w:t xml:space="preserve">? </w:t>
            </w:r>
            <w:r>
              <w:rPr>
                <w:rFonts w:asciiTheme="majorHAnsi" w:eastAsia="Times New Roman" w:hAnsiTheme="majorHAnsi"/>
                <w:sz w:val="22"/>
              </w:rPr>
              <w:t>How</w:t>
            </w:r>
            <w:r w:rsidRPr="00FE5FDD">
              <w:rPr>
                <w:rFonts w:asciiTheme="majorHAnsi" w:eastAsia="Times New Roman" w:hAnsiTheme="majorHAnsi"/>
                <w:sz w:val="22"/>
              </w:rPr>
              <w:t xml:space="preserve"> </w:t>
            </w:r>
            <w:r w:rsidRPr="00FE5FDD">
              <w:rPr>
                <w:rFonts w:asciiTheme="majorHAnsi" w:eastAsia="Times New Roman" w:hAnsiTheme="majorHAnsi"/>
                <w:spacing w:val="-3"/>
                <w:sz w:val="22"/>
              </w:rPr>
              <w:t>w</w:t>
            </w:r>
            <w:r w:rsidRPr="00FE5FDD">
              <w:rPr>
                <w:rFonts w:asciiTheme="majorHAnsi" w:eastAsia="Times New Roman" w:hAnsiTheme="majorHAnsi"/>
                <w:spacing w:val="1"/>
                <w:sz w:val="22"/>
              </w:rPr>
              <w:t>i</w:t>
            </w:r>
            <w:r w:rsidRPr="00FE5FDD">
              <w:rPr>
                <w:rFonts w:asciiTheme="majorHAnsi" w:eastAsia="Times New Roman" w:hAnsiTheme="majorHAnsi"/>
                <w:spacing w:val="-1"/>
                <w:sz w:val="22"/>
              </w:rPr>
              <w:t>l</w:t>
            </w:r>
            <w:r w:rsidRPr="00FE5FDD">
              <w:rPr>
                <w:rFonts w:asciiTheme="majorHAnsi" w:eastAsia="Times New Roman" w:hAnsiTheme="majorHAnsi"/>
                <w:sz w:val="22"/>
              </w:rPr>
              <w:t>l</w:t>
            </w:r>
            <w:r w:rsidRPr="00FE5FDD">
              <w:rPr>
                <w:rFonts w:asciiTheme="majorHAnsi" w:eastAsia="Times New Roman" w:hAnsiTheme="majorHAnsi"/>
                <w:spacing w:val="1"/>
                <w:sz w:val="22"/>
              </w:rPr>
              <w:t xml:space="preserve"> the </w:t>
            </w:r>
            <w:r w:rsidRPr="00FE5FDD">
              <w:rPr>
                <w:rFonts w:asciiTheme="majorHAnsi" w:eastAsia="Times New Roman" w:hAnsiTheme="majorHAnsi"/>
                <w:spacing w:val="-1"/>
                <w:sz w:val="22"/>
              </w:rPr>
              <w:t>l</w:t>
            </w:r>
            <w:r w:rsidRPr="00FE5FDD">
              <w:rPr>
                <w:rFonts w:asciiTheme="majorHAnsi" w:eastAsia="Times New Roman" w:hAnsiTheme="majorHAnsi"/>
                <w:sz w:val="22"/>
              </w:rPr>
              <w:t>ea</w:t>
            </w:r>
            <w:r w:rsidRPr="00FE5FDD">
              <w:rPr>
                <w:rFonts w:asciiTheme="majorHAnsi" w:eastAsia="Times New Roman" w:hAnsiTheme="majorHAnsi"/>
                <w:spacing w:val="1"/>
                <w:sz w:val="22"/>
              </w:rPr>
              <w:t>r</w:t>
            </w:r>
            <w:r w:rsidRPr="00FE5FDD">
              <w:rPr>
                <w:rFonts w:asciiTheme="majorHAnsi" w:eastAsia="Times New Roman" w:hAnsiTheme="majorHAnsi"/>
                <w:spacing w:val="-2"/>
                <w:sz w:val="22"/>
              </w:rPr>
              <w:t>n</w:t>
            </w:r>
            <w:r w:rsidRPr="00FE5FDD">
              <w:rPr>
                <w:rFonts w:asciiTheme="majorHAnsi" w:eastAsia="Times New Roman" w:hAnsiTheme="majorHAnsi"/>
                <w:spacing w:val="1"/>
                <w:sz w:val="22"/>
              </w:rPr>
              <w:t>i</w:t>
            </w:r>
            <w:r w:rsidRPr="00FE5FDD">
              <w:rPr>
                <w:rFonts w:asciiTheme="majorHAnsi" w:eastAsia="Times New Roman" w:hAnsiTheme="majorHAnsi"/>
                <w:sz w:val="22"/>
              </w:rPr>
              <w:t>ng</w:t>
            </w:r>
            <w:r w:rsidRPr="00FE5FDD">
              <w:rPr>
                <w:rFonts w:asciiTheme="majorHAnsi" w:eastAsia="Times New Roman" w:hAnsiTheme="majorHAnsi"/>
                <w:spacing w:val="-2"/>
                <w:sz w:val="22"/>
              </w:rPr>
              <w:t xml:space="preserve"> </w:t>
            </w:r>
            <w:r w:rsidRPr="00FE5FDD">
              <w:rPr>
                <w:rFonts w:asciiTheme="majorHAnsi" w:eastAsia="Times New Roman" w:hAnsiTheme="majorHAnsi"/>
                <w:sz w:val="22"/>
              </w:rPr>
              <w:t>be a</w:t>
            </w:r>
            <w:r w:rsidRPr="00FE5FDD">
              <w:rPr>
                <w:rFonts w:asciiTheme="majorHAnsi" w:eastAsia="Times New Roman" w:hAnsiTheme="majorHAnsi"/>
                <w:spacing w:val="-2"/>
                <w:sz w:val="22"/>
              </w:rPr>
              <w:t>p</w:t>
            </w:r>
            <w:r w:rsidRPr="00FE5FDD">
              <w:rPr>
                <w:rFonts w:asciiTheme="majorHAnsi" w:eastAsia="Times New Roman" w:hAnsiTheme="majorHAnsi"/>
                <w:sz w:val="22"/>
              </w:rPr>
              <w:t>p</w:t>
            </w:r>
            <w:r w:rsidRPr="00FE5FDD">
              <w:rPr>
                <w:rFonts w:asciiTheme="majorHAnsi" w:eastAsia="Times New Roman" w:hAnsiTheme="majorHAnsi"/>
                <w:spacing w:val="-1"/>
                <w:sz w:val="22"/>
              </w:rPr>
              <w:t>li</w:t>
            </w:r>
            <w:r w:rsidRPr="00FE5FDD">
              <w:rPr>
                <w:rFonts w:asciiTheme="majorHAnsi" w:eastAsia="Times New Roman" w:hAnsiTheme="majorHAnsi"/>
                <w:sz w:val="22"/>
              </w:rPr>
              <w:t>ed?</w:t>
            </w:r>
          </w:p>
        </w:tc>
      </w:tr>
    </w:tbl>
    <w:p w14:paraId="1A3EC838" w14:textId="77777777" w:rsidR="00207AB0" w:rsidRDefault="00207AB0" w:rsidP="00207AB0">
      <w:pPr>
        <w:pStyle w:val="Default"/>
        <w:spacing w:after="240"/>
        <w:rPr>
          <w:rFonts w:asciiTheme="majorHAnsi" w:eastAsia="Times New Roman" w:hAnsiTheme="majorHAnsi" w:cs="Calibri"/>
          <w:i/>
          <w:spacing w:val="1"/>
        </w:rPr>
      </w:pPr>
    </w:p>
    <w:p w14:paraId="7593BC98" w14:textId="77777777" w:rsidR="00207AB0" w:rsidRPr="00E641F0" w:rsidRDefault="00207AB0" w:rsidP="00207AB0">
      <w:pPr>
        <w:pStyle w:val="Default"/>
        <w:spacing w:after="240"/>
        <w:rPr>
          <w:rFonts w:asciiTheme="majorHAnsi" w:hAnsiTheme="majorHAnsi" w:cs="Calibri"/>
        </w:rPr>
      </w:pPr>
      <w:r w:rsidRPr="00E641F0">
        <w:rPr>
          <w:rFonts w:asciiTheme="majorHAnsi" w:eastAsia="Times New Roman" w:hAnsiTheme="majorHAnsi" w:cs="Calibri"/>
          <w:i/>
          <w:spacing w:val="1"/>
        </w:rPr>
        <w:lastRenderedPageBreak/>
        <w:t>Professional Learning Activities.</w:t>
      </w:r>
      <w:r w:rsidRPr="00E641F0">
        <w:rPr>
          <w:rFonts w:asciiTheme="majorHAnsi" w:eastAsia="Times New Roman" w:hAnsiTheme="majorHAnsi" w:cs="Calibri"/>
          <w:spacing w:val="1"/>
        </w:rPr>
        <w:t xml:space="preserve"> </w:t>
      </w:r>
      <w:r w:rsidRPr="00E641F0">
        <w:rPr>
          <w:rFonts w:asciiTheme="majorHAnsi" w:eastAsia="Times New Roman" w:hAnsiTheme="majorHAnsi" w:cs="Calibri"/>
        </w:rPr>
        <w:t>Pr</w:t>
      </w:r>
      <w:r w:rsidRPr="00E641F0">
        <w:rPr>
          <w:rFonts w:asciiTheme="majorHAnsi" w:eastAsia="Times New Roman" w:hAnsiTheme="majorHAnsi" w:cs="Calibri"/>
          <w:spacing w:val="1"/>
        </w:rPr>
        <w:t>o</w:t>
      </w:r>
      <w:r w:rsidRPr="00E641F0">
        <w:rPr>
          <w:rFonts w:asciiTheme="majorHAnsi" w:eastAsia="Times New Roman" w:hAnsiTheme="majorHAnsi" w:cs="Calibri"/>
        </w:rPr>
        <w:t>f</w:t>
      </w:r>
      <w:r w:rsidRPr="00E641F0">
        <w:rPr>
          <w:rFonts w:asciiTheme="majorHAnsi" w:eastAsia="Times New Roman" w:hAnsiTheme="majorHAnsi" w:cs="Calibri"/>
          <w:spacing w:val="-2"/>
        </w:rPr>
        <w:t>e</w:t>
      </w:r>
      <w:r w:rsidRPr="00E641F0">
        <w:rPr>
          <w:rFonts w:asciiTheme="majorHAnsi" w:eastAsia="Times New Roman" w:hAnsiTheme="majorHAnsi" w:cs="Calibri"/>
        </w:rPr>
        <w:t>ss</w:t>
      </w:r>
      <w:r w:rsidRPr="00E641F0">
        <w:rPr>
          <w:rFonts w:asciiTheme="majorHAnsi" w:eastAsia="Times New Roman" w:hAnsiTheme="majorHAnsi" w:cs="Calibri"/>
          <w:spacing w:val="1"/>
        </w:rPr>
        <w:t>i</w:t>
      </w:r>
      <w:r w:rsidRPr="00E641F0">
        <w:rPr>
          <w:rFonts w:asciiTheme="majorHAnsi" w:eastAsia="Times New Roman" w:hAnsiTheme="majorHAnsi" w:cs="Calibri"/>
        </w:rPr>
        <w:t>on</w:t>
      </w:r>
      <w:r w:rsidRPr="00E641F0">
        <w:rPr>
          <w:rFonts w:asciiTheme="majorHAnsi" w:eastAsia="Times New Roman" w:hAnsiTheme="majorHAnsi" w:cs="Calibri"/>
          <w:spacing w:val="-1"/>
        </w:rPr>
        <w:t>a</w:t>
      </w:r>
      <w:r w:rsidRPr="00E641F0">
        <w:rPr>
          <w:rFonts w:asciiTheme="majorHAnsi" w:eastAsia="Times New Roman" w:hAnsiTheme="majorHAnsi" w:cs="Calibri"/>
        </w:rPr>
        <w:t>l learning a</w:t>
      </w:r>
      <w:r w:rsidRPr="00E641F0">
        <w:rPr>
          <w:rFonts w:asciiTheme="majorHAnsi" w:eastAsia="Times New Roman" w:hAnsiTheme="majorHAnsi" w:cs="Calibri"/>
          <w:spacing w:val="-1"/>
        </w:rPr>
        <w:t>c</w:t>
      </w:r>
      <w:r w:rsidRPr="00E641F0">
        <w:rPr>
          <w:rFonts w:asciiTheme="majorHAnsi" w:eastAsia="Times New Roman" w:hAnsiTheme="majorHAnsi" w:cs="Calibri"/>
        </w:rPr>
        <w:t>t</w:t>
      </w:r>
      <w:r w:rsidRPr="00E641F0">
        <w:rPr>
          <w:rFonts w:asciiTheme="majorHAnsi" w:eastAsia="Times New Roman" w:hAnsiTheme="majorHAnsi" w:cs="Calibri"/>
          <w:spacing w:val="1"/>
        </w:rPr>
        <w:t>i</w:t>
      </w:r>
      <w:r w:rsidRPr="00E641F0">
        <w:rPr>
          <w:rFonts w:asciiTheme="majorHAnsi" w:eastAsia="Times New Roman" w:hAnsiTheme="majorHAnsi" w:cs="Calibri"/>
        </w:rPr>
        <w:t>vi</w:t>
      </w:r>
      <w:r w:rsidRPr="00E641F0">
        <w:rPr>
          <w:rFonts w:asciiTheme="majorHAnsi" w:eastAsia="Times New Roman" w:hAnsiTheme="majorHAnsi" w:cs="Calibri"/>
          <w:spacing w:val="1"/>
        </w:rPr>
        <w:t>t</w:t>
      </w:r>
      <w:r w:rsidRPr="00E641F0">
        <w:rPr>
          <w:rFonts w:asciiTheme="majorHAnsi" w:eastAsia="Times New Roman" w:hAnsiTheme="majorHAnsi" w:cs="Calibri"/>
        </w:rPr>
        <w:t xml:space="preserve">ies, application of the learning, </w:t>
      </w:r>
      <w:r>
        <w:rPr>
          <w:rFonts w:asciiTheme="majorHAnsi" w:eastAsia="Times New Roman" w:hAnsiTheme="majorHAnsi" w:cs="Calibri"/>
        </w:rPr>
        <w:t>impact on practice</w:t>
      </w:r>
      <w:r w:rsidRPr="00E641F0">
        <w:rPr>
          <w:rFonts w:asciiTheme="majorHAnsi" w:eastAsia="Times New Roman" w:hAnsiTheme="majorHAnsi" w:cs="Calibri"/>
        </w:rPr>
        <w:t>, and a target completion date</w:t>
      </w:r>
      <w:r w:rsidRPr="00E641F0">
        <w:rPr>
          <w:rFonts w:asciiTheme="majorHAnsi" w:eastAsia="Times New Roman" w:hAnsiTheme="majorHAnsi" w:cs="Calibri"/>
          <w:spacing w:val="1"/>
        </w:rPr>
        <w:t xml:space="preserve"> are identified for each goal. W</w:t>
      </w:r>
      <w:r w:rsidRPr="00E641F0">
        <w:rPr>
          <w:rFonts w:asciiTheme="majorHAnsi" w:eastAsia="Times New Roman" w:hAnsiTheme="majorHAnsi" w:cs="Calibri"/>
        </w:rPr>
        <w:t>h</w:t>
      </w:r>
      <w:r w:rsidRPr="00E641F0">
        <w:rPr>
          <w:rFonts w:asciiTheme="majorHAnsi" w:eastAsia="Times New Roman" w:hAnsiTheme="majorHAnsi" w:cs="Calibri"/>
          <w:spacing w:val="-1"/>
        </w:rPr>
        <w:t>e</w:t>
      </w:r>
      <w:r w:rsidRPr="00E641F0">
        <w:rPr>
          <w:rFonts w:asciiTheme="majorHAnsi" w:eastAsia="Times New Roman" w:hAnsiTheme="majorHAnsi" w:cs="Calibri"/>
        </w:rPr>
        <w:t>n sel</w:t>
      </w:r>
      <w:r w:rsidRPr="00E641F0">
        <w:rPr>
          <w:rFonts w:asciiTheme="majorHAnsi" w:eastAsia="Times New Roman" w:hAnsiTheme="majorHAnsi" w:cs="Calibri"/>
          <w:spacing w:val="-1"/>
        </w:rPr>
        <w:t>ec</w:t>
      </w:r>
      <w:r w:rsidRPr="00E641F0">
        <w:rPr>
          <w:rFonts w:asciiTheme="majorHAnsi" w:eastAsia="Times New Roman" w:hAnsiTheme="majorHAnsi" w:cs="Calibri"/>
        </w:rPr>
        <w:t>t</w:t>
      </w:r>
      <w:r w:rsidRPr="00E641F0">
        <w:rPr>
          <w:rFonts w:asciiTheme="majorHAnsi" w:eastAsia="Times New Roman" w:hAnsiTheme="majorHAnsi" w:cs="Calibri"/>
          <w:spacing w:val="1"/>
        </w:rPr>
        <w:t>i</w:t>
      </w:r>
      <w:r w:rsidRPr="00E641F0">
        <w:rPr>
          <w:rFonts w:asciiTheme="majorHAnsi" w:eastAsia="Times New Roman" w:hAnsiTheme="majorHAnsi" w:cs="Calibri"/>
        </w:rPr>
        <w:t>ng</w:t>
      </w:r>
      <w:r w:rsidRPr="00E641F0">
        <w:rPr>
          <w:rFonts w:asciiTheme="majorHAnsi" w:eastAsia="Times New Roman" w:hAnsiTheme="majorHAnsi" w:cs="Calibri"/>
          <w:spacing w:val="-2"/>
        </w:rPr>
        <w:t xml:space="preserve"> </w:t>
      </w:r>
      <w:r w:rsidRPr="00E641F0">
        <w:rPr>
          <w:rFonts w:asciiTheme="majorHAnsi" w:eastAsia="Times New Roman" w:hAnsiTheme="majorHAnsi" w:cs="Calibri"/>
        </w:rPr>
        <w:t>pr</w:t>
      </w:r>
      <w:r w:rsidRPr="00E641F0">
        <w:rPr>
          <w:rFonts w:asciiTheme="majorHAnsi" w:eastAsia="Times New Roman" w:hAnsiTheme="majorHAnsi" w:cs="Calibri"/>
          <w:spacing w:val="1"/>
        </w:rPr>
        <w:t>o</w:t>
      </w:r>
      <w:r w:rsidRPr="00E641F0">
        <w:rPr>
          <w:rFonts w:asciiTheme="majorHAnsi" w:eastAsia="Times New Roman" w:hAnsiTheme="majorHAnsi" w:cs="Calibri"/>
        </w:rPr>
        <w:t>f</w:t>
      </w:r>
      <w:r w:rsidRPr="00E641F0">
        <w:rPr>
          <w:rFonts w:asciiTheme="majorHAnsi" w:eastAsia="Times New Roman" w:hAnsiTheme="majorHAnsi" w:cs="Calibri"/>
          <w:spacing w:val="-2"/>
        </w:rPr>
        <w:t>e</w:t>
      </w:r>
      <w:r w:rsidRPr="00E641F0">
        <w:rPr>
          <w:rFonts w:asciiTheme="majorHAnsi" w:eastAsia="Times New Roman" w:hAnsiTheme="majorHAnsi" w:cs="Calibri"/>
        </w:rPr>
        <w:t>ss</w:t>
      </w:r>
      <w:r w:rsidRPr="00E641F0">
        <w:rPr>
          <w:rFonts w:asciiTheme="majorHAnsi" w:eastAsia="Times New Roman" w:hAnsiTheme="majorHAnsi" w:cs="Calibri"/>
          <w:spacing w:val="1"/>
        </w:rPr>
        <w:t>i</w:t>
      </w:r>
      <w:r w:rsidRPr="00E641F0">
        <w:rPr>
          <w:rFonts w:asciiTheme="majorHAnsi" w:eastAsia="Times New Roman" w:hAnsiTheme="majorHAnsi" w:cs="Calibri"/>
        </w:rPr>
        <w:t>on</w:t>
      </w:r>
      <w:r w:rsidRPr="00E641F0">
        <w:rPr>
          <w:rFonts w:asciiTheme="majorHAnsi" w:eastAsia="Times New Roman" w:hAnsiTheme="majorHAnsi" w:cs="Calibri"/>
          <w:spacing w:val="-1"/>
        </w:rPr>
        <w:t>a</w:t>
      </w:r>
      <w:r w:rsidRPr="00E641F0">
        <w:rPr>
          <w:rFonts w:asciiTheme="majorHAnsi" w:eastAsia="Times New Roman" w:hAnsiTheme="majorHAnsi" w:cs="Calibri"/>
        </w:rPr>
        <w:t>l learning a</w:t>
      </w:r>
      <w:r w:rsidRPr="00E641F0">
        <w:rPr>
          <w:rFonts w:asciiTheme="majorHAnsi" w:eastAsia="Times New Roman" w:hAnsiTheme="majorHAnsi" w:cs="Calibri"/>
          <w:spacing w:val="-1"/>
        </w:rPr>
        <w:t>c</w:t>
      </w:r>
      <w:r w:rsidRPr="00E641F0">
        <w:rPr>
          <w:rFonts w:asciiTheme="majorHAnsi" w:eastAsia="Times New Roman" w:hAnsiTheme="majorHAnsi" w:cs="Calibri"/>
        </w:rPr>
        <w:t>t</w:t>
      </w:r>
      <w:r w:rsidRPr="00E641F0">
        <w:rPr>
          <w:rFonts w:asciiTheme="majorHAnsi" w:eastAsia="Times New Roman" w:hAnsiTheme="majorHAnsi" w:cs="Calibri"/>
          <w:spacing w:val="1"/>
        </w:rPr>
        <w:t>i</w:t>
      </w:r>
      <w:r w:rsidRPr="00E641F0">
        <w:rPr>
          <w:rFonts w:asciiTheme="majorHAnsi" w:eastAsia="Times New Roman" w:hAnsiTheme="majorHAnsi" w:cs="Calibri"/>
        </w:rPr>
        <w:t>vi</w:t>
      </w:r>
      <w:r w:rsidRPr="00E641F0">
        <w:rPr>
          <w:rFonts w:asciiTheme="majorHAnsi" w:eastAsia="Times New Roman" w:hAnsiTheme="majorHAnsi" w:cs="Calibri"/>
          <w:spacing w:val="1"/>
        </w:rPr>
        <w:t>t</w:t>
      </w:r>
      <w:r w:rsidRPr="00E641F0">
        <w:rPr>
          <w:rFonts w:asciiTheme="majorHAnsi" w:eastAsia="Times New Roman" w:hAnsiTheme="majorHAnsi" w:cs="Calibri"/>
        </w:rPr>
        <w:t xml:space="preserve">ies, the </w:t>
      </w:r>
      <w:r>
        <w:rPr>
          <w:rFonts w:asciiTheme="majorHAnsi" w:eastAsia="Times New Roman" w:hAnsiTheme="majorHAnsi" w:cs="Calibri"/>
        </w:rPr>
        <w:t>SPED administrator</w:t>
      </w:r>
      <w:r w:rsidRPr="00E641F0">
        <w:rPr>
          <w:rFonts w:asciiTheme="majorHAnsi" w:eastAsia="Times New Roman" w:hAnsiTheme="majorHAnsi" w:cs="Calibri"/>
          <w:spacing w:val="2"/>
        </w:rPr>
        <w:t xml:space="preserve"> </w:t>
      </w:r>
      <w:r w:rsidRPr="00E641F0">
        <w:rPr>
          <w:rFonts w:asciiTheme="majorHAnsi" w:eastAsia="Times New Roman" w:hAnsiTheme="majorHAnsi" w:cs="Calibri"/>
          <w:spacing w:val="-1"/>
        </w:rPr>
        <w:t>a</w:t>
      </w:r>
      <w:r w:rsidRPr="00E641F0">
        <w:rPr>
          <w:rFonts w:asciiTheme="majorHAnsi" w:eastAsia="Times New Roman" w:hAnsiTheme="majorHAnsi" w:cs="Calibri"/>
        </w:rPr>
        <w:t xml:space="preserve">nd director should </w:t>
      </w:r>
      <w:r w:rsidRPr="00E641F0">
        <w:rPr>
          <w:rFonts w:asciiTheme="majorHAnsi" w:eastAsia="Times New Roman" w:hAnsiTheme="majorHAnsi" w:cs="Calibri"/>
          <w:spacing w:val="-1"/>
        </w:rPr>
        <w:t>c</w:t>
      </w:r>
      <w:r w:rsidRPr="00E641F0">
        <w:rPr>
          <w:rFonts w:asciiTheme="majorHAnsi" w:eastAsia="Times New Roman" w:hAnsiTheme="majorHAnsi" w:cs="Calibri"/>
        </w:rPr>
        <w:t>onsid</w:t>
      </w:r>
      <w:r w:rsidRPr="00E641F0">
        <w:rPr>
          <w:rFonts w:asciiTheme="majorHAnsi" w:eastAsia="Times New Roman" w:hAnsiTheme="majorHAnsi" w:cs="Calibri"/>
          <w:spacing w:val="-1"/>
        </w:rPr>
        <w:t>e</w:t>
      </w:r>
      <w:r w:rsidRPr="00E641F0">
        <w:rPr>
          <w:rFonts w:asciiTheme="majorHAnsi" w:eastAsia="Times New Roman" w:hAnsiTheme="majorHAnsi" w:cs="Calibri"/>
        </w:rPr>
        <w:t xml:space="preserve">r </w:t>
      </w:r>
      <w:r w:rsidRPr="00E641F0">
        <w:rPr>
          <w:rFonts w:asciiTheme="majorHAnsi" w:eastAsia="Times New Roman" w:hAnsiTheme="majorHAnsi" w:cs="Calibri"/>
          <w:spacing w:val="1"/>
        </w:rPr>
        <w:t>a</w:t>
      </w:r>
      <w:r w:rsidRPr="00E641F0">
        <w:rPr>
          <w:rFonts w:asciiTheme="majorHAnsi" w:eastAsia="Times New Roman" w:hAnsiTheme="majorHAnsi" w:cs="Calibri"/>
          <w:spacing w:val="-1"/>
        </w:rPr>
        <w:t>c</w:t>
      </w:r>
      <w:r w:rsidRPr="00E641F0">
        <w:rPr>
          <w:rFonts w:asciiTheme="majorHAnsi" w:eastAsia="Times New Roman" w:hAnsiTheme="majorHAnsi" w:cs="Calibri"/>
        </w:rPr>
        <w:t>t</w:t>
      </w:r>
      <w:r w:rsidRPr="00E641F0">
        <w:rPr>
          <w:rFonts w:asciiTheme="majorHAnsi" w:eastAsia="Times New Roman" w:hAnsiTheme="majorHAnsi" w:cs="Calibri"/>
          <w:spacing w:val="1"/>
        </w:rPr>
        <w:t>i</w:t>
      </w:r>
      <w:r w:rsidRPr="00E641F0">
        <w:rPr>
          <w:rFonts w:asciiTheme="majorHAnsi" w:eastAsia="Times New Roman" w:hAnsiTheme="majorHAnsi" w:cs="Calibri"/>
        </w:rPr>
        <w:t>vi</w:t>
      </w:r>
      <w:r w:rsidRPr="00E641F0">
        <w:rPr>
          <w:rFonts w:asciiTheme="majorHAnsi" w:eastAsia="Times New Roman" w:hAnsiTheme="majorHAnsi" w:cs="Calibri"/>
          <w:spacing w:val="1"/>
        </w:rPr>
        <w:t>t</w:t>
      </w:r>
      <w:r w:rsidRPr="00E641F0">
        <w:rPr>
          <w:rFonts w:asciiTheme="majorHAnsi" w:eastAsia="Times New Roman" w:hAnsiTheme="majorHAnsi" w:cs="Calibri"/>
        </w:rPr>
        <w:t>ies such as wo</w:t>
      </w:r>
      <w:r w:rsidRPr="00E641F0">
        <w:rPr>
          <w:rFonts w:asciiTheme="majorHAnsi" w:eastAsia="Times New Roman" w:hAnsiTheme="majorHAnsi" w:cs="Calibri"/>
          <w:spacing w:val="-1"/>
        </w:rPr>
        <w:t>r</w:t>
      </w:r>
      <w:r w:rsidRPr="00E641F0">
        <w:rPr>
          <w:rFonts w:asciiTheme="majorHAnsi" w:eastAsia="Times New Roman" w:hAnsiTheme="majorHAnsi" w:cs="Calibri"/>
        </w:rPr>
        <w:t>kshops, unive</w:t>
      </w:r>
      <w:r w:rsidRPr="00E641F0">
        <w:rPr>
          <w:rFonts w:asciiTheme="majorHAnsi" w:eastAsia="Times New Roman" w:hAnsiTheme="majorHAnsi" w:cs="Calibri"/>
          <w:spacing w:val="-1"/>
        </w:rPr>
        <w:t>r</w:t>
      </w:r>
      <w:r w:rsidRPr="00E641F0">
        <w:rPr>
          <w:rFonts w:asciiTheme="majorHAnsi" w:eastAsia="Times New Roman" w:hAnsiTheme="majorHAnsi" w:cs="Calibri"/>
        </w:rPr>
        <w:t>si</w:t>
      </w:r>
      <w:r w:rsidRPr="00E641F0">
        <w:rPr>
          <w:rFonts w:asciiTheme="majorHAnsi" w:eastAsia="Times New Roman" w:hAnsiTheme="majorHAnsi" w:cs="Calibri"/>
          <w:spacing w:val="3"/>
        </w:rPr>
        <w:t>t</w:t>
      </w:r>
      <w:r w:rsidRPr="00E641F0">
        <w:rPr>
          <w:rFonts w:asciiTheme="majorHAnsi" w:eastAsia="Times New Roman" w:hAnsiTheme="majorHAnsi" w:cs="Calibri"/>
        </w:rPr>
        <w:t>y</w:t>
      </w:r>
      <w:r w:rsidRPr="00E641F0">
        <w:rPr>
          <w:rFonts w:asciiTheme="majorHAnsi" w:eastAsia="Times New Roman" w:hAnsiTheme="majorHAnsi" w:cs="Calibri"/>
          <w:spacing w:val="-5"/>
        </w:rPr>
        <w:t xml:space="preserve"> </w:t>
      </w:r>
      <w:r w:rsidRPr="00E641F0">
        <w:rPr>
          <w:rFonts w:asciiTheme="majorHAnsi" w:eastAsia="Times New Roman" w:hAnsiTheme="majorHAnsi" w:cs="Calibri"/>
          <w:spacing w:val="-1"/>
        </w:rPr>
        <w:t>c</w:t>
      </w:r>
      <w:r w:rsidRPr="00E641F0">
        <w:rPr>
          <w:rFonts w:asciiTheme="majorHAnsi" w:eastAsia="Times New Roman" w:hAnsiTheme="majorHAnsi" w:cs="Calibri"/>
        </w:rPr>
        <w:t>o</w:t>
      </w:r>
      <w:r w:rsidRPr="00E641F0">
        <w:rPr>
          <w:rFonts w:asciiTheme="majorHAnsi" w:eastAsia="Times New Roman" w:hAnsiTheme="majorHAnsi" w:cs="Calibri"/>
          <w:spacing w:val="2"/>
        </w:rPr>
        <w:t>u</w:t>
      </w:r>
      <w:r w:rsidRPr="00E641F0">
        <w:rPr>
          <w:rFonts w:asciiTheme="majorHAnsi" w:eastAsia="Times New Roman" w:hAnsiTheme="majorHAnsi" w:cs="Calibri"/>
        </w:rPr>
        <w:t>rs</w:t>
      </w:r>
      <w:r w:rsidRPr="00E641F0">
        <w:rPr>
          <w:rFonts w:asciiTheme="majorHAnsi" w:eastAsia="Times New Roman" w:hAnsiTheme="majorHAnsi" w:cs="Calibri"/>
          <w:spacing w:val="-1"/>
        </w:rPr>
        <w:t>e</w:t>
      </w:r>
      <w:r w:rsidRPr="00E641F0">
        <w:rPr>
          <w:rFonts w:asciiTheme="majorHAnsi" w:eastAsia="Times New Roman" w:hAnsiTheme="majorHAnsi" w:cs="Calibri"/>
        </w:rPr>
        <w:t>s, c</w:t>
      </w:r>
      <w:r w:rsidRPr="00E641F0">
        <w:rPr>
          <w:rFonts w:asciiTheme="majorHAnsi" w:eastAsia="Times New Roman" w:hAnsiTheme="majorHAnsi" w:cs="Calibri"/>
          <w:spacing w:val="1"/>
        </w:rPr>
        <w:t>o</w:t>
      </w:r>
      <w:r w:rsidRPr="00E641F0">
        <w:rPr>
          <w:rFonts w:asciiTheme="majorHAnsi" w:eastAsia="Times New Roman" w:hAnsiTheme="majorHAnsi" w:cs="Calibri"/>
          <w:spacing w:val="-1"/>
        </w:rPr>
        <w:t>ac</w:t>
      </w:r>
      <w:r w:rsidRPr="00E641F0">
        <w:rPr>
          <w:rFonts w:asciiTheme="majorHAnsi" w:eastAsia="Times New Roman" w:hAnsiTheme="majorHAnsi" w:cs="Calibri"/>
          <w:spacing w:val="2"/>
        </w:rPr>
        <w:t>h</w:t>
      </w:r>
      <w:r w:rsidRPr="00E641F0">
        <w:rPr>
          <w:rFonts w:asciiTheme="majorHAnsi" w:eastAsia="Times New Roman" w:hAnsiTheme="majorHAnsi" w:cs="Calibri"/>
        </w:rPr>
        <w:t>in</w:t>
      </w:r>
      <w:r w:rsidRPr="00E641F0">
        <w:rPr>
          <w:rFonts w:asciiTheme="majorHAnsi" w:eastAsia="Times New Roman" w:hAnsiTheme="majorHAnsi" w:cs="Calibri"/>
          <w:spacing w:val="-2"/>
        </w:rPr>
        <w:t>g</w:t>
      </w:r>
      <w:r w:rsidRPr="00E641F0">
        <w:rPr>
          <w:rFonts w:asciiTheme="majorHAnsi" w:eastAsia="Times New Roman" w:hAnsiTheme="majorHAnsi" w:cs="Calibri"/>
        </w:rPr>
        <w:t>, res</w:t>
      </w:r>
      <w:r w:rsidRPr="00E641F0">
        <w:rPr>
          <w:rFonts w:asciiTheme="majorHAnsi" w:eastAsia="Times New Roman" w:hAnsiTheme="majorHAnsi" w:cs="Calibri"/>
          <w:spacing w:val="-1"/>
        </w:rPr>
        <w:t>ea</w:t>
      </w:r>
      <w:r w:rsidRPr="00E641F0">
        <w:rPr>
          <w:rFonts w:asciiTheme="majorHAnsi" w:eastAsia="Times New Roman" w:hAnsiTheme="majorHAnsi" w:cs="Calibri"/>
        </w:rPr>
        <w:t>r</w:t>
      </w:r>
      <w:r w:rsidRPr="00E641F0">
        <w:rPr>
          <w:rFonts w:asciiTheme="majorHAnsi" w:eastAsia="Times New Roman" w:hAnsiTheme="majorHAnsi" w:cs="Calibri"/>
          <w:spacing w:val="-2"/>
        </w:rPr>
        <w:t>c</w:t>
      </w:r>
      <w:r w:rsidRPr="00E641F0">
        <w:rPr>
          <w:rFonts w:asciiTheme="majorHAnsi" w:eastAsia="Times New Roman" w:hAnsiTheme="majorHAnsi" w:cs="Calibri"/>
        </w:rPr>
        <w:t>h,</w:t>
      </w:r>
      <w:r w:rsidRPr="00E641F0">
        <w:rPr>
          <w:rFonts w:asciiTheme="majorHAnsi" w:eastAsia="Times New Roman" w:hAnsiTheme="majorHAnsi" w:cs="Calibri"/>
          <w:spacing w:val="2"/>
        </w:rPr>
        <w:t xml:space="preserve"> </w:t>
      </w:r>
      <w:r w:rsidRPr="00E641F0">
        <w:rPr>
          <w:rFonts w:asciiTheme="majorHAnsi" w:eastAsia="Times New Roman" w:hAnsiTheme="majorHAnsi" w:cs="Calibri"/>
          <w:spacing w:val="-1"/>
        </w:rPr>
        <w:t>a</w:t>
      </w:r>
      <w:r w:rsidRPr="00E641F0">
        <w:rPr>
          <w:rFonts w:asciiTheme="majorHAnsi" w:eastAsia="Times New Roman" w:hAnsiTheme="majorHAnsi" w:cs="Calibri"/>
        </w:rPr>
        <w:t>nd</w:t>
      </w:r>
      <w:r w:rsidRPr="00E641F0">
        <w:rPr>
          <w:rFonts w:asciiTheme="majorHAnsi" w:eastAsia="Times New Roman" w:hAnsiTheme="majorHAnsi" w:cs="Calibri"/>
          <w:spacing w:val="3"/>
        </w:rPr>
        <w:t xml:space="preserve"> Professional </w:t>
      </w:r>
      <w:r w:rsidRPr="00E641F0">
        <w:rPr>
          <w:rFonts w:asciiTheme="majorHAnsi" w:eastAsia="Times New Roman" w:hAnsiTheme="majorHAnsi" w:cs="Calibri"/>
          <w:spacing w:val="-5"/>
        </w:rPr>
        <w:t xml:space="preserve">Learning </w:t>
      </w:r>
      <w:r w:rsidRPr="00E641F0">
        <w:rPr>
          <w:rFonts w:asciiTheme="majorHAnsi" w:eastAsia="Times New Roman" w:hAnsiTheme="majorHAnsi" w:cs="Calibri"/>
        </w:rPr>
        <w:t>Commun</w:t>
      </w:r>
      <w:r>
        <w:rPr>
          <w:rFonts w:asciiTheme="majorHAnsi" w:eastAsia="Times New Roman" w:hAnsiTheme="majorHAnsi" w:cs="Calibri"/>
        </w:rPr>
        <w:t>ities, any of which may be face-to-</w:t>
      </w:r>
      <w:r w:rsidRPr="00E641F0">
        <w:rPr>
          <w:rFonts w:asciiTheme="majorHAnsi" w:eastAsia="Times New Roman" w:hAnsiTheme="majorHAnsi" w:cs="Calibri"/>
        </w:rPr>
        <w:t>face or virtual.</w:t>
      </w:r>
    </w:p>
    <w:p w14:paraId="3FB71286" w14:textId="77777777" w:rsidR="00207AB0" w:rsidRPr="00E641F0" w:rsidRDefault="00207AB0" w:rsidP="00207AB0">
      <w:pPr>
        <w:ind w:right="542"/>
        <w:rPr>
          <w:rFonts w:asciiTheme="majorHAnsi" w:eastAsia="Times New Roman" w:hAnsiTheme="majorHAnsi"/>
        </w:rPr>
      </w:pPr>
      <w:r w:rsidRPr="00E641F0">
        <w:rPr>
          <w:rFonts w:asciiTheme="majorHAnsi" w:eastAsia="Times New Roman" w:hAnsiTheme="majorHAnsi"/>
          <w:i/>
        </w:rPr>
        <w:t xml:space="preserve">Measures of Progress and Success. </w:t>
      </w:r>
      <w:r w:rsidRPr="00E641F0">
        <w:rPr>
          <w:rFonts w:asciiTheme="majorHAnsi" w:eastAsia="Times New Roman" w:hAnsiTheme="majorHAnsi"/>
        </w:rPr>
        <w:t>The</w:t>
      </w:r>
      <w:r>
        <w:rPr>
          <w:rFonts w:asciiTheme="majorHAnsi" w:eastAsia="Times New Roman" w:hAnsiTheme="majorHAnsi"/>
        </w:rPr>
        <w:t xml:space="preserve"> </w:t>
      </w:r>
      <w:r>
        <w:rPr>
          <w:rFonts w:asciiTheme="majorHAnsi" w:eastAsia="Times New Roman" w:hAnsiTheme="majorHAnsi" w:cs="Calibri"/>
        </w:rPr>
        <w:t>SPED administrator</w:t>
      </w:r>
      <w:r w:rsidRPr="00E641F0">
        <w:rPr>
          <w:rFonts w:asciiTheme="majorHAnsi" w:eastAsia="Times New Roman" w:hAnsiTheme="majorHAnsi"/>
        </w:rPr>
        <w:t xml:space="preserve"> and director also identify how progress towards achieving each goal will be demonstrated and how the </w:t>
      </w:r>
      <w:r>
        <w:rPr>
          <w:rFonts w:asciiTheme="majorHAnsi" w:eastAsia="Times New Roman" w:hAnsiTheme="majorHAnsi"/>
        </w:rPr>
        <w:t>administrator</w:t>
      </w:r>
      <w:r w:rsidRPr="00E641F0">
        <w:rPr>
          <w:rFonts w:asciiTheme="majorHAnsi" w:eastAsia="Times New Roman" w:hAnsiTheme="majorHAnsi"/>
        </w:rPr>
        <w:t xml:space="preserve"> can show the completion of each learning activity. The emphasis is not only on the learning, but also on applying the learning to improve one’s practice. Ultimately, improved </w:t>
      </w:r>
      <w:r>
        <w:rPr>
          <w:rFonts w:asciiTheme="majorHAnsi" w:eastAsia="Times New Roman" w:hAnsiTheme="majorHAnsi" w:cs="Calibri"/>
        </w:rPr>
        <w:t>SPED administrator</w:t>
      </w:r>
      <w:r w:rsidRPr="00E641F0">
        <w:rPr>
          <w:rFonts w:asciiTheme="majorHAnsi" w:eastAsia="Times New Roman" w:hAnsiTheme="majorHAnsi"/>
        </w:rPr>
        <w:t xml:space="preserve"> practice should impact the practice of others in district and/or school contexts. </w:t>
      </w:r>
    </w:p>
    <w:p w14:paraId="6D4E6988" w14:textId="77777777" w:rsidR="00207AB0" w:rsidRPr="00E641F0" w:rsidRDefault="00207AB0" w:rsidP="00207AB0">
      <w:pPr>
        <w:ind w:right="542"/>
        <w:rPr>
          <w:rFonts w:asciiTheme="majorHAnsi" w:eastAsia="Times New Roman" w:hAnsiTheme="majorHAnsi"/>
        </w:rPr>
      </w:pPr>
    </w:p>
    <w:p w14:paraId="743371DA" w14:textId="74CB3582" w:rsidR="00207AB0" w:rsidRPr="005F6C6F" w:rsidRDefault="00207AB0" w:rsidP="00207AB0">
      <w:pPr>
        <w:ind w:right="542"/>
        <w:rPr>
          <w:rFonts w:asciiTheme="majorHAnsi" w:eastAsia="Times New Roman" w:hAnsiTheme="majorHAnsi"/>
          <w:spacing w:val="1"/>
        </w:rPr>
      </w:pPr>
      <w:r w:rsidRPr="00E641F0">
        <w:rPr>
          <w:rFonts w:asciiTheme="majorHAnsi" w:hAnsiTheme="majorHAnsi"/>
          <w:i/>
        </w:rPr>
        <w:t xml:space="preserve">Completing the PGP. </w:t>
      </w:r>
      <w:r w:rsidRPr="00E641F0">
        <w:rPr>
          <w:rFonts w:asciiTheme="majorHAnsi" w:hAnsiTheme="majorHAnsi"/>
        </w:rPr>
        <w:t>The PGP is discussed</w:t>
      </w:r>
      <w:r>
        <w:rPr>
          <w:rFonts w:asciiTheme="majorHAnsi" w:hAnsiTheme="majorHAnsi"/>
        </w:rPr>
        <w:t xml:space="preserve"> </w:t>
      </w:r>
      <w:r w:rsidRPr="00E641F0">
        <w:rPr>
          <w:rFonts w:asciiTheme="majorHAnsi" w:hAnsiTheme="majorHAnsi"/>
        </w:rPr>
        <w:t xml:space="preserve">and finalized during the </w:t>
      </w:r>
      <w:r w:rsidRPr="005C4B36">
        <w:rPr>
          <w:rFonts w:asciiTheme="majorHAnsi" w:hAnsiTheme="majorHAnsi"/>
          <w:b/>
        </w:rPr>
        <w:t>Evaluation Planning Meeting</w:t>
      </w:r>
      <w:r w:rsidRPr="00E641F0">
        <w:rPr>
          <w:rFonts w:asciiTheme="majorHAnsi" w:hAnsiTheme="majorHAnsi"/>
          <w:b/>
        </w:rPr>
        <w:t xml:space="preserve"> </w:t>
      </w:r>
      <w:r w:rsidRPr="00E641F0">
        <w:rPr>
          <w:rFonts w:asciiTheme="majorHAnsi" w:hAnsiTheme="majorHAnsi"/>
        </w:rPr>
        <w:t xml:space="preserve">at the beginning of the school year. </w:t>
      </w:r>
      <w:r>
        <w:rPr>
          <w:rFonts w:asciiTheme="majorHAnsi" w:hAnsiTheme="majorHAnsi"/>
        </w:rPr>
        <w:t>The plan</w:t>
      </w:r>
      <w:r w:rsidRPr="00E641F0">
        <w:rPr>
          <w:rFonts w:asciiTheme="majorHAnsi" w:hAnsiTheme="majorHAnsi"/>
        </w:rPr>
        <w:t xml:space="preserve"> may be revised on an as</w:t>
      </w:r>
      <w:r>
        <w:rPr>
          <w:rFonts w:asciiTheme="majorHAnsi" w:hAnsiTheme="majorHAnsi"/>
        </w:rPr>
        <w:t>-</w:t>
      </w:r>
      <w:r w:rsidRPr="00E641F0">
        <w:rPr>
          <w:rFonts w:asciiTheme="majorHAnsi" w:hAnsiTheme="majorHAnsi"/>
        </w:rPr>
        <w:t xml:space="preserve">needed basis. Throughout the school year, the </w:t>
      </w:r>
      <w:r>
        <w:rPr>
          <w:rFonts w:asciiTheme="majorHAnsi" w:eastAsia="Times New Roman" w:hAnsiTheme="majorHAnsi" w:cs="Calibri"/>
        </w:rPr>
        <w:t>SPED administrator</w:t>
      </w:r>
      <w:r w:rsidRPr="00E641F0">
        <w:rPr>
          <w:rFonts w:asciiTheme="majorHAnsi" w:hAnsiTheme="majorHAnsi"/>
        </w:rPr>
        <w:t xml:space="preserve"> </w:t>
      </w:r>
      <w:r w:rsidRPr="00E641F0">
        <w:rPr>
          <w:rFonts w:asciiTheme="majorHAnsi" w:eastAsia="Times New Roman" w:hAnsiTheme="majorHAnsi"/>
        </w:rPr>
        <w:t>co</w:t>
      </w:r>
      <w:r w:rsidRPr="00E641F0">
        <w:rPr>
          <w:rFonts w:asciiTheme="majorHAnsi" w:eastAsia="Times New Roman" w:hAnsiTheme="majorHAnsi"/>
          <w:spacing w:val="-3"/>
        </w:rPr>
        <w:t>m</w:t>
      </w:r>
      <w:r w:rsidRPr="00E641F0">
        <w:rPr>
          <w:rFonts w:asciiTheme="majorHAnsi" w:eastAsia="Times New Roman" w:hAnsiTheme="majorHAnsi"/>
        </w:rPr>
        <w:t>p</w:t>
      </w:r>
      <w:r w:rsidRPr="00E641F0">
        <w:rPr>
          <w:rFonts w:asciiTheme="majorHAnsi" w:eastAsia="Times New Roman" w:hAnsiTheme="majorHAnsi"/>
          <w:spacing w:val="1"/>
        </w:rPr>
        <w:t>l</w:t>
      </w:r>
      <w:r w:rsidRPr="00E641F0">
        <w:rPr>
          <w:rFonts w:asciiTheme="majorHAnsi" w:eastAsia="Times New Roman" w:hAnsiTheme="majorHAnsi"/>
        </w:rPr>
        <w:t>e</w:t>
      </w:r>
      <w:r w:rsidRPr="00E641F0">
        <w:rPr>
          <w:rFonts w:asciiTheme="majorHAnsi" w:eastAsia="Times New Roman" w:hAnsiTheme="majorHAnsi"/>
          <w:spacing w:val="1"/>
        </w:rPr>
        <w:t>t</w:t>
      </w:r>
      <w:r w:rsidRPr="00E641F0">
        <w:rPr>
          <w:rFonts w:asciiTheme="majorHAnsi" w:eastAsia="Times New Roman" w:hAnsiTheme="majorHAnsi"/>
        </w:rPr>
        <w:t>es the p</w:t>
      </w:r>
      <w:r w:rsidRPr="00E641F0">
        <w:rPr>
          <w:rFonts w:asciiTheme="majorHAnsi" w:eastAsia="Times New Roman" w:hAnsiTheme="majorHAnsi"/>
          <w:spacing w:val="1"/>
        </w:rPr>
        <w:t>r</w:t>
      </w:r>
      <w:r w:rsidRPr="00E641F0">
        <w:rPr>
          <w:rFonts w:asciiTheme="majorHAnsi" w:eastAsia="Times New Roman" w:hAnsiTheme="majorHAnsi"/>
        </w:rPr>
        <w:t>o</w:t>
      </w:r>
      <w:r w:rsidRPr="00E641F0">
        <w:rPr>
          <w:rFonts w:asciiTheme="majorHAnsi" w:eastAsia="Times New Roman" w:hAnsiTheme="majorHAnsi"/>
          <w:spacing w:val="-2"/>
        </w:rPr>
        <w:t>f</w:t>
      </w:r>
      <w:r w:rsidRPr="00E641F0">
        <w:rPr>
          <w:rFonts w:asciiTheme="majorHAnsi" w:eastAsia="Times New Roman" w:hAnsiTheme="majorHAnsi"/>
        </w:rPr>
        <w:t>e</w:t>
      </w:r>
      <w:r w:rsidRPr="00E641F0">
        <w:rPr>
          <w:rFonts w:asciiTheme="majorHAnsi" w:eastAsia="Times New Roman" w:hAnsiTheme="majorHAnsi"/>
          <w:spacing w:val="1"/>
        </w:rPr>
        <w:t>s</w:t>
      </w:r>
      <w:r w:rsidRPr="00E641F0">
        <w:rPr>
          <w:rFonts w:asciiTheme="majorHAnsi" w:eastAsia="Times New Roman" w:hAnsiTheme="majorHAnsi"/>
          <w:spacing w:val="-2"/>
        </w:rPr>
        <w:t>s</w:t>
      </w:r>
      <w:r w:rsidRPr="00E641F0">
        <w:rPr>
          <w:rFonts w:asciiTheme="majorHAnsi" w:eastAsia="Times New Roman" w:hAnsiTheme="majorHAnsi"/>
          <w:spacing w:val="1"/>
        </w:rPr>
        <w:t>i</w:t>
      </w:r>
      <w:r w:rsidRPr="00E641F0">
        <w:rPr>
          <w:rFonts w:asciiTheme="majorHAnsi" w:eastAsia="Times New Roman" w:hAnsiTheme="majorHAnsi"/>
        </w:rPr>
        <w:t>on</w:t>
      </w:r>
      <w:r w:rsidRPr="00E641F0">
        <w:rPr>
          <w:rFonts w:asciiTheme="majorHAnsi" w:eastAsia="Times New Roman" w:hAnsiTheme="majorHAnsi"/>
          <w:spacing w:val="-2"/>
        </w:rPr>
        <w:t>a</w:t>
      </w:r>
      <w:r w:rsidRPr="00E641F0">
        <w:rPr>
          <w:rFonts w:asciiTheme="majorHAnsi" w:eastAsia="Times New Roman" w:hAnsiTheme="majorHAnsi"/>
        </w:rPr>
        <w:t>l</w:t>
      </w:r>
      <w:r w:rsidRPr="00E641F0">
        <w:rPr>
          <w:rFonts w:asciiTheme="majorHAnsi" w:eastAsia="Times New Roman" w:hAnsiTheme="majorHAnsi"/>
          <w:spacing w:val="1"/>
        </w:rPr>
        <w:t xml:space="preserve"> </w:t>
      </w:r>
      <w:r w:rsidRPr="00E641F0">
        <w:rPr>
          <w:rFonts w:asciiTheme="majorHAnsi" w:eastAsia="Times New Roman" w:hAnsiTheme="majorHAnsi"/>
        </w:rPr>
        <w:t>learning ac</w:t>
      </w:r>
      <w:r w:rsidRPr="00E641F0">
        <w:rPr>
          <w:rFonts w:asciiTheme="majorHAnsi" w:eastAsia="Times New Roman" w:hAnsiTheme="majorHAnsi"/>
          <w:spacing w:val="-1"/>
        </w:rPr>
        <w:t>t</w:t>
      </w:r>
      <w:r w:rsidRPr="00E641F0">
        <w:rPr>
          <w:rFonts w:asciiTheme="majorHAnsi" w:eastAsia="Times New Roman" w:hAnsiTheme="majorHAnsi"/>
          <w:spacing w:val="1"/>
        </w:rPr>
        <w:t>i</w:t>
      </w:r>
      <w:r w:rsidRPr="00E641F0">
        <w:rPr>
          <w:rFonts w:asciiTheme="majorHAnsi" w:eastAsia="Times New Roman" w:hAnsiTheme="majorHAnsi"/>
          <w:spacing w:val="-2"/>
        </w:rPr>
        <w:t>v</w:t>
      </w:r>
      <w:r w:rsidRPr="00E641F0">
        <w:rPr>
          <w:rFonts w:asciiTheme="majorHAnsi" w:eastAsia="Times New Roman" w:hAnsiTheme="majorHAnsi"/>
          <w:spacing w:val="1"/>
        </w:rPr>
        <w:t>it</w:t>
      </w:r>
      <w:r w:rsidRPr="00E641F0">
        <w:rPr>
          <w:rFonts w:asciiTheme="majorHAnsi" w:eastAsia="Times New Roman" w:hAnsiTheme="majorHAnsi"/>
          <w:spacing w:val="-1"/>
        </w:rPr>
        <w:t>i</w:t>
      </w:r>
      <w:r w:rsidRPr="00E641F0">
        <w:rPr>
          <w:rFonts w:asciiTheme="majorHAnsi" w:eastAsia="Times New Roman" w:hAnsiTheme="majorHAnsi"/>
        </w:rPr>
        <w:t>es</w:t>
      </w:r>
      <w:r w:rsidRPr="00E641F0">
        <w:rPr>
          <w:rFonts w:asciiTheme="majorHAnsi" w:eastAsia="Times New Roman" w:hAnsiTheme="majorHAnsi"/>
          <w:spacing w:val="1"/>
        </w:rPr>
        <w:t xml:space="preserve"> </w:t>
      </w:r>
      <w:r>
        <w:rPr>
          <w:rFonts w:asciiTheme="majorHAnsi" w:eastAsia="Times New Roman" w:hAnsiTheme="majorHAnsi"/>
        </w:rPr>
        <w:t xml:space="preserve">and </w:t>
      </w:r>
      <w:r w:rsidRPr="00E641F0">
        <w:rPr>
          <w:rFonts w:asciiTheme="majorHAnsi" w:eastAsia="Times New Roman" w:hAnsiTheme="majorHAnsi"/>
        </w:rPr>
        <w:t>a</w:t>
      </w:r>
      <w:r w:rsidRPr="00E641F0">
        <w:rPr>
          <w:rFonts w:asciiTheme="majorHAnsi" w:eastAsia="Times New Roman" w:hAnsiTheme="majorHAnsi"/>
          <w:spacing w:val="-2"/>
        </w:rPr>
        <w:t>p</w:t>
      </w:r>
      <w:r w:rsidRPr="00E641F0">
        <w:rPr>
          <w:rFonts w:asciiTheme="majorHAnsi" w:eastAsia="Times New Roman" w:hAnsiTheme="majorHAnsi"/>
        </w:rPr>
        <w:t>p</w:t>
      </w:r>
      <w:r w:rsidRPr="00E641F0">
        <w:rPr>
          <w:rFonts w:asciiTheme="majorHAnsi" w:eastAsia="Times New Roman" w:hAnsiTheme="majorHAnsi"/>
          <w:spacing w:val="1"/>
        </w:rPr>
        <w:t>l</w:t>
      </w:r>
      <w:r w:rsidRPr="00E641F0">
        <w:rPr>
          <w:rFonts w:asciiTheme="majorHAnsi" w:eastAsia="Times New Roman" w:hAnsiTheme="majorHAnsi"/>
        </w:rPr>
        <w:t>ies</w:t>
      </w:r>
      <w:r w:rsidRPr="00E641F0">
        <w:rPr>
          <w:rFonts w:asciiTheme="majorHAnsi" w:eastAsia="Times New Roman" w:hAnsiTheme="majorHAnsi"/>
          <w:spacing w:val="-2"/>
        </w:rPr>
        <w:t xml:space="preserve"> </w:t>
      </w:r>
      <w:r w:rsidRPr="00E641F0">
        <w:rPr>
          <w:rFonts w:asciiTheme="majorHAnsi" w:eastAsia="Times New Roman" w:hAnsiTheme="majorHAnsi"/>
          <w:spacing w:val="1"/>
        </w:rPr>
        <w:t>l</w:t>
      </w:r>
      <w:r w:rsidRPr="00E641F0">
        <w:rPr>
          <w:rFonts w:asciiTheme="majorHAnsi" w:eastAsia="Times New Roman" w:hAnsiTheme="majorHAnsi"/>
        </w:rPr>
        <w:t>e</w:t>
      </w:r>
      <w:r w:rsidRPr="00E641F0">
        <w:rPr>
          <w:rFonts w:asciiTheme="majorHAnsi" w:eastAsia="Times New Roman" w:hAnsiTheme="majorHAnsi"/>
          <w:spacing w:val="-2"/>
        </w:rPr>
        <w:t>a</w:t>
      </w:r>
      <w:r w:rsidRPr="00E641F0">
        <w:rPr>
          <w:rFonts w:asciiTheme="majorHAnsi" w:eastAsia="Times New Roman" w:hAnsiTheme="majorHAnsi"/>
          <w:spacing w:val="1"/>
        </w:rPr>
        <w:t>r</w:t>
      </w:r>
      <w:r w:rsidRPr="00E641F0">
        <w:rPr>
          <w:rFonts w:asciiTheme="majorHAnsi" w:eastAsia="Times New Roman" w:hAnsiTheme="majorHAnsi"/>
          <w:spacing w:val="-2"/>
        </w:rPr>
        <w:t>n</w:t>
      </w:r>
      <w:r w:rsidRPr="00E641F0">
        <w:rPr>
          <w:rFonts w:asciiTheme="majorHAnsi" w:eastAsia="Times New Roman" w:hAnsiTheme="majorHAnsi"/>
          <w:spacing w:val="1"/>
        </w:rPr>
        <w:t>i</w:t>
      </w:r>
      <w:r w:rsidRPr="00E641F0">
        <w:rPr>
          <w:rFonts w:asciiTheme="majorHAnsi" w:eastAsia="Times New Roman" w:hAnsiTheme="majorHAnsi"/>
          <w:spacing w:val="-2"/>
        </w:rPr>
        <w:t>n</w:t>
      </w:r>
      <w:r w:rsidRPr="00E641F0">
        <w:rPr>
          <w:rFonts w:asciiTheme="majorHAnsi" w:eastAsia="Times New Roman" w:hAnsiTheme="majorHAnsi"/>
        </w:rPr>
        <w:t>g</w:t>
      </w:r>
      <w:r w:rsidRPr="00E641F0">
        <w:rPr>
          <w:rFonts w:asciiTheme="majorHAnsi" w:eastAsia="Times New Roman" w:hAnsiTheme="majorHAnsi"/>
          <w:spacing w:val="-2"/>
        </w:rPr>
        <w:t xml:space="preserve"> </w:t>
      </w:r>
      <w:r w:rsidRPr="00E641F0">
        <w:rPr>
          <w:rFonts w:asciiTheme="majorHAnsi" w:eastAsia="Times New Roman" w:hAnsiTheme="majorHAnsi"/>
          <w:spacing w:val="1"/>
        </w:rPr>
        <w:t>t</w:t>
      </w:r>
      <w:r w:rsidRPr="00E641F0">
        <w:rPr>
          <w:rFonts w:asciiTheme="majorHAnsi" w:eastAsia="Times New Roman" w:hAnsiTheme="majorHAnsi"/>
        </w:rPr>
        <w:t xml:space="preserve">o </w:t>
      </w:r>
      <w:r>
        <w:rPr>
          <w:rFonts w:asciiTheme="majorHAnsi" w:eastAsia="Times New Roman" w:hAnsiTheme="majorHAnsi"/>
        </w:rPr>
        <w:t xml:space="preserve">his/her </w:t>
      </w:r>
      <w:r>
        <w:rPr>
          <w:rFonts w:asciiTheme="majorHAnsi" w:eastAsia="Times New Roman" w:hAnsiTheme="majorHAnsi"/>
          <w:spacing w:val="-4"/>
        </w:rPr>
        <w:t>practice</w:t>
      </w:r>
      <w:r>
        <w:rPr>
          <w:rFonts w:asciiTheme="majorHAnsi" w:eastAsia="Times New Roman" w:hAnsiTheme="majorHAnsi"/>
          <w:spacing w:val="-1"/>
        </w:rPr>
        <w:t>. Before the PGP/Artifact Review Meeting near the end of the school year, the administrator</w:t>
      </w:r>
      <w:r w:rsidRPr="00E641F0">
        <w:rPr>
          <w:rFonts w:asciiTheme="majorHAnsi" w:eastAsia="Times New Roman" w:hAnsiTheme="majorHAnsi"/>
          <w:spacing w:val="-1"/>
        </w:rPr>
        <w:t xml:space="preserve"> reflects on the </w:t>
      </w:r>
      <w:r>
        <w:rPr>
          <w:rFonts w:asciiTheme="majorHAnsi" w:eastAsia="Times New Roman" w:hAnsiTheme="majorHAnsi"/>
          <w:spacing w:val="-1"/>
        </w:rPr>
        <w:t>learning experience and its</w:t>
      </w:r>
      <w:r w:rsidRPr="00E641F0">
        <w:rPr>
          <w:rFonts w:asciiTheme="majorHAnsi" w:eastAsia="Times New Roman" w:hAnsiTheme="majorHAnsi"/>
          <w:spacing w:val="-1"/>
        </w:rPr>
        <w:t xml:space="preserve"> impact on his or her practice</w:t>
      </w:r>
      <w:r>
        <w:rPr>
          <w:rFonts w:asciiTheme="majorHAnsi" w:eastAsia="Times New Roman" w:hAnsiTheme="majorHAnsi"/>
          <w:spacing w:val="-1"/>
        </w:rPr>
        <w:t xml:space="preserve"> using the </w:t>
      </w:r>
      <w:r w:rsidRPr="000E2A11">
        <w:rPr>
          <w:rFonts w:asciiTheme="majorHAnsi" w:eastAsia="Times New Roman" w:hAnsiTheme="majorHAnsi"/>
          <w:i/>
          <w:spacing w:val="-1"/>
        </w:rPr>
        <w:t xml:space="preserve">Professional Growth </w:t>
      </w:r>
      <w:r w:rsidR="00C07F5F">
        <w:rPr>
          <w:rFonts w:asciiTheme="majorHAnsi" w:eastAsia="Times New Roman" w:hAnsiTheme="majorHAnsi"/>
          <w:i/>
          <w:spacing w:val="-1"/>
        </w:rPr>
        <w:t xml:space="preserve">Plan </w:t>
      </w:r>
      <w:r w:rsidRPr="000E2A11">
        <w:rPr>
          <w:rFonts w:asciiTheme="majorHAnsi" w:eastAsia="Times New Roman" w:hAnsiTheme="majorHAnsi"/>
          <w:i/>
          <w:spacing w:val="-1"/>
        </w:rPr>
        <w:t>Reflection Form</w:t>
      </w:r>
      <w:r>
        <w:rPr>
          <w:rFonts w:asciiTheme="majorHAnsi" w:eastAsia="Times New Roman" w:hAnsiTheme="majorHAnsi"/>
          <w:b/>
          <w:spacing w:val="-1"/>
        </w:rPr>
        <w:t xml:space="preserve"> </w:t>
      </w:r>
      <w:r>
        <w:rPr>
          <w:rFonts w:asciiTheme="majorHAnsi" w:eastAsia="Times New Roman" w:hAnsiTheme="majorHAnsi"/>
          <w:spacing w:val="-1"/>
        </w:rPr>
        <w:t xml:space="preserve">(see </w:t>
      </w:r>
      <w:hyperlink r:id="rId21" w:history="1">
        <w:r w:rsidR="00C07F5F">
          <w:rPr>
            <w:rStyle w:val="Hyperlink"/>
            <w:rFonts w:asciiTheme="majorHAnsi" w:eastAsia="Times New Roman" w:hAnsiTheme="majorHAnsi"/>
            <w:spacing w:val="-1"/>
          </w:rPr>
          <w:t>EES Portal</w:t>
        </w:r>
      </w:hyperlink>
      <w:r>
        <w:rPr>
          <w:rFonts w:asciiTheme="majorHAnsi" w:eastAsia="Times New Roman" w:hAnsiTheme="majorHAnsi"/>
          <w:spacing w:val="-1"/>
        </w:rPr>
        <w:t>)</w:t>
      </w:r>
      <w:r w:rsidRPr="00E641F0">
        <w:rPr>
          <w:rFonts w:asciiTheme="majorHAnsi" w:eastAsia="Times New Roman" w:hAnsiTheme="majorHAnsi"/>
          <w:spacing w:val="1"/>
        </w:rPr>
        <w:t xml:space="preserve">. </w:t>
      </w:r>
      <w:r>
        <w:rPr>
          <w:rFonts w:asciiTheme="majorHAnsi" w:eastAsia="Times New Roman" w:hAnsiTheme="majorHAnsi"/>
          <w:spacing w:val="1"/>
        </w:rPr>
        <w:t>Related documents and/or pictures may be</w:t>
      </w:r>
      <w:r w:rsidRPr="00E641F0">
        <w:rPr>
          <w:rFonts w:asciiTheme="majorHAnsi" w:eastAsia="Times New Roman" w:hAnsiTheme="majorHAnsi"/>
          <w:spacing w:val="1"/>
        </w:rPr>
        <w:t xml:space="preserve"> uploaded into BriteLocker</w:t>
      </w:r>
      <w:r w:rsidRPr="00E641F0">
        <w:rPr>
          <w:rFonts w:asciiTheme="majorHAnsi" w:eastAsia="Times New Roman" w:hAnsiTheme="majorHAnsi"/>
          <w:b/>
          <w:spacing w:val="1"/>
        </w:rPr>
        <w:t xml:space="preserve"> </w:t>
      </w:r>
      <w:r w:rsidRPr="00E641F0">
        <w:rPr>
          <w:rFonts w:asciiTheme="majorHAnsi" w:eastAsia="Times New Roman" w:hAnsiTheme="majorHAnsi"/>
          <w:spacing w:val="1"/>
        </w:rPr>
        <w:t>through TalentEd. The PGP is reviewed and scored</w:t>
      </w:r>
      <w:r>
        <w:rPr>
          <w:rFonts w:asciiTheme="majorHAnsi" w:eastAsia="Times New Roman" w:hAnsiTheme="majorHAnsi"/>
          <w:spacing w:val="1"/>
        </w:rPr>
        <w:t xml:space="preserve"> by the director of special education</w:t>
      </w:r>
      <w:r w:rsidRPr="00E641F0">
        <w:rPr>
          <w:rFonts w:asciiTheme="majorHAnsi" w:eastAsia="Times New Roman" w:hAnsiTheme="majorHAnsi"/>
          <w:spacing w:val="1"/>
        </w:rPr>
        <w:t xml:space="preserve"> using the </w:t>
      </w:r>
      <w:r w:rsidR="00F14417" w:rsidRPr="00D07086">
        <w:rPr>
          <w:rFonts w:asciiTheme="majorHAnsi" w:eastAsia="Times New Roman" w:hAnsiTheme="majorHAnsi"/>
          <w:i/>
          <w:spacing w:val="1"/>
          <w:highlight w:val="yellow"/>
        </w:rPr>
        <w:t>Professional Growth Plan Scoring Form</w:t>
      </w:r>
      <w:r w:rsidRPr="005F6C6F">
        <w:rPr>
          <w:rFonts w:asciiTheme="majorHAnsi" w:eastAsia="Times New Roman" w:hAnsiTheme="majorHAnsi"/>
          <w:spacing w:val="1"/>
        </w:rPr>
        <w:t>.</w:t>
      </w:r>
    </w:p>
    <w:p w14:paraId="74A3A450" w14:textId="77777777" w:rsidR="00207AB0" w:rsidRDefault="00207AB0" w:rsidP="00207AB0">
      <w:pPr>
        <w:ind w:right="542"/>
        <w:rPr>
          <w:rFonts w:asciiTheme="majorHAnsi" w:eastAsia="Times New Roman" w:hAnsiTheme="majorHAnsi"/>
          <w:spacing w:val="1"/>
        </w:rPr>
      </w:pPr>
    </w:p>
    <w:p w14:paraId="44E39576" w14:textId="77777777" w:rsidR="00207AB0" w:rsidRDefault="00207AB0" w:rsidP="00B45495">
      <w:pPr>
        <w:ind w:right="542"/>
        <w:jc w:val="center"/>
        <w:rPr>
          <w:rFonts w:asciiTheme="majorHAnsi" w:eastAsia="Times New Roman" w:hAnsiTheme="majorHAnsi"/>
          <w:b/>
          <w:spacing w:val="1"/>
        </w:rPr>
      </w:pPr>
      <w:r w:rsidRPr="002C7746">
        <w:rPr>
          <w:rFonts w:asciiTheme="majorHAnsi" w:eastAsia="Times New Roman" w:hAnsiTheme="majorHAnsi"/>
          <w:b/>
          <w:spacing w:val="1"/>
        </w:rPr>
        <w:t>Measure 2: Artifact Review</w:t>
      </w:r>
    </w:p>
    <w:p w14:paraId="69E9A835" w14:textId="77777777" w:rsidR="00207AB0" w:rsidRDefault="00207AB0" w:rsidP="00207AB0">
      <w:pPr>
        <w:pStyle w:val="Heading1"/>
        <w:spacing w:before="120" w:line="240" w:lineRule="auto"/>
        <w:rPr>
          <w:color w:val="auto"/>
          <w:sz w:val="24"/>
          <w:szCs w:val="24"/>
        </w:rPr>
      </w:pPr>
      <w:bookmarkStart w:id="27" w:name="_Toc463861187"/>
      <w:bookmarkStart w:id="28" w:name="_Toc480811669"/>
      <w:r w:rsidRPr="007629FB">
        <w:rPr>
          <w:rFonts w:ascii="Calibri" w:hAnsi="Calibri"/>
          <w:color w:val="000000" w:themeColor="text1"/>
          <w:sz w:val="24"/>
          <w:szCs w:val="24"/>
        </w:rPr>
        <w:t xml:space="preserve">With input </w:t>
      </w:r>
      <w:r>
        <w:rPr>
          <w:rFonts w:ascii="Calibri" w:hAnsi="Calibri"/>
          <w:color w:val="000000" w:themeColor="text1"/>
          <w:sz w:val="24"/>
          <w:szCs w:val="24"/>
        </w:rPr>
        <w:t xml:space="preserve">from </w:t>
      </w:r>
      <w:r w:rsidRPr="007629FB">
        <w:rPr>
          <w:rFonts w:ascii="Calibri" w:hAnsi="Calibri"/>
          <w:color w:val="000000" w:themeColor="text1"/>
          <w:sz w:val="24"/>
          <w:szCs w:val="24"/>
        </w:rPr>
        <w:t>the Task Force</w:t>
      </w:r>
      <w:r>
        <w:rPr>
          <w:rFonts w:ascii="Calibri" w:hAnsi="Calibri"/>
          <w:color w:val="000000" w:themeColor="text1"/>
          <w:sz w:val="24"/>
          <w:szCs w:val="24"/>
        </w:rPr>
        <w:t xml:space="preserve"> members</w:t>
      </w:r>
      <w:r w:rsidRPr="007629FB">
        <w:rPr>
          <w:rFonts w:ascii="Calibri" w:hAnsi="Calibri"/>
          <w:color w:val="000000" w:themeColor="text1"/>
          <w:sz w:val="24"/>
          <w:szCs w:val="24"/>
        </w:rPr>
        <w:t xml:space="preserve"> from St. Thomas, St. John</w:t>
      </w:r>
      <w:r>
        <w:rPr>
          <w:rFonts w:ascii="Calibri" w:hAnsi="Calibri"/>
          <w:color w:val="000000" w:themeColor="text1"/>
          <w:sz w:val="24"/>
          <w:szCs w:val="24"/>
        </w:rPr>
        <w:t>,</w:t>
      </w:r>
      <w:r w:rsidRPr="007629FB">
        <w:rPr>
          <w:rFonts w:ascii="Calibri" w:hAnsi="Calibri"/>
          <w:color w:val="000000" w:themeColor="text1"/>
          <w:sz w:val="24"/>
          <w:szCs w:val="24"/>
        </w:rPr>
        <w:t xml:space="preserve"> and St. Croix, </w:t>
      </w:r>
      <w:r>
        <w:rPr>
          <w:rFonts w:ascii="Calibri" w:hAnsi="Calibri"/>
          <w:color w:val="000000" w:themeColor="text1"/>
          <w:sz w:val="24"/>
          <w:szCs w:val="24"/>
        </w:rPr>
        <w:t xml:space="preserve">it was determined that </w:t>
      </w:r>
      <w:r w:rsidRPr="007629FB">
        <w:rPr>
          <w:rFonts w:ascii="Calibri" w:hAnsi="Calibri"/>
          <w:color w:val="000000" w:themeColor="text1"/>
          <w:sz w:val="24"/>
          <w:szCs w:val="24"/>
        </w:rPr>
        <w:t xml:space="preserve">the </w:t>
      </w:r>
      <w:r>
        <w:rPr>
          <w:rFonts w:ascii="Calibri" w:hAnsi="Calibri"/>
          <w:color w:val="000000" w:themeColor="text1"/>
          <w:sz w:val="24"/>
          <w:szCs w:val="24"/>
        </w:rPr>
        <w:t>SPED administrator</w:t>
      </w:r>
      <w:r w:rsidRPr="007629FB">
        <w:rPr>
          <w:rFonts w:ascii="Calibri" w:hAnsi="Calibri"/>
          <w:color w:val="000000" w:themeColor="text1"/>
          <w:sz w:val="24"/>
          <w:szCs w:val="24"/>
        </w:rPr>
        <w:t xml:space="preserve"> </w:t>
      </w:r>
      <w:r>
        <w:rPr>
          <w:rFonts w:ascii="Calibri" w:hAnsi="Calibri"/>
          <w:color w:val="000000" w:themeColor="text1"/>
          <w:sz w:val="24"/>
          <w:szCs w:val="24"/>
        </w:rPr>
        <w:t>artifact review</w:t>
      </w:r>
      <w:r w:rsidRPr="007629FB">
        <w:rPr>
          <w:rFonts w:ascii="Calibri" w:hAnsi="Calibri"/>
          <w:color w:val="000000" w:themeColor="text1"/>
          <w:sz w:val="24"/>
          <w:szCs w:val="24"/>
        </w:rPr>
        <w:t xml:space="preserve"> </w:t>
      </w:r>
      <w:r>
        <w:rPr>
          <w:rFonts w:ascii="Calibri" w:hAnsi="Calibri"/>
          <w:color w:val="000000" w:themeColor="text1"/>
          <w:sz w:val="24"/>
          <w:szCs w:val="24"/>
        </w:rPr>
        <w:t>would consist of</w:t>
      </w:r>
      <w:r w:rsidRPr="007629FB">
        <w:rPr>
          <w:rFonts w:ascii="Calibri" w:hAnsi="Calibri"/>
          <w:color w:val="000000" w:themeColor="text1"/>
          <w:sz w:val="24"/>
          <w:szCs w:val="24"/>
        </w:rPr>
        <w:t xml:space="preserve"> </w:t>
      </w:r>
      <w:r>
        <w:rPr>
          <w:rFonts w:ascii="Calibri" w:hAnsi="Calibri"/>
          <w:color w:val="000000" w:themeColor="text1"/>
          <w:sz w:val="24"/>
          <w:szCs w:val="24"/>
        </w:rPr>
        <w:t xml:space="preserve">evidence of performance related to </w:t>
      </w:r>
      <w:r>
        <w:rPr>
          <w:rFonts w:ascii="Calibri" w:hAnsi="Calibri"/>
          <w:b/>
          <w:bCs/>
          <w:color w:val="000000" w:themeColor="text1"/>
          <w:sz w:val="24"/>
          <w:szCs w:val="24"/>
        </w:rPr>
        <w:t>three</w:t>
      </w:r>
      <w:r w:rsidRPr="007629FB">
        <w:rPr>
          <w:rFonts w:ascii="Calibri" w:hAnsi="Calibri"/>
          <w:b/>
          <w:bCs/>
          <w:color w:val="000000" w:themeColor="text1"/>
          <w:sz w:val="24"/>
          <w:szCs w:val="24"/>
        </w:rPr>
        <w:t xml:space="preserve"> </w:t>
      </w:r>
      <w:r>
        <w:rPr>
          <w:rFonts w:ascii="Calibri" w:hAnsi="Calibri"/>
          <w:b/>
          <w:bCs/>
          <w:color w:val="000000" w:themeColor="text1"/>
          <w:sz w:val="24"/>
          <w:szCs w:val="24"/>
        </w:rPr>
        <w:t xml:space="preserve">practices and </w:t>
      </w:r>
      <w:bookmarkEnd w:id="27"/>
      <w:r>
        <w:rPr>
          <w:rFonts w:ascii="Calibri" w:hAnsi="Calibri"/>
          <w:b/>
          <w:bCs/>
          <w:color w:val="000000" w:themeColor="text1"/>
          <w:sz w:val="24"/>
          <w:szCs w:val="24"/>
        </w:rPr>
        <w:t xml:space="preserve">indicators chosen </w:t>
      </w:r>
      <w:r w:rsidRPr="00285B53">
        <w:rPr>
          <w:rFonts w:ascii="Calibri" w:hAnsi="Calibri"/>
          <w:bCs/>
          <w:color w:val="000000" w:themeColor="text1"/>
          <w:sz w:val="24"/>
          <w:szCs w:val="24"/>
        </w:rPr>
        <w:t xml:space="preserve">from </w:t>
      </w:r>
      <w:r>
        <w:rPr>
          <w:rFonts w:ascii="Calibri" w:hAnsi="Calibri"/>
          <w:bCs/>
          <w:color w:val="000000" w:themeColor="text1"/>
          <w:sz w:val="24"/>
          <w:szCs w:val="24"/>
        </w:rPr>
        <w:t xml:space="preserve">the first four Essential Practices of </w:t>
      </w:r>
      <w:r w:rsidRPr="00285B53">
        <w:rPr>
          <w:rFonts w:ascii="Calibri" w:hAnsi="Calibri"/>
          <w:bCs/>
          <w:color w:val="000000" w:themeColor="text1"/>
          <w:sz w:val="24"/>
          <w:szCs w:val="24"/>
        </w:rPr>
        <w:t>the USVI</w:t>
      </w:r>
      <w:r>
        <w:rPr>
          <w:rFonts w:ascii="Calibri" w:hAnsi="Calibri"/>
          <w:b/>
          <w:bCs/>
          <w:color w:val="000000" w:themeColor="text1"/>
          <w:sz w:val="24"/>
          <w:szCs w:val="24"/>
        </w:rPr>
        <w:t xml:space="preserve"> </w:t>
      </w:r>
      <w:r w:rsidRPr="006241C7">
        <w:rPr>
          <w:rFonts w:ascii="Calibri" w:eastAsia="Calibri" w:hAnsi="Calibri"/>
          <w:color w:val="auto"/>
          <w:sz w:val="24"/>
          <w:szCs w:val="22"/>
        </w:rPr>
        <w:t xml:space="preserve">Performance Evaluation Framework for Special Education </w:t>
      </w:r>
      <w:r w:rsidRPr="00050130">
        <w:rPr>
          <w:rFonts w:ascii="Calibri" w:hAnsi="Calibri"/>
          <w:bCs/>
          <w:color w:val="000000" w:themeColor="text1"/>
          <w:sz w:val="24"/>
          <w:szCs w:val="24"/>
        </w:rPr>
        <w:t>Administrator</w:t>
      </w:r>
      <w:r>
        <w:rPr>
          <w:rFonts w:ascii="Calibri" w:hAnsi="Calibri"/>
          <w:bCs/>
          <w:color w:val="000000" w:themeColor="text1"/>
          <w:sz w:val="24"/>
          <w:szCs w:val="24"/>
        </w:rPr>
        <w:t>s. O</w:t>
      </w:r>
      <w:r w:rsidRPr="002D485C">
        <w:rPr>
          <w:color w:val="auto"/>
          <w:sz w:val="24"/>
          <w:szCs w:val="24"/>
        </w:rPr>
        <w:t>ne required</w:t>
      </w:r>
      <w:r>
        <w:rPr>
          <w:color w:val="auto"/>
          <w:sz w:val="24"/>
          <w:szCs w:val="24"/>
        </w:rPr>
        <w:t xml:space="preserve"> practice and indicator is chosen by the special education director, </w:t>
      </w:r>
      <w:r w:rsidRPr="002D485C">
        <w:rPr>
          <w:color w:val="auto"/>
          <w:sz w:val="24"/>
          <w:szCs w:val="24"/>
        </w:rPr>
        <w:t xml:space="preserve">and two </w:t>
      </w:r>
      <w:r>
        <w:rPr>
          <w:color w:val="auto"/>
          <w:sz w:val="24"/>
          <w:szCs w:val="24"/>
        </w:rPr>
        <w:t>practices and</w:t>
      </w:r>
      <w:r w:rsidRPr="002D485C">
        <w:rPr>
          <w:color w:val="auto"/>
          <w:sz w:val="24"/>
          <w:szCs w:val="24"/>
        </w:rPr>
        <w:t xml:space="preserve"> </w:t>
      </w:r>
      <w:r>
        <w:rPr>
          <w:color w:val="auto"/>
          <w:sz w:val="24"/>
          <w:szCs w:val="24"/>
        </w:rPr>
        <w:t>indicators are chosen by each SPED administrator</w:t>
      </w:r>
      <w:r w:rsidRPr="002D485C">
        <w:rPr>
          <w:color w:val="auto"/>
          <w:sz w:val="24"/>
          <w:szCs w:val="24"/>
        </w:rPr>
        <w:t>.</w:t>
      </w:r>
      <w:bookmarkEnd w:id="28"/>
      <w:r w:rsidRPr="002D485C">
        <w:rPr>
          <w:color w:val="auto"/>
          <w:sz w:val="24"/>
          <w:szCs w:val="24"/>
        </w:rPr>
        <w:t xml:space="preserve"> </w:t>
      </w:r>
    </w:p>
    <w:p w14:paraId="43E6D903" w14:textId="77777777" w:rsidR="00207AB0" w:rsidRDefault="00207AB0" w:rsidP="00207AB0">
      <w:pPr>
        <w:pStyle w:val="Heading1"/>
        <w:numPr>
          <w:ilvl w:val="0"/>
          <w:numId w:val="33"/>
        </w:numPr>
        <w:spacing w:before="120" w:line="240" w:lineRule="auto"/>
        <w:rPr>
          <w:color w:val="auto"/>
          <w:sz w:val="24"/>
          <w:szCs w:val="24"/>
        </w:rPr>
      </w:pPr>
      <w:bookmarkStart w:id="29" w:name="_Toc480811670"/>
      <w:r>
        <w:rPr>
          <w:color w:val="auto"/>
          <w:sz w:val="24"/>
          <w:szCs w:val="24"/>
        </w:rPr>
        <w:t>Each district director</w:t>
      </w:r>
      <w:r w:rsidRPr="002D485C">
        <w:rPr>
          <w:color w:val="auto"/>
          <w:sz w:val="24"/>
          <w:szCs w:val="24"/>
        </w:rPr>
        <w:t xml:space="preserve"> of special education choose</w:t>
      </w:r>
      <w:r>
        <w:rPr>
          <w:color w:val="auto"/>
          <w:sz w:val="24"/>
          <w:szCs w:val="24"/>
        </w:rPr>
        <w:t>s</w:t>
      </w:r>
      <w:r w:rsidRPr="002D485C">
        <w:rPr>
          <w:color w:val="auto"/>
          <w:sz w:val="24"/>
          <w:szCs w:val="24"/>
        </w:rPr>
        <w:t xml:space="preserve"> a practice and indicator for which all SPED administrators</w:t>
      </w:r>
      <w:r>
        <w:rPr>
          <w:color w:val="auto"/>
          <w:sz w:val="24"/>
          <w:szCs w:val="24"/>
        </w:rPr>
        <w:t xml:space="preserve"> in their district</w:t>
      </w:r>
      <w:r w:rsidRPr="002D485C">
        <w:rPr>
          <w:color w:val="auto"/>
          <w:sz w:val="24"/>
          <w:szCs w:val="24"/>
        </w:rPr>
        <w:t xml:space="preserve"> will collect </w:t>
      </w:r>
      <w:r>
        <w:rPr>
          <w:color w:val="auto"/>
          <w:sz w:val="24"/>
          <w:szCs w:val="24"/>
        </w:rPr>
        <w:t>evidence</w:t>
      </w:r>
      <w:r w:rsidRPr="002D485C">
        <w:rPr>
          <w:color w:val="auto"/>
          <w:sz w:val="24"/>
          <w:szCs w:val="24"/>
        </w:rPr>
        <w:t>. Although the practice and indicator are the same for all SPED administrators in the district, the artifact</w:t>
      </w:r>
      <w:r>
        <w:rPr>
          <w:color w:val="auto"/>
          <w:sz w:val="24"/>
          <w:szCs w:val="24"/>
        </w:rPr>
        <w:t>(s)</w:t>
      </w:r>
      <w:r w:rsidRPr="002D485C">
        <w:rPr>
          <w:color w:val="auto"/>
          <w:sz w:val="24"/>
          <w:szCs w:val="24"/>
        </w:rPr>
        <w:t xml:space="preserve"> chosen to represent their practice will vary depending upon job responsibilities.</w:t>
      </w:r>
      <w:bookmarkEnd w:id="29"/>
      <w:r w:rsidRPr="002D485C">
        <w:rPr>
          <w:color w:val="auto"/>
          <w:sz w:val="24"/>
          <w:szCs w:val="24"/>
        </w:rPr>
        <w:t xml:space="preserve"> </w:t>
      </w:r>
    </w:p>
    <w:p w14:paraId="0A20272D" w14:textId="096FC107" w:rsidR="00207AB0" w:rsidRDefault="00207AB0" w:rsidP="00207AB0">
      <w:pPr>
        <w:pStyle w:val="Heading1"/>
        <w:numPr>
          <w:ilvl w:val="0"/>
          <w:numId w:val="33"/>
        </w:numPr>
        <w:spacing w:before="120" w:line="240" w:lineRule="auto"/>
        <w:rPr>
          <w:color w:val="auto"/>
          <w:sz w:val="24"/>
          <w:szCs w:val="24"/>
        </w:rPr>
      </w:pPr>
      <w:bookmarkStart w:id="30" w:name="_Toc480811671"/>
      <w:r w:rsidRPr="002D485C">
        <w:rPr>
          <w:color w:val="auto"/>
          <w:sz w:val="24"/>
          <w:szCs w:val="24"/>
        </w:rPr>
        <w:t>For the remaining two</w:t>
      </w:r>
      <w:r>
        <w:rPr>
          <w:color w:val="auto"/>
          <w:sz w:val="24"/>
          <w:szCs w:val="24"/>
        </w:rPr>
        <w:t xml:space="preserve"> practices and</w:t>
      </w:r>
      <w:r w:rsidRPr="002D485C">
        <w:rPr>
          <w:color w:val="auto"/>
          <w:sz w:val="24"/>
          <w:szCs w:val="24"/>
        </w:rPr>
        <w:t xml:space="preserve"> </w:t>
      </w:r>
      <w:r>
        <w:rPr>
          <w:color w:val="auto"/>
          <w:sz w:val="24"/>
          <w:szCs w:val="24"/>
        </w:rPr>
        <w:t xml:space="preserve">indicators chosen by the SPED administrator, </w:t>
      </w:r>
      <w:r w:rsidRPr="002D485C">
        <w:rPr>
          <w:color w:val="auto"/>
          <w:sz w:val="24"/>
          <w:szCs w:val="24"/>
        </w:rPr>
        <w:t xml:space="preserve">possible artifacts </w:t>
      </w:r>
      <w:r>
        <w:rPr>
          <w:color w:val="auto"/>
          <w:sz w:val="24"/>
          <w:szCs w:val="24"/>
        </w:rPr>
        <w:t>are proposed and discussed</w:t>
      </w:r>
      <w:r w:rsidRPr="002D485C">
        <w:rPr>
          <w:color w:val="auto"/>
          <w:sz w:val="24"/>
          <w:szCs w:val="24"/>
        </w:rPr>
        <w:t xml:space="preserve"> with the director. </w:t>
      </w:r>
      <w:r>
        <w:rPr>
          <w:color w:val="auto"/>
          <w:sz w:val="24"/>
          <w:szCs w:val="24"/>
        </w:rPr>
        <w:t xml:space="preserve">The administrator may refer to the document </w:t>
      </w:r>
      <w:r w:rsidR="00D07086">
        <w:rPr>
          <w:i/>
          <w:color w:val="auto"/>
          <w:sz w:val="24"/>
          <w:szCs w:val="24"/>
        </w:rPr>
        <w:t xml:space="preserve">Examples of </w:t>
      </w:r>
      <w:r w:rsidRPr="00082E30">
        <w:rPr>
          <w:i/>
          <w:color w:val="auto"/>
          <w:sz w:val="24"/>
          <w:szCs w:val="24"/>
        </w:rPr>
        <w:t>Evidence of Performance for Special Education Administrators</w:t>
      </w:r>
      <w:r>
        <w:rPr>
          <w:b/>
          <w:color w:val="auto"/>
          <w:sz w:val="24"/>
          <w:szCs w:val="24"/>
        </w:rPr>
        <w:t xml:space="preserve"> </w:t>
      </w:r>
      <w:r>
        <w:rPr>
          <w:color w:val="auto"/>
          <w:sz w:val="24"/>
          <w:szCs w:val="24"/>
        </w:rPr>
        <w:t xml:space="preserve">for examples (see </w:t>
      </w:r>
      <w:hyperlink r:id="rId22" w:history="1">
        <w:r w:rsidR="00C07F5F">
          <w:rPr>
            <w:rStyle w:val="Hyperlink"/>
            <w:sz w:val="24"/>
            <w:szCs w:val="24"/>
          </w:rPr>
          <w:t>EES Portal</w:t>
        </w:r>
      </w:hyperlink>
      <w:r>
        <w:rPr>
          <w:color w:val="auto"/>
          <w:sz w:val="24"/>
          <w:szCs w:val="24"/>
        </w:rPr>
        <w:t xml:space="preserve">). </w:t>
      </w:r>
      <w:r w:rsidRPr="002D485C">
        <w:rPr>
          <w:color w:val="auto"/>
          <w:sz w:val="24"/>
          <w:szCs w:val="24"/>
        </w:rPr>
        <w:t>The</w:t>
      </w:r>
      <w:r>
        <w:rPr>
          <w:color w:val="auto"/>
          <w:sz w:val="24"/>
          <w:szCs w:val="24"/>
        </w:rPr>
        <w:t xml:space="preserve"> proposed indicators and evidence</w:t>
      </w:r>
      <w:r w:rsidRPr="002D485C">
        <w:rPr>
          <w:color w:val="auto"/>
          <w:sz w:val="24"/>
          <w:szCs w:val="24"/>
        </w:rPr>
        <w:t xml:space="preserve"> are finalized</w:t>
      </w:r>
      <w:r>
        <w:rPr>
          <w:color w:val="auto"/>
          <w:sz w:val="24"/>
          <w:szCs w:val="24"/>
        </w:rPr>
        <w:t xml:space="preserve"> on the </w:t>
      </w:r>
      <w:r w:rsidRPr="005215AE">
        <w:rPr>
          <w:i/>
          <w:color w:val="auto"/>
          <w:sz w:val="24"/>
          <w:szCs w:val="24"/>
        </w:rPr>
        <w:t>Evaluation Planning Form</w:t>
      </w:r>
      <w:r w:rsidRPr="002D485C">
        <w:rPr>
          <w:color w:val="auto"/>
          <w:sz w:val="24"/>
          <w:szCs w:val="24"/>
        </w:rPr>
        <w:t xml:space="preserve"> during the Evaluation Planning Meeting</w:t>
      </w:r>
      <w:r>
        <w:rPr>
          <w:color w:val="auto"/>
          <w:sz w:val="24"/>
          <w:szCs w:val="24"/>
        </w:rPr>
        <w:t xml:space="preserve"> at the beginning of the school year</w:t>
      </w:r>
      <w:r w:rsidRPr="002D485C">
        <w:rPr>
          <w:color w:val="auto"/>
          <w:sz w:val="24"/>
          <w:szCs w:val="24"/>
        </w:rPr>
        <w:t>.</w:t>
      </w:r>
      <w:bookmarkEnd w:id="30"/>
    </w:p>
    <w:p w14:paraId="0E8BB015" w14:textId="77777777" w:rsidR="00207AB0" w:rsidRDefault="00207AB0" w:rsidP="00207AB0">
      <w:pPr>
        <w:ind w:right="542"/>
        <w:rPr>
          <w:rFonts w:ascii="Calibri" w:hAnsi="Calibri"/>
        </w:rPr>
      </w:pPr>
    </w:p>
    <w:p w14:paraId="1FEEDB17" w14:textId="77777777" w:rsidR="00207AB0" w:rsidRDefault="00207AB0" w:rsidP="00207AB0">
      <w:pPr>
        <w:pStyle w:val="Bullet10"/>
        <w:numPr>
          <w:ilvl w:val="0"/>
          <w:numId w:val="0"/>
        </w:numPr>
        <w:spacing w:before="0"/>
        <w:rPr>
          <w:rFonts w:asciiTheme="majorHAnsi" w:hAnsiTheme="majorHAnsi" w:cs="Times New Roman"/>
        </w:rPr>
      </w:pPr>
      <w:r w:rsidRPr="000D4E5D">
        <w:rPr>
          <w:rFonts w:asciiTheme="majorHAnsi" w:hAnsiTheme="majorHAnsi"/>
        </w:rPr>
        <w:t>SPED administrators should collect, or “harvest</w:t>
      </w:r>
      <w:r>
        <w:rPr>
          <w:rFonts w:asciiTheme="majorHAnsi" w:hAnsiTheme="majorHAnsi"/>
        </w:rPr>
        <w:t>,</w:t>
      </w:r>
      <w:r w:rsidRPr="000D4E5D">
        <w:rPr>
          <w:rFonts w:asciiTheme="majorHAnsi" w:hAnsiTheme="majorHAnsi"/>
        </w:rPr>
        <w:t>” artifacts throughout the school year, rather than waiting until the third quarter. Harvesting means that materials created during the day-to-</w:t>
      </w:r>
      <w:r w:rsidRPr="000D4E5D">
        <w:rPr>
          <w:rFonts w:asciiTheme="majorHAnsi" w:hAnsiTheme="majorHAnsi"/>
        </w:rPr>
        <w:lastRenderedPageBreak/>
        <w:t xml:space="preserve">day work of the SPED administrator are selected as evidence of competency. Waiting </w:t>
      </w:r>
      <w:r>
        <w:rPr>
          <w:rFonts w:asciiTheme="majorHAnsi" w:hAnsiTheme="majorHAnsi"/>
        </w:rPr>
        <w:t>until</w:t>
      </w:r>
      <w:r w:rsidRPr="000D4E5D">
        <w:rPr>
          <w:rFonts w:asciiTheme="majorHAnsi" w:hAnsiTheme="majorHAnsi"/>
        </w:rPr>
        <w:t xml:space="preserve"> the last minute can result in an incomplete collection of documents put together haphazardly that do not reflect exemplary performance. </w:t>
      </w:r>
      <w:r>
        <w:rPr>
          <w:rFonts w:asciiTheme="majorHAnsi" w:hAnsiTheme="majorHAnsi" w:cs="Times New Roman"/>
        </w:rPr>
        <w:t>The administrator</w:t>
      </w:r>
      <w:r w:rsidRPr="00020D82">
        <w:rPr>
          <w:rFonts w:asciiTheme="majorHAnsi" w:hAnsiTheme="majorHAnsi" w:cs="Times New Roman"/>
        </w:rPr>
        <w:t xml:space="preserve"> save</w:t>
      </w:r>
      <w:r>
        <w:rPr>
          <w:rFonts w:asciiTheme="majorHAnsi" w:hAnsiTheme="majorHAnsi" w:cs="Times New Roman"/>
        </w:rPr>
        <w:t>s</w:t>
      </w:r>
      <w:r w:rsidRPr="00020D82">
        <w:rPr>
          <w:rFonts w:asciiTheme="majorHAnsi" w:hAnsiTheme="majorHAnsi" w:cs="Times New Roman"/>
        </w:rPr>
        <w:t xml:space="preserve"> electronic</w:t>
      </w:r>
      <w:r>
        <w:rPr>
          <w:rFonts w:asciiTheme="majorHAnsi" w:hAnsiTheme="majorHAnsi" w:cs="Times New Roman"/>
        </w:rPr>
        <w:t xml:space="preserve"> PDF</w:t>
      </w:r>
      <w:r w:rsidRPr="00020D82">
        <w:rPr>
          <w:rFonts w:asciiTheme="majorHAnsi" w:hAnsiTheme="majorHAnsi" w:cs="Times New Roman"/>
        </w:rPr>
        <w:t xml:space="preserve"> versions of the artifacts (e.g., scanned or photographed) on</w:t>
      </w:r>
      <w:r>
        <w:rPr>
          <w:rFonts w:asciiTheme="majorHAnsi" w:hAnsiTheme="majorHAnsi" w:cs="Times New Roman"/>
        </w:rPr>
        <w:t xml:space="preserve"> his or her</w:t>
      </w:r>
      <w:r w:rsidRPr="00020D82">
        <w:rPr>
          <w:rFonts w:asciiTheme="majorHAnsi" w:hAnsiTheme="majorHAnsi" w:cs="Times New Roman"/>
        </w:rPr>
        <w:t xml:space="preserve"> computer</w:t>
      </w:r>
      <w:r>
        <w:rPr>
          <w:rFonts w:asciiTheme="majorHAnsi" w:hAnsiTheme="majorHAnsi" w:cs="Times New Roman"/>
        </w:rPr>
        <w:t xml:space="preserve"> for consideration as evidence for practices and indicators chosen for the evaluation</w:t>
      </w:r>
      <w:r w:rsidRPr="00020D82">
        <w:rPr>
          <w:rFonts w:asciiTheme="majorHAnsi" w:hAnsiTheme="majorHAnsi" w:cs="Times New Roman"/>
        </w:rPr>
        <w:t xml:space="preserve">. </w:t>
      </w:r>
    </w:p>
    <w:p w14:paraId="2957C372" w14:textId="5822C49F" w:rsidR="00207AB0" w:rsidRDefault="00207AB0" w:rsidP="00207AB0">
      <w:pPr>
        <w:pStyle w:val="Bullet10"/>
        <w:numPr>
          <w:ilvl w:val="0"/>
          <w:numId w:val="0"/>
        </w:numPr>
        <w:spacing w:before="0"/>
      </w:pPr>
      <w:r>
        <w:rPr>
          <w:rFonts w:asciiTheme="majorHAnsi" w:hAnsiTheme="majorHAnsi" w:cs="Times New Roman"/>
        </w:rPr>
        <w:t>Before uploading the artifacts to Britelocker, the administrator</w:t>
      </w:r>
      <w:r w:rsidRPr="00020D82">
        <w:rPr>
          <w:rFonts w:asciiTheme="majorHAnsi" w:hAnsiTheme="majorHAnsi" w:cs="Times New Roman"/>
        </w:rPr>
        <w:t xml:space="preserve"> </w:t>
      </w:r>
      <w:r>
        <w:rPr>
          <w:rFonts w:asciiTheme="majorHAnsi" w:hAnsiTheme="majorHAnsi" w:cs="Times New Roman"/>
        </w:rPr>
        <w:t xml:space="preserve">should examine the artifacts collected and determine </w:t>
      </w:r>
      <w:r w:rsidRPr="00020D82">
        <w:rPr>
          <w:rFonts w:asciiTheme="majorHAnsi" w:hAnsiTheme="majorHAnsi" w:cs="Times New Roman"/>
        </w:rPr>
        <w:t xml:space="preserve">which of the harvested evidence best demonstrates </w:t>
      </w:r>
      <w:r>
        <w:rPr>
          <w:rFonts w:asciiTheme="majorHAnsi" w:hAnsiTheme="majorHAnsi" w:cs="Times New Roman"/>
        </w:rPr>
        <w:t>his or her</w:t>
      </w:r>
      <w:r w:rsidRPr="00020D82">
        <w:rPr>
          <w:rFonts w:asciiTheme="majorHAnsi" w:hAnsiTheme="majorHAnsi" w:cs="Times New Roman"/>
        </w:rPr>
        <w:t xml:space="preserve"> </w:t>
      </w:r>
      <w:r>
        <w:rPr>
          <w:rFonts w:asciiTheme="majorHAnsi" w:hAnsiTheme="majorHAnsi" w:cs="Times New Roman"/>
        </w:rPr>
        <w:t>leadership. When possible, the administrator should select “high density”</w:t>
      </w:r>
      <w:r>
        <w:t xml:space="preserve"> artifacts that demonstrate a range of performance related to multiple essential leadership practices and indicators in the SPED Administrator Framework. Selection of </w:t>
      </w:r>
      <w:r w:rsidR="00C61123">
        <w:t>high-density</w:t>
      </w:r>
      <w:r>
        <w:t xml:space="preserve"> artifacts minimizes the amount of evidence to be collected and reviewed. </w:t>
      </w:r>
      <w:r>
        <w:rPr>
          <w:rFonts w:asciiTheme="majorHAnsi" w:hAnsiTheme="majorHAnsi" w:cs="Times New Roman"/>
        </w:rPr>
        <w:t xml:space="preserve">Once the administrator decides which pieces of evidence best represent his or her practice, s/he uploads the artifacts to BriteLocker, the electronic storage site within TalentEd. </w:t>
      </w:r>
      <w:r w:rsidRPr="00247A8E">
        <w:rPr>
          <w:rFonts w:asciiTheme="majorHAnsi" w:hAnsiTheme="majorHAnsi" w:cs="Times New Roman"/>
        </w:rPr>
        <w:t>Captions or brief descriptions should be included on each ar</w:t>
      </w:r>
      <w:r>
        <w:rPr>
          <w:rFonts w:asciiTheme="majorHAnsi" w:hAnsiTheme="majorHAnsi" w:cs="Times New Roman"/>
        </w:rPr>
        <w:t>tifact to ensure that the director</w:t>
      </w:r>
      <w:r w:rsidRPr="00247A8E">
        <w:rPr>
          <w:rFonts w:asciiTheme="majorHAnsi" w:hAnsiTheme="majorHAnsi" w:cs="Times New Roman"/>
        </w:rPr>
        <w:t xml:space="preserve"> understand</w:t>
      </w:r>
      <w:r>
        <w:rPr>
          <w:rFonts w:asciiTheme="majorHAnsi" w:hAnsiTheme="majorHAnsi" w:cs="Times New Roman"/>
        </w:rPr>
        <w:t>s</w:t>
      </w:r>
      <w:r w:rsidRPr="00247A8E">
        <w:rPr>
          <w:rFonts w:asciiTheme="majorHAnsi" w:hAnsiTheme="majorHAnsi" w:cs="Times New Roman"/>
        </w:rPr>
        <w:t xml:space="preserve"> the relationship of the materials to the </w:t>
      </w:r>
      <w:r>
        <w:rPr>
          <w:rFonts w:asciiTheme="majorHAnsi" w:hAnsiTheme="majorHAnsi" w:cs="Times New Roman"/>
        </w:rPr>
        <w:t>practice</w:t>
      </w:r>
      <w:r w:rsidRPr="00247A8E">
        <w:rPr>
          <w:rFonts w:asciiTheme="majorHAnsi" w:hAnsiTheme="majorHAnsi" w:cs="Times New Roman"/>
        </w:rPr>
        <w:t>.</w:t>
      </w:r>
      <w:r w:rsidRPr="001C3FCF">
        <w:rPr>
          <w:rFonts w:asciiTheme="majorHAnsi" w:hAnsiTheme="majorHAnsi" w:cs="Times New Roman"/>
          <w:b/>
        </w:rPr>
        <w:t xml:space="preserve"> </w:t>
      </w:r>
      <w:r w:rsidRPr="003E45C0">
        <w:rPr>
          <w:rFonts w:asciiTheme="majorHAnsi" w:hAnsiTheme="majorHAnsi" w:cs="Times New Roman"/>
          <w:i/>
        </w:rPr>
        <w:t xml:space="preserve">Note: </w:t>
      </w:r>
      <w:r>
        <w:rPr>
          <w:rFonts w:asciiTheme="majorHAnsi" w:hAnsiTheme="majorHAnsi" w:cs="Times New Roman"/>
          <w:i/>
        </w:rPr>
        <w:t>A</w:t>
      </w:r>
      <w:r w:rsidRPr="003E45C0">
        <w:rPr>
          <w:rFonts w:asciiTheme="majorHAnsi" w:hAnsiTheme="majorHAnsi" w:cs="Times New Roman"/>
          <w:i/>
        </w:rPr>
        <w:t xml:space="preserve"> set of artifacts that provides evidence for a single </w:t>
      </w:r>
      <w:r w:rsidRPr="007B5BFB">
        <w:rPr>
          <w:rFonts w:asciiTheme="majorHAnsi" w:hAnsiTheme="majorHAnsi" w:cs="Times New Roman"/>
          <w:i/>
        </w:rPr>
        <w:t>practice</w:t>
      </w:r>
      <w:r w:rsidRPr="003E45C0">
        <w:rPr>
          <w:rFonts w:asciiTheme="majorHAnsi" w:hAnsiTheme="majorHAnsi" w:cs="Times New Roman"/>
          <w:i/>
        </w:rPr>
        <w:t xml:space="preserve"> can be combined into one PDF</w:t>
      </w:r>
      <w:r>
        <w:rPr>
          <w:rFonts w:asciiTheme="majorHAnsi" w:hAnsiTheme="majorHAnsi" w:cs="Times New Roman"/>
        </w:rPr>
        <w:t>.</w:t>
      </w:r>
    </w:p>
    <w:p w14:paraId="26F1A7D6" w14:textId="4FE8FFB1" w:rsidR="00207AB0" w:rsidRPr="00AA0E51" w:rsidRDefault="00207AB0" w:rsidP="00207AB0">
      <w:pPr>
        <w:ind w:right="542"/>
        <w:rPr>
          <w:rFonts w:asciiTheme="majorHAnsi" w:eastAsia="Times New Roman" w:hAnsiTheme="majorHAnsi"/>
          <w:b/>
          <w:spacing w:val="1"/>
        </w:rPr>
      </w:pPr>
      <w:r>
        <w:rPr>
          <w:rFonts w:asciiTheme="majorHAnsi" w:hAnsiTheme="majorHAnsi"/>
        </w:rPr>
        <w:t>The PGP/</w:t>
      </w:r>
      <w:r w:rsidRPr="000D4E5D">
        <w:rPr>
          <w:rFonts w:asciiTheme="majorHAnsi" w:hAnsiTheme="majorHAnsi"/>
        </w:rPr>
        <w:t xml:space="preserve">Artifact Review meeting </w:t>
      </w:r>
      <w:r>
        <w:rPr>
          <w:rFonts w:asciiTheme="majorHAnsi" w:hAnsiTheme="majorHAnsi"/>
        </w:rPr>
        <w:t xml:space="preserve">is </w:t>
      </w:r>
      <w:r w:rsidRPr="000D4E5D">
        <w:rPr>
          <w:rFonts w:asciiTheme="majorHAnsi" w:hAnsiTheme="majorHAnsi"/>
        </w:rPr>
        <w:t>scheduled near the end of the school year</w:t>
      </w:r>
      <w:r>
        <w:rPr>
          <w:rFonts w:asciiTheme="majorHAnsi" w:hAnsiTheme="majorHAnsi"/>
        </w:rPr>
        <w:t xml:space="preserve"> and</w:t>
      </w:r>
      <w:r w:rsidRPr="000D4E5D">
        <w:rPr>
          <w:rFonts w:asciiTheme="majorHAnsi" w:hAnsiTheme="majorHAnsi"/>
        </w:rPr>
        <w:t xml:space="preserve"> provide</w:t>
      </w:r>
      <w:r>
        <w:rPr>
          <w:rFonts w:asciiTheme="majorHAnsi" w:hAnsiTheme="majorHAnsi"/>
        </w:rPr>
        <w:t>s</w:t>
      </w:r>
      <w:r w:rsidRPr="000D4E5D">
        <w:rPr>
          <w:rFonts w:asciiTheme="majorHAnsi" w:hAnsiTheme="majorHAnsi"/>
        </w:rPr>
        <w:t xml:space="preserve"> an opportunity for collaborative discussion and reflection. </w:t>
      </w:r>
      <w:r>
        <w:rPr>
          <w:rFonts w:asciiTheme="majorHAnsi" w:hAnsiTheme="majorHAnsi"/>
        </w:rPr>
        <w:t>T</w:t>
      </w:r>
      <w:r w:rsidRPr="000D4E5D">
        <w:rPr>
          <w:rFonts w:asciiTheme="majorHAnsi" w:hAnsiTheme="majorHAnsi"/>
          <w:bCs/>
        </w:rPr>
        <w:t>he artifacts are</w:t>
      </w:r>
      <w:r w:rsidRPr="000D4E5D">
        <w:rPr>
          <w:rFonts w:asciiTheme="majorHAnsi" w:hAnsiTheme="majorHAnsi"/>
        </w:rPr>
        <w:t xml:space="preserve"> systematically reviewed and scored</w:t>
      </w:r>
      <w:r w:rsidRPr="000D4E5D">
        <w:rPr>
          <w:rFonts w:asciiTheme="majorHAnsi" w:hAnsiTheme="majorHAnsi"/>
          <w:color w:val="000000" w:themeColor="text1"/>
        </w:rPr>
        <w:t xml:space="preserve"> by the district director of special education using the </w:t>
      </w:r>
      <w:r w:rsidRPr="000E2A11">
        <w:rPr>
          <w:rFonts w:asciiTheme="majorHAnsi" w:hAnsiTheme="majorHAnsi"/>
          <w:i/>
          <w:color w:val="000000" w:themeColor="text1"/>
        </w:rPr>
        <w:t>Special Education Administrator Artifact Scoring Form</w:t>
      </w:r>
      <w:r w:rsidRPr="00AA0E51">
        <w:rPr>
          <w:rFonts w:asciiTheme="majorHAnsi" w:hAnsiTheme="majorHAnsi"/>
          <w:color w:val="000000" w:themeColor="text1"/>
        </w:rPr>
        <w:t>.</w:t>
      </w:r>
    </w:p>
    <w:p w14:paraId="1FC071CB" w14:textId="77777777" w:rsidR="00207AB0" w:rsidRDefault="00207AB0" w:rsidP="00207AB0">
      <w:pPr>
        <w:rPr>
          <w:rFonts w:asciiTheme="majorHAnsi" w:hAnsiTheme="majorHAnsi"/>
        </w:rPr>
      </w:pPr>
    </w:p>
    <w:p w14:paraId="34DA434D" w14:textId="38A60876" w:rsidR="00207AB0" w:rsidRDefault="00207AB0" w:rsidP="00207AB0">
      <w:pPr>
        <w:rPr>
          <w:rFonts w:asciiTheme="majorHAnsi" w:hAnsiTheme="majorHAnsi"/>
        </w:rPr>
      </w:pPr>
      <w:r w:rsidRPr="00B36F99">
        <w:rPr>
          <w:rFonts w:asciiTheme="majorHAnsi" w:hAnsiTheme="majorHAnsi"/>
        </w:rPr>
        <w:t>Information and access to BriteLocker</w:t>
      </w:r>
      <w:r w:rsidRPr="00B36F99">
        <w:rPr>
          <w:rFonts w:asciiTheme="majorHAnsi" w:hAnsiTheme="majorHAnsi"/>
          <w:i/>
        </w:rPr>
        <w:t xml:space="preserve"> </w:t>
      </w:r>
      <w:r w:rsidRPr="00B36F99">
        <w:rPr>
          <w:rFonts w:asciiTheme="majorHAnsi" w:hAnsiTheme="majorHAnsi"/>
        </w:rPr>
        <w:t xml:space="preserve">can be found on the </w:t>
      </w:r>
      <w:hyperlink r:id="rId23" w:history="1">
        <w:r w:rsidR="00C07F5F">
          <w:rPr>
            <w:rStyle w:val="Hyperlink"/>
            <w:rFonts w:asciiTheme="majorHAnsi" w:hAnsiTheme="majorHAnsi"/>
          </w:rPr>
          <w:t>EES Portal</w:t>
        </w:r>
      </w:hyperlink>
      <w:r w:rsidRPr="00B36F99">
        <w:rPr>
          <w:rFonts w:asciiTheme="majorHAnsi" w:hAnsiTheme="majorHAnsi"/>
        </w:rPr>
        <w:t xml:space="preserve"> </w:t>
      </w:r>
      <w:r w:rsidRPr="00D42358">
        <w:rPr>
          <w:rFonts w:asciiTheme="majorHAnsi" w:hAnsiTheme="majorHAnsi"/>
        </w:rPr>
        <w:t xml:space="preserve">or by contacting </w:t>
      </w:r>
      <w:r>
        <w:rPr>
          <w:rFonts w:asciiTheme="majorHAnsi" w:hAnsiTheme="majorHAnsi"/>
        </w:rPr>
        <w:t>the EES Program Manager in each district office.</w:t>
      </w:r>
    </w:p>
    <w:p w14:paraId="3454B08C" w14:textId="77777777" w:rsidR="00207AB0" w:rsidRDefault="00207AB0" w:rsidP="00207AB0">
      <w:pPr>
        <w:rPr>
          <w:rFonts w:ascii="Calibri" w:hAnsi="Calibri"/>
          <w:b/>
        </w:rPr>
      </w:pPr>
    </w:p>
    <w:p w14:paraId="3005C0F4" w14:textId="77777777" w:rsidR="00207AB0" w:rsidRPr="00D3036D" w:rsidRDefault="00207AB0" w:rsidP="00B45495">
      <w:pPr>
        <w:jc w:val="center"/>
        <w:rPr>
          <w:rFonts w:asciiTheme="majorHAnsi" w:hAnsiTheme="majorHAnsi"/>
        </w:rPr>
      </w:pPr>
      <w:r>
        <w:rPr>
          <w:rFonts w:ascii="Calibri" w:hAnsi="Calibri"/>
          <w:b/>
        </w:rPr>
        <w:t>Measure 3: Employee Time</w:t>
      </w:r>
    </w:p>
    <w:p w14:paraId="67C81F2A" w14:textId="77777777" w:rsidR="00207AB0" w:rsidRDefault="00207AB0" w:rsidP="00207AB0">
      <w:pPr>
        <w:rPr>
          <w:rFonts w:ascii="Calibri" w:hAnsi="Calibri"/>
          <w:b/>
        </w:rPr>
      </w:pPr>
    </w:p>
    <w:p w14:paraId="01D0882E" w14:textId="77777777" w:rsidR="002369C3" w:rsidRPr="002369C3" w:rsidRDefault="00207AB0" w:rsidP="002369C3">
      <w:pPr>
        <w:pStyle w:val="Bullet10"/>
        <w:numPr>
          <w:ilvl w:val="0"/>
          <w:numId w:val="0"/>
        </w:numPr>
        <w:spacing w:before="0" w:after="0"/>
        <w:rPr>
          <w:rFonts w:asciiTheme="majorHAnsi" w:hAnsiTheme="majorHAnsi"/>
        </w:rPr>
      </w:pPr>
      <w:r w:rsidRPr="00020D82">
        <w:rPr>
          <w:rFonts w:asciiTheme="majorHAnsi" w:hAnsiTheme="majorHAnsi" w:cs="Times New Roman"/>
        </w:rPr>
        <w:t xml:space="preserve">Being present is an important professional </w:t>
      </w:r>
      <w:r>
        <w:rPr>
          <w:rFonts w:asciiTheme="majorHAnsi" w:hAnsiTheme="majorHAnsi" w:cs="Times New Roman"/>
        </w:rPr>
        <w:t>requirement</w:t>
      </w:r>
      <w:r w:rsidRPr="00020D82">
        <w:rPr>
          <w:rFonts w:asciiTheme="majorHAnsi" w:hAnsiTheme="majorHAnsi" w:cs="Times New Roman"/>
        </w:rPr>
        <w:t xml:space="preserve"> for all employees of the VIDE. </w:t>
      </w:r>
      <w:r>
        <w:rPr>
          <w:rFonts w:asciiTheme="majorHAnsi" w:hAnsiTheme="majorHAnsi" w:cs="Times New Roman"/>
        </w:rPr>
        <w:t>The SPED administrator</w:t>
      </w:r>
      <w:r w:rsidRPr="00020D82">
        <w:rPr>
          <w:rFonts w:asciiTheme="majorHAnsi" w:hAnsiTheme="majorHAnsi" w:cs="Times New Roman"/>
        </w:rPr>
        <w:t xml:space="preserve"> play</w:t>
      </w:r>
      <w:r>
        <w:rPr>
          <w:rFonts w:asciiTheme="majorHAnsi" w:hAnsiTheme="majorHAnsi" w:cs="Times New Roman"/>
        </w:rPr>
        <w:t>s</w:t>
      </w:r>
      <w:r w:rsidRPr="00020D82">
        <w:rPr>
          <w:rFonts w:asciiTheme="majorHAnsi" w:hAnsiTheme="majorHAnsi" w:cs="Times New Roman"/>
        </w:rPr>
        <w:t xml:space="preserve"> a significan</w:t>
      </w:r>
      <w:r>
        <w:rPr>
          <w:rFonts w:asciiTheme="majorHAnsi" w:hAnsiTheme="majorHAnsi" w:cs="Times New Roman"/>
        </w:rPr>
        <w:t>t role in district and school leadership</w:t>
      </w:r>
      <w:r w:rsidRPr="00020D82">
        <w:rPr>
          <w:rFonts w:asciiTheme="majorHAnsi" w:hAnsiTheme="majorHAnsi" w:cs="Times New Roman"/>
        </w:rPr>
        <w:t>; therefore</w:t>
      </w:r>
      <w:r>
        <w:rPr>
          <w:rFonts w:asciiTheme="majorHAnsi" w:hAnsiTheme="majorHAnsi" w:cs="Times New Roman"/>
        </w:rPr>
        <w:t>,</w:t>
      </w:r>
      <w:r w:rsidRPr="00020D82">
        <w:rPr>
          <w:rFonts w:asciiTheme="majorHAnsi" w:hAnsiTheme="majorHAnsi" w:cs="Times New Roman"/>
        </w:rPr>
        <w:t xml:space="preserve"> it is important that the </w:t>
      </w:r>
      <w:r>
        <w:rPr>
          <w:rFonts w:asciiTheme="majorHAnsi" w:hAnsiTheme="majorHAnsi" w:cs="Times New Roman"/>
        </w:rPr>
        <w:t>SPED administrator</w:t>
      </w:r>
      <w:r w:rsidRPr="00020D82">
        <w:rPr>
          <w:rFonts w:asciiTheme="majorHAnsi" w:hAnsiTheme="majorHAnsi" w:cs="Times New Roman"/>
        </w:rPr>
        <w:t xml:space="preserve"> be present. Time </w:t>
      </w:r>
      <w:r w:rsidRPr="002369C3">
        <w:rPr>
          <w:rFonts w:asciiTheme="majorHAnsi" w:hAnsiTheme="majorHAnsi" w:cs="Times New Roman"/>
        </w:rPr>
        <w:t xml:space="preserve">is </w:t>
      </w:r>
      <w:r w:rsidR="002369C3" w:rsidRPr="002369C3">
        <w:rPr>
          <w:rFonts w:asciiTheme="majorHAnsi" w:hAnsiTheme="majorHAnsi"/>
        </w:rPr>
        <w:t xml:space="preserve">determined by attendance as reported in </w:t>
      </w:r>
      <w:proofErr w:type="spellStart"/>
      <w:r w:rsidR="002369C3" w:rsidRPr="002369C3">
        <w:rPr>
          <w:rFonts w:asciiTheme="majorHAnsi" w:hAnsiTheme="majorHAnsi"/>
        </w:rPr>
        <w:t>TimeForce</w:t>
      </w:r>
      <w:proofErr w:type="spellEnd"/>
      <w:r w:rsidR="002369C3" w:rsidRPr="002369C3">
        <w:rPr>
          <w:rFonts w:asciiTheme="majorHAnsi" w:hAnsiTheme="majorHAnsi"/>
        </w:rPr>
        <w:t xml:space="preserve"> and is scored using the rubric in the VIDE Attendance Policy. </w:t>
      </w:r>
    </w:p>
    <w:p w14:paraId="269740F6" w14:textId="4A96448C" w:rsidR="00207AB0" w:rsidRDefault="00207AB0" w:rsidP="002369C3">
      <w:pPr>
        <w:widowControl w:val="0"/>
        <w:autoSpaceDE w:val="0"/>
        <w:autoSpaceDN w:val="0"/>
        <w:adjustRightInd w:val="0"/>
        <w:rPr>
          <w:rFonts w:asciiTheme="majorHAnsi" w:hAnsiTheme="majorHAnsi"/>
        </w:rPr>
      </w:pPr>
    </w:p>
    <w:p w14:paraId="13A3D963" w14:textId="40F092A7" w:rsidR="00207AB0" w:rsidRDefault="00207AB0" w:rsidP="00207AB0">
      <w:pPr>
        <w:rPr>
          <w:rFonts w:asciiTheme="majorHAnsi" w:hAnsiTheme="majorHAnsi"/>
        </w:rPr>
      </w:pPr>
      <w:r w:rsidRPr="006D2447">
        <w:rPr>
          <w:rFonts w:asciiTheme="majorHAnsi" w:hAnsiTheme="majorHAnsi"/>
        </w:rPr>
        <w:t xml:space="preserve">The </w:t>
      </w:r>
      <w:r>
        <w:rPr>
          <w:rFonts w:asciiTheme="majorHAnsi" w:hAnsiTheme="majorHAnsi" w:cs="Times New Roman"/>
        </w:rPr>
        <w:t>director</w:t>
      </w:r>
      <w:r w:rsidRPr="006D2447">
        <w:rPr>
          <w:rFonts w:asciiTheme="majorHAnsi" w:hAnsiTheme="majorHAnsi"/>
        </w:rPr>
        <w:t xml:space="preserve"> completes the </w:t>
      </w:r>
      <w:r>
        <w:rPr>
          <w:rFonts w:asciiTheme="majorHAnsi" w:eastAsia="Times New Roman" w:hAnsiTheme="majorHAnsi" w:cstheme="minorHAnsi"/>
          <w:i/>
          <w:w w:val="107"/>
        </w:rPr>
        <w:t>Employee</w:t>
      </w:r>
      <w:r w:rsidRPr="000E2A11">
        <w:rPr>
          <w:rFonts w:asciiTheme="majorHAnsi" w:eastAsia="Times New Roman" w:hAnsiTheme="majorHAnsi" w:cstheme="minorHAnsi"/>
          <w:i/>
          <w:w w:val="107"/>
        </w:rPr>
        <w:t xml:space="preserve"> </w:t>
      </w:r>
      <w:r w:rsidRPr="000E2A11">
        <w:rPr>
          <w:rFonts w:asciiTheme="majorHAnsi" w:hAnsiTheme="majorHAnsi"/>
          <w:i/>
        </w:rPr>
        <w:t>Time Form</w:t>
      </w:r>
      <w:r>
        <w:rPr>
          <w:rFonts w:asciiTheme="majorHAnsi" w:hAnsiTheme="majorHAnsi"/>
        </w:rPr>
        <w:t xml:space="preserve"> (see </w:t>
      </w:r>
      <w:hyperlink r:id="rId24" w:history="1">
        <w:r w:rsidR="00C07F5F">
          <w:rPr>
            <w:rStyle w:val="Hyperlink"/>
            <w:rFonts w:asciiTheme="majorHAnsi" w:hAnsiTheme="majorHAnsi"/>
          </w:rPr>
          <w:t>EES Portal</w:t>
        </w:r>
      </w:hyperlink>
      <w:r>
        <w:rPr>
          <w:rFonts w:asciiTheme="majorHAnsi" w:hAnsiTheme="majorHAnsi"/>
        </w:rPr>
        <w:t>)</w:t>
      </w:r>
      <w:r w:rsidRPr="006D2447">
        <w:rPr>
          <w:rFonts w:asciiTheme="majorHAnsi" w:hAnsiTheme="majorHAnsi"/>
          <w:b/>
        </w:rPr>
        <w:t xml:space="preserve"> </w:t>
      </w:r>
      <w:r w:rsidRPr="006D2447">
        <w:rPr>
          <w:rFonts w:asciiTheme="majorHAnsi" w:hAnsiTheme="majorHAnsi"/>
        </w:rPr>
        <w:t xml:space="preserve">based on the </w:t>
      </w:r>
      <w:r>
        <w:rPr>
          <w:rFonts w:asciiTheme="majorHAnsi" w:eastAsia="Times New Roman" w:hAnsiTheme="majorHAnsi" w:cstheme="minorHAnsi"/>
          <w:w w:val="107"/>
        </w:rPr>
        <w:t>administrator’</w:t>
      </w:r>
      <w:r w:rsidRPr="006D2447">
        <w:rPr>
          <w:rFonts w:asciiTheme="majorHAnsi" w:hAnsiTheme="majorHAnsi"/>
        </w:rPr>
        <w:t>s record of attendance in TimeForce and submits it</w:t>
      </w:r>
      <w:r>
        <w:rPr>
          <w:rFonts w:asciiTheme="majorHAnsi" w:hAnsiTheme="majorHAnsi"/>
        </w:rPr>
        <w:t xml:space="preserve"> through TalentEd</w:t>
      </w:r>
      <w:r w:rsidRPr="006D2447">
        <w:rPr>
          <w:rFonts w:asciiTheme="majorHAnsi" w:hAnsiTheme="majorHAnsi"/>
        </w:rPr>
        <w:t xml:space="preserve"> </w:t>
      </w:r>
      <w:r>
        <w:rPr>
          <w:rFonts w:asciiTheme="majorHAnsi" w:hAnsiTheme="majorHAnsi"/>
        </w:rPr>
        <w:t>before</w:t>
      </w:r>
      <w:r w:rsidRPr="006D2447">
        <w:rPr>
          <w:rFonts w:asciiTheme="majorHAnsi" w:hAnsiTheme="majorHAnsi"/>
          <w:b/>
        </w:rPr>
        <w:t xml:space="preserve"> </w:t>
      </w:r>
      <w:r w:rsidRPr="006D2447">
        <w:rPr>
          <w:rFonts w:asciiTheme="majorHAnsi" w:hAnsiTheme="majorHAnsi"/>
        </w:rPr>
        <w:t>the Summative Evaluation</w:t>
      </w:r>
      <w:r w:rsidRPr="006D2447">
        <w:rPr>
          <w:rFonts w:asciiTheme="majorHAnsi" w:hAnsiTheme="majorHAnsi"/>
          <w:b/>
        </w:rPr>
        <w:t xml:space="preserve"> </w:t>
      </w:r>
      <w:r>
        <w:rPr>
          <w:rFonts w:asciiTheme="majorHAnsi" w:hAnsiTheme="majorHAnsi"/>
        </w:rPr>
        <w:t>M</w:t>
      </w:r>
      <w:r w:rsidRPr="006D2447">
        <w:rPr>
          <w:rFonts w:asciiTheme="majorHAnsi" w:hAnsiTheme="majorHAnsi"/>
        </w:rPr>
        <w:t xml:space="preserve">eeting. A copy of the </w:t>
      </w:r>
      <w:r w:rsidR="004C61C7">
        <w:rPr>
          <w:rFonts w:asciiTheme="majorHAnsi" w:hAnsiTheme="majorHAnsi"/>
        </w:rPr>
        <w:t>VIDE</w:t>
      </w:r>
      <w:r w:rsidRPr="006D2447">
        <w:rPr>
          <w:rFonts w:asciiTheme="majorHAnsi" w:hAnsiTheme="majorHAnsi"/>
        </w:rPr>
        <w:t xml:space="preserve"> Personnel Attendance Policy can be accessed on the </w:t>
      </w:r>
      <w:hyperlink r:id="rId25" w:history="1">
        <w:r w:rsidRPr="00C07F5F">
          <w:rPr>
            <w:rStyle w:val="Hyperlink"/>
            <w:rFonts w:asciiTheme="majorHAnsi" w:hAnsiTheme="majorHAnsi"/>
          </w:rPr>
          <w:t>VIDE website</w:t>
        </w:r>
      </w:hyperlink>
      <w:r>
        <w:rPr>
          <w:rStyle w:val="Hyperlink"/>
          <w:rFonts w:asciiTheme="majorHAnsi" w:hAnsiTheme="majorHAnsi"/>
        </w:rPr>
        <w:t>.</w:t>
      </w:r>
      <w:r>
        <w:rPr>
          <w:rFonts w:asciiTheme="majorHAnsi" w:hAnsiTheme="majorHAnsi"/>
        </w:rPr>
        <w:t xml:space="preserve">   </w:t>
      </w:r>
    </w:p>
    <w:p w14:paraId="6D8CC6EF" w14:textId="77777777" w:rsidR="00207AB0" w:rsidRDefault="00207AB0" w:rsidP="00207AB0">
      <w:pPr>
        <w:rPr>
          <w:rFonts w:asciiTheme="majorHAnsi" w:hAnsiTheme="majorHAnsi"/>
        </w:rPr>
      </w:pPr>
    </w:p>
    <w:p w14:paraId="4CB89F1B" w14:textId="77777777" w:rsidR="00207AB0" w:rsidRDefault="00207AB0" w:rsidP="00207AB0">
      <w:pPr>
        <w:pStyle w:val="Heading1"/>
        <w:rPr>
          <w:b/>
        </w:rPr>
      </w:pPr>
      <w:bookmarkStart w:id="31" w:name="_Toc450469747"/>
      <w:bookmarkStart w:id="32" w:name="_Toc480811672"/>
      <w:r>
        <w:rPr>
          <w:b/>
        </w:rPr>
        <w:t>Summative Scoring: How Scores are Determined</w:t>
      </w:r>
      <w:bookmarkEnd w:id="31"/>
      <w:bookmarkEnd w:id="32"/>
    </w:p>
    <w:p w14:paraId="61BCB861" w14:textId="77777777" w:rsidR="00207AB0" w:rsidRDefault="00207AB0" w:rsidP="00207AB0">
      <w:pPr>
        <w:pStyle w:val="BodyText"/>
        <w:spacing w:after="0"/>
      </w:pPr>
      <w:r>
        <w:t xml:space="preserve">The purpose of the special education administrator evaluation is to promote growth and development through feedback and open discussion about current performance and career trajectory between the administrator and the director of special education. Scoring performance helps promote growth in the Essential Practices. The SPED administrator will </w:t>
      </w:r>
      <w:r>
        <w:lastRenderedPageBreak/>
        <w:t xml:space="preserve">receive a summative rating of Distinguished, Proficient, Basic, or Unsatisfactory based on the USVI Performance Evaluation Framework for Special Education Administrators (A rating will </w:t>
      </w:r>
      <w:r w:rsidRPr="00D42358">
        <w:rPr>
          <w:i/>
        </w:rPr>
        <w:t xml:space="preserve">not </w:t>
      </w:r>
      <w:r>
        <w:t>be given in the pilot year.). Each of the three measures described in the previous section contributes to the SPED administrator’s evaluation, although each does not contribute equally.</w:t>
      </w:r>
    </w:p>
    <w:p w14:paraId="1FFA5ED2" w14:textId="77777777" w:rsidR="00207AB0" w:rsidRPr="00CB5864" w:rsidRDefault="00207AB0" w:rsidP="00207AB0">
      <w:pPr>
        <w:pStyle w:val="BodyText"/>
        <w:spacing w:before="120" w:after="0"/>
      </w:pPr>
    </w:p>
    <w:p w14:paraId="6314623F" w14:textId="77777777" w:rsidR="00207AB0" w:rsidRDefault="00207AB0" w:rsidP="00207AB0">
      <w:pPr>
        <w:widowControl w:val="0"/>
        <w:autoSpaceDE w:val="0"/>
        <w:autoSpaceDN w:val="0"/>
        <w:adjustRightInd w:val="0"/>
        <w:spacing w:after="240"/>
        <w:rPr>
          <w:rFonts w:asciiTheme="majorHAnsi" w:hAnsiTheme="majorHAnsi" w:cs="Times New Roman"/>
        </w:rPr>
      </w:pPr>
      <w:r>
        <w:rPr>
          <w:rFonts w:asciiTheme="majorHAnsi" w:hAnsiTheme="majorHAnsi" w:cs="Times New Roman"/>
        </w:rPr>
        <w:t>The f</w:t>
      </w:r>
      <w:r w:rsidRPr="007F17A4">
        <w:rPr>
          <w:rFonts w:asciiTheme="majorHAnsi" w:hAnsiTheme="majorHAnsi" w:cs="Times New Roman"/>
        </w:rPr>
        <w:t>inal Summative Score</w:t>
      </w:r>
      <w:r>
        <w:rPr>
          <w:rFonts w:asciiTheme="majorHAnsi" w:hAnsiTheme="majorHAnsi" w:cs="Times New Roman"/>
        </w:rPr>
        <w:t xml:space="preserve"> is</w:t>
      </w:r>
      <w:r w:rsidRPr="007F17A4">
        <w:rPr>
          <w:rFonts w:asciiTheme="majorHAnsi" w:hAnsiTheme="majorHAnsi" w:cs="Times New Roman"/>
        </w:rPr>
        <w:t xml:space="preserve"> derived from</w:t>
      </w:r>
      <w:r>
        <w:rPr>
          <w:rFonts w:asciiTheme="majorHAnsi" w:hAnsiTheme="majorHAnsi" w:cs="Times New Roman"/>
        </w:rPr>
        <w:t xml:space="preserve"> the three measures:</w:t>
      </w:r>
    </w:p>
    <w:p w14:paraId="200A016D" w14:textId="1E0BB85D" w:rsidR="00207AB0" w:rsidRDefault="00207AB0" w:rsidP="00207AB0">
      <w:pPr>
        <w:pStyle w:val="ListParagraph"/>
        <w:widowControl w:val="0"/>
        <w:numPr>
          <w:ilvl w:val="0"/>
          <w:numId w:val="38"/>
        </w:numPr>
        <w:autoSpaceDE w:val="0"/>
        <w:autoSpaceDN w:val="0"/>
        <w:adjustRightInd w:val="0"/>
        <w:spacing w:after="240"/>
        <w:rPr>
          <w:rFonts w:asciiTheme="majorHAnsi" w:hAnsiTheme="majorHAnsi" w:cs="Times New Roman"/>
        </w:rPr>
      </w:pPr>
      <w:r w:rsidRPr="00754FA3">
        <w:rPr>
          <w:rFonts w:asciiTheme="majorHAnsi" w:hAnsiTheme="majorHAnsi" w:cs="Times New Roman"/>
        </w:rPr>
        <w:t xml:space="preserve">The Professional Growth Plan is scored using the </w:t>
      </w:r>
      <w:r w:rsidRPr="005215AE">
        <w:rPr>
          <w:rFonts w:asciiTheme="majorHAnsi" w:hAnsiTheme="majorHAnsi" w:cs="Times New Roman"/>
          <w:i/>
        </w:rPr>
        <w:t xml:space="preserve">Professional Growth Plan Scoring </w:t>
      </w:r>
      <w:r w:rsidR="00380B4E" w:rsidRPr="005215AE">
        <w:rPr>
          <w:rFonts w:asciiTheme="majorHAnsi" w:hAnsiTheme="majorHAnsi" w:cs="Times New Roman"/>
          <w:i/>
        </w:rPr>
        <w:t>Form</w:t>
      </w:r>
      <w:r w:rsidR="00380B4E" w:rsidRPr="00754FA3">
        <w:rPr>
          <w:rFonts w:asciiTheme="majorHAnsi" w:hAnsiTheme="majorHAnsi" w:cs="Times New Roman"/>
        </w:rPr>
        <w:t xml:space="preserve"> </w:t>
      </w:r>
      <w:r w:rsidRPr="00754FA3">
        <w:rPr>
          <w:rFonts w:asciiTheme="majorHAnsi" w:hAnsiTheme="majorHAnsi" w:cs="Times New Roman"/>
        </w:rPr>
        <w:t xml:space="preserve">and accounts </w:t>
      </w:r>
      <w:r>
        <w:rPr>
          <w:rFonts w:asciiTheme="majorHAnsi" w:hAnsiTheme="majorHAnsi" w:cs="Times New Roman"/>
        </w:rPr>
        <w:t xml:space="preserve">for </w:t>
      </w:r>
      <w:r w:rsidRPr="00E678C5">
        <w:rPr>
          <w:rFonts w:asciiTheme="majorHAnsi" w:hAnsiTheme="majorHAnsi" w:cs="Times New Roman"/>
          <w:b/>
        </w:rPr>
        <w:t>30%</w:t>
      </w:r>
      <w:r>
        <w:rPr>
          <w:rFonts w:asciiTheme="majorHAnsi" w:hAnsiTheme="majorHAnsi" w:cs="Times New Roman"/>
        </w:rPr>
        <w:t xml:space="preserve"> of the summative score.</w:t>
      </w:r>
    </w:p>
    <w:p w14:paraId="3AE573B6" w14:textId="022E51CD" w:rsidR="00207AB0" w:rsidRDefault="00207AB0" w:rsidP="00207AB0">
      <w:pPr>
        <w:pStyle w:val="ListParagraph"/>
        <w:widowControl w:val="0"/>
        <w:numPr>
          <w:ilvl w:val="0"/>
          <w:numId w:val="38"/>
        </w:numPr>
        <w:autoSpaceDE w:val="0"/>
        <w:autoSpaceDN w:val="0"/>
        <w:adjustRightInd w:val="0"/>
        <w:spacing w:after="240"/>
        <w:rPr>
          <w:rFonts w:asciiTheme="majorHAnsi" w:hAnsiTheme="majorHAnsi" w:cs="Times New Roman"/>
        </w:rPr>
      </w:pPr>
      <w:r>
        <w:rPr>
          <w:rFonts w:asciiTheme="majorHAnsi" w:hAnsiTheme="majorHAnsi" w:cs="Times New Roman"/>
        </w:rPr>
        <w:t>The Artifact Review consists of the three practices and indicators chosen by the director and the administrator, each comprising 20% of the total</w:t>
      </w:r>
      <w:r w:rsidR="00F723B5">
        <w:rPr>
          <w:rFonts w:asciiTheme="majorHAnsi" w:hAnsiTheme="majorHAnsi" w:cs="Times New Roman"/>
        </w:rPr>
        <w:t>,</w:t>
      </w:r>
      <w:r>
        <w:rPr>
          <w:rFonts w:asciiTheme="majorHAnsi" w:hAnsiTheme="majorHAnsi" w:cs="Times New Roman"/>
        </w:rPr>
        <w:t xml:space="preserve"> and </w:t>
      </w:r>
      <w:r w:rsidR="00F723B5">
        <w:rPr>
          <w:rFonts w:asciiTheme="majorHAnsi" w:hAnsiTheme="majorHAnsi" w:cs="Times New Roman"/>
        </w:rPr>
        <w:t xml:space="preserve">is </w:t>
      </w:r>
      <w:r>
        <w:rPr>
          <w:rFonts w:asciiTheme="majorHAnsi" w:hAnsiTheme="majorHAnsi" w:cs="Times New Roman"/>
        </w:rPr>
        <w:t xml:space="preserve">scored with the Special Education Administrator </w:t>
      </w:r>
      <w:r w:rsidRPr="005215AE">
        <w:rPr>
          <w:rFonts w:asciiTheme="majorHAnsi" w:hAnsiTheme="majorHAnsi" w:cs="Times New Roman"/>
          <w:i/>
        </w:rPr>
        <w:t>Artifact Scoring Form</w:t>
      </w:r>
      <w:r>
        <w:rPr>
          <w:rFonts w:asciiTheme="majorHAnsi" w:hAnsiTheme="majorHAnsi" w:cs="Times New Roman"/>
        </w:rPr>
        <w:t xml:space="preserve">. Therefore, </w:t>
      </w:r>
      <w:r w:rsidR="00F723B5">
        <w:rPr>
          <w:rFonts w:asciiTheme="majorHAnsi" w:hAnsiTheme="majorHAnsi" w:cs="Times New Roman"/>
        </w:rPr>
        <w:t xml:space="preserve">the review </w:t>
      </w:r>
      <w:r>
        <w:rPr>
          <w:rFonts w:asciiTheme="majorHAnsi" w:hAnsiTheme="majorHAnsi" w:cs="Times New Roman"/>
        </w:rPr>
        <w:t xml:space="preserve">represents </w:t>
      </w:r>
      <w:r w:rsidRPr="00E66BF6">
        <w:rPr>
          <w:rFonts w:asciiTheme="majorHAnsi" w:hAnsiTheme="majorHAnsi" w:cs="Times New Roman"/>
          <w:b/>
        </w:rPr>
        <w:t>60%</w:t>
      </w:r>
      <w:r>
        <w:rPr>
          <w:rFonts w:asciiTheme="majorHAnsi" w:hAnsiTheme="majorHAnsi" w:cs="Times New Roman"/>
        </w:rPr>
        <w:t xml:space="preserve"> of the summative score.</w:t>
      </w:r>
    </w:p>
    <w:p w14:paraId="0F94E10A" w14:textId="77777777" w:rsidR="00207AB0" w:rsidRPr="001E633C" w:rsidRDefault="00207AB0" w:rsidP="00207AB0">
      <w:pPr>
        <w:pStyle w:val="ListParagraph"/>
        <w:widowControl w:val="0"/>
        <w:numPr>
          <w:ilvl w:val="0"/>
          <w:numId w:val="38"/>
        </w:numPr>
        <w:autoSpaceDE w:val="0"/>
        <w:autoSpaceDN w:val="0"/>
        <w:adjustRightInd w:val="0"/>
        <w:spacing w:after="240"/>
        <w:rPr>
          <w:rFonts w:asciiTheme="majorHAnsi" w:hAnsiTheme="majorHAnsi" w:cs="Times New Roman"/>
        </w:rPr>
      </w:pPr>
      <w:r>
        <w:rPr>
          <w:rFonts w:asciiTheme="majorHAnsi" w:hAnsiTheme="majorHAnsi" w:cs="Times New Roman"/>
        </w:rPr>
        <w:t>Employee</w:t>
      </w:r>
      <w:r w:rsidRPr="00754FA3">
        <w:rPr>
          <w:rFonts w:asciiTheme="majorHAnsi" w:hAnsiTheme="majorHAnsi" w:cs="Times New Roman"/>
        </w:rPr>
        <w:t xml:space="preserve"> Time, reflecting attendance, comprises </w:t>
      </w:r>
      <w:r w:rsidRPr="00E678C5">
        <w:rPr>
          <w:rFonts w:asciiTheme="majorHAnsi" w:hAnsiTheme="majorHAnsi" w:cs="Times New Roman"/>
          <w:b/>
        </w:rPr>
        <w:t>10%</w:t>
      </w:r>
      <w:r w:rsidRPr="00754FA3">
        <w:rPr>
          <w:rFonts w:asciiTheme="majorHAnsi" w:hAnsiTheme="majorHAnsi" w:cs="Times New Roman"/>
        </w:rPr>
        <w:t xml:space="preserve"> of the summative score</w:t>
      </w:r>
      <w:r w:rsidRPr="00E678C5">
        <w:rPr>
          <w:rFonts w:asciiTheme="majorHAnsi" w:hAnsiTheme="majorHAnsi" w:cs="Times New Roman"/>
        </w:rPr>
        <w:t>.</w:t>
      </w:r>
    </w:p>
    <w:p w14:paraId="5D8A00E4" w14:textId="77777777" w:rsidR="00207AB0" w:rsidRDefault="00207AB0" w:rsidP="00207AB0">
      <w:pPr>
        <w:widowControl w:val="0"/>
        <w:autoSpaceDE w:val="0"/>
        <w:autoSpaceDN w:val="0"/>
        <w:adjustRightInd w:val="0"/>
        <w:ind w:left="720"/>
        <w:rPr>
          <w:rFonts w:asciiTheme="majorHAnsi" w:hAnsiTheme="majorHAnsi" w:cs="Times New Roman"/>
        </w:rPr>
      </w:pPr>
      <w:r w:rsidRPr="00CB5864">
        <w:rPr>
          <w:rFonts w:ascii="Times New Roman" w:hAnsi="Times New Roman" w:cs="Times New Roman"/>
          <w:bCs/>
          <w:noProof/>
        </w:rPr>
        <w:drawing>
          <wp:inline distT="0" distB="0" distL="0" distR="0" wp14:anchorId="049B4DBE" wp14:editId="55022785">
            <wp:extent cx="4479792" cy="1959428"/>
            <wp:effectExtent l="0" t="0" r="0" b="317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25116E1" w14:textId="77777777" w:rsidR="00207AB0" w:rsidRDefault="00207AB0" w:rsidP="00207AB0">
      <w:pPr>
        <w:widowControl w:val="0"/>
        <w:autoSpaceDE w:val="0"/>
        <w:autoSpaceDN w:val="0"/>
        <w:adjustRightInd w:val="0"/>
        <w:spacing w:after="240"/>
        <w:ind w:left="360"/>
      </w:pPr>
      <w:r>
        <w:rPr>
          <w:rFonts w:asciiTheme="majorHAnsi" w:hAnsiTheme="majorHAnsi" w:cs="Times New Roman"/>
          <w:i/>
        </w:rPr>
        <w:t>Figure 3</w:t>
      </w:r>
      <w:r w:rsidRPr="00B02CA3">
        <w:rPr>
          <w:rFonts w:asciiTheme="majorHAnsi" w:hAnsiTheme="majorHAnsi" w:cs="Times New Roman"/>
          <w:i/>
        </w:rPr>
        <w:t>:</w:t>
      </w:r>
      <w:r>
        <w:rPr>
          <w:rFonts w:asciiTheme="majorHAnsi" w:hAnsiTheme="majorHAnsi" w:cs="Times New Roman"/>
        </w:rPr>
        <w:t xml:space="preserve">  Weight of evaluation measures. This figure shows the percentages of each evaluation measure in determining the summative score.</w:t>
      </w:r>
    </w:p>
    <w:p w14:paraId="4BE7665E" w14:textId="77777777" w:rsidR="00207AB0" w:rsidRPr="00020D82" w:rsidRDefault="00207AB0" w:rsidP="00207AB0">
      <w:pPr>
        <w:widowControl w:val="0"/>
        <w:autoSpaceDE w:val="0"/>
        <w:autoSpaceDN w:val="0"/>
        <w:adjustRightInd w:val="0"/>
        <w:spacing w:after="240"/>
        <w:rPr>
          <w:rFonts w:asciiTheme="majorHAnsi" w:hAnsiTheme="majorHAnsi" w:cs="Times"/>
        </w:rPr>
      </w:pPr>
      <w:bookmarkStart w:id="33" w:name="_Toc430212516"/>
      <w:r>
        <w:rPr>
          <w:rFonts w:asciiTheme="majorHAnsi" w:hAnsiTheme="majorHAnsi" w:cs="Times New Roman"/>
        </w:rPr>
        <w:t xml:space="preserve">Once the director has </w:t>
      </w:r>
      <w:r w:rsidRPr="00020D82">
        <w:rPr>
          <w:rFonts w:asciiTheme="majorHAnsi" w:hAnsiTheme="majorHAnsi" w:cs="Times New Roman"/>
        </w:rPr>
        <w:t>entered a</w:t>
      </w:r>
      <w:r>
        <w:rPr>
          <w:rFonts w:asciiTheme="majorHAnsi" w:hAnsiTheme="majorHAnsi" w:cs="Times New Roman"/>
        </w:rPr>
        <w:t>n</w:t>
      </w:r>
      <w:r w:rsidRPr="00020D82">
        <w:rPr>
          <w:rFonts w:asciiTheme="majorHAnsi" w:hAnsiTheme="majorHAnsi" w:cs="Times New Roman"/>
        </w:rPr>
        <w:t xml:space="preserve"> </w:t>
      </w:r>
      <w:r>
        <w:rPr>
          <w:rFonts w:asciiTheme="majorHAnsi" w:hAnsiTheme="majorHAnsi" w:cs="Times New Roman"/>
        </w:rPr>
        <w:t xml:space="preserve">administrator's scores for the PGP, </w:t>
      </w:r>
      <w:r w:rsidRPr="00020D82">
        <w:rPr>
          <w:rFonts w:asciiTheme="majorHAnsi" w:hAnsiTheme="majorHAnsi" w:cs="Times New Roman"/>
        </w:rPr>
        <w:t xml:space="preserve">Artifact Review, and </w:t>
      </w:r>
      <w:r>
        <w:rPr>
          <w:rFonts w:asciiTheme="majorHAnsi" w:hAnsiTheme="majorHAnsi" w:cs="Times New Roman"/>
        </w:rPr>
        <w:t>Time, the weighted scores are</w:t>
      </w:r>
      <w:r w:rsidRPr="00020D82">
        <w:rPr>
          <w:rFonts w:asciiTheme="majorHAnsi" w:hAnsiTheme="majorHAnsi" w:cs="Times New Roman"/>
        </w:rPr>
        <w:t xml:space="preserve"> auto</w:t>
      </w:r>
      <w:r>
        <w:rPr>
          <w:rFonts w:asciiTheme="majorHAnsi" w:hAnsiTheme="majorHAnsi" w:cs="Times New Roman"/>
        </w:rPr>
        <w:t>matically</w:t>
      </w:r>
      <w:r w:rsidRPr="00020D82">
        <w:rPr>
          <w:rFonts w:asciiTheme="majorHAnsi" w:hAnsiTheme="majorHAnsi" w:cs="Times New Roman"/>
        </w:rPr>
        <w:t xml:space="preserve"> calculated</w:t>
      </w:r>
      <w:r>
        <w:rPr>
          <w:rFonts w:asciiTheme="majorHAnsi" w:hAnsiTheme="majorHAnsi" w:cs="Times New Roman"/>
        </w:rPr>
        <w:t xml:space="preserve"> in TalentEd</w:t>
      </w:r>
      <w:r w:rsidRPr="00020D82">
        <w:rPr>
          <w:rFonts w:asciiTheme="majorHAnsi" w:hAnsiTheme="majorHAnsi" w:cs="Times New Roman"/>
        </w:rPr>
        <w:t xml:space="preserve">. </w:t>
      </w:r>
      <w:r w:rsidRPr="007F17A4">
        <w:rPr>
          <w:rFonts w:asciiTheme="majorHAnsi" w:hAnsiTheme="majorHAnsi" w:cs="Times New Roman"/>
        </w:rPr>
        <w:t xml:space="preserve">The maximum score is 4. The </w:t>
      </w:r>
      <w:r>
        <w:rPr>
          <w:rFonts w:asciiTheme="majorHAnsi" w:hAnsiTheme="majorHAnsi" w:cs="Times New Roman"/>
        </w:rPr>
        <w:t>director</w:t>
      </w:r>
      <w:r w:rsidRPr="007F17A4">
        <w:rPr>
          <w:rFonts w:asciiTheme="majorHAnsi" w:hAnsiTheme="majorHAnsi" w:cs="Times New Roman"/>
        </w:rPr>
        <w:t xml:space="preserve"> will give the </w:t>
      </w:r>
      <w:r>
        <w:rPr>
          <w:rFonts w:asciiTheme="majorHAnsi" w:hAnsiTheme="majorHAnsi" w:cs="Times New Roman"/>
        </w:rPr>
        <w:t>administrator</w:t>
      </w:r>
      <w:r w:rsidRPr="007F17A4">
        <w:rPr>
          <w:rFonts w:asciiTheme="majorHAnsi" w:hAnsiTheme="majorHAnsi" w:cs="Times New Roman"/>
        </w:rPr>
        <w:t xml:space="preserve"> the </w:t>
      </w:r>
      <w:r>
        <w:rPr>
          <w:rFonts w:asciiTheme="majorHAnsi" w:hAnsiTheme="majorHAnsi" w:cs="Times New Roman"/>
        </w:rPr>
        <w:t xml:space="preserve">final score along with feedback at the </w:t>
      </w:r>
      <w:r w:rsidRPr="00082E30">
        <w:rPr>
          <w:rFonts w:asciiTheme="majorHAnsi" w:hAnsiTheme="majorHAnsi" w:cs="Times New Roman"/>
          <w:b/>
        </w:rPr>
        <w:t>Summative Evaluation Meeting.</w:t>
      </w:r>
    </w:p>
    <w:p w14:paraId="074EF992" w14:textId="2D8C034D" w:rsidR="00207AB0" w:rsidRPr="00CB55C5" w:rsidRDefault="00207AB0" w:rsidP="00BE6EDC">
      <w:pPr>
        <w:widowControl w:val="0"/>
        <w:autoSpaceDE w:val="0"/>
        <w:autoSpaceDN w:val="0"/>
        <w:adjustRightInd w:val="0"/>
        <w:spacing w:after="240"/>
        <w:rPr>
          <w:rFonts w:asciiTheme="majorHAnsi" w:hAnsiTheme="majorHAnsi" w:cs="Times New Roman"/>
        </w:rPr>
      </w:pPr>
      <w:r>
        <w:rPr>
          <w:rFonts w:asciiTheme="majorHAnsi" w:hAnsiTheme="majorHAnsi" w:cs="Times New Roman"/>
        </w:rPr>
        <w:t xml:space="preserve">Data from the pilot year </w:t>
      </w:r>
      <w:r w:rsidRPr="00CB55C5">
        <w:rPr>
          <w:rFonts w:asciiTheme="majorHAnsi" w:hAnsiTheme="majorHAnsi" w:cs="Times New Roman"/>
        </w:rPr>
        <w:t>(</w:t>
      </w:r>
      <w:r w:rsidRPr="00B920A3">
        <w:rPr>
          <w:rFonts w:asciiTheme="majorHAnsi" w:hAnsiTheme="majorHAnsi" w:cs="Times New Roman"/>
          <w:highlight w:val="yellow"/>
        </w:rPr>
        <w:t>201</w:t>
      </w:r>
      <w:r w:rsidR="00454394">
        <w:rPr>
          <w:rFonts w:asciiTheme="majorHAnsi" w:hAnsiTheme="majorHAnsi" w:cs="Times New Roman"/>
          <w:highlight w:val="yellow"/>
        </w:rPr>
        <w:t>8</w:t>
      </w:r>
      <w:r w:rsidRPr="00B920A3">
        <w:rPr>
          <w:rFonts w:asciiTheme="majorHAnsi" w:hAnsiTheme="majorHAnsi" w:cs="Times New Roman"/>
          <w:highlight w:val="yellow"/>
        </w:rPr>
        <w:t>-1</w:t>
      </w:r>
      <w:r w:rsidR="00454394">
        <w:rPr>
          <w:rFonts w:asciiTheme="majorHAnsi" w:hAnsiTheme="majorHAnsi" w:cs="Times New Roman"/>
          <w:highlight w:val="yellow"/>
        </w:rPr>
        <w:t>9</w:t>
      </w:r>
      <w:r>
        <w:rPr>
          <w:rFonts w:asciiTheme="majorHAnsi" w:hAnsiTheme="majorHAnsi" w:cs="Times New Roman"/>
        </w:rPr>
        <w:t xml:space="preserve">) will be analyzed to establish score ranges for each performance level. Beginning with full implementation in </w:t>
      </w:r>
      <w:r w:rsidRPr="00B920A3">
        <w:rPr>
          <w:rFonts w:asciiTheme="majorHAnsi" w:hAnsiTheme="majorHAnsi" w:cs="Times New Roman"/>
          <w:highlight w:val="yellow"/>
        </w:rPr>
        <w:t>201</w:t>
      </w:r>
      <w:r w:rsidR="00454394">
        <w:rPr>
          <w:rFonts w:asciiTheme="majorHAnsi" w:hAnsiTheme="majorHAnsi" w:cs="Times New Roman"/>
          <w:highlight w:val="yellow"/>
        </w:rPr>
        <w:t>9</w:t>
      </w:r>
      <w:r w:rsidRPr="00B920A3">
        <w:rPr>
          <w:rFonts w:asciiTheme="majorHAnsi" w:hAnsiTheme="majorHAnsi" w:cs="Times New Roman"/>
          <w:highlight w:val="yellow"/>
        </w:rPr>
        <w:t>-</w:t>
      </w:r>
      <w:r w:rsidR="00454394">
        <w:rPr>
          <w:rFonts w:asciiTheme="majorHAnsi" w:hAnsiTheme="majorHAnsi" w:cs="Times New Roman"/>
          <w:highlight w:val="yellow"/>
        </w:rPr>
        <w:t>20</w:t>
      </w:r>
      <w:r w:rsidRPr="00CB55C5">
        <w:rPr>
          <w:rFonts w:asciiTheme="majorHAnsi" w:hAnsiTheme="majorHAnsi" w:cs="Times New Roman"/>
        </w:rPr>
        <w:t>,</w:t>
      </w:r>
      <w:r>
        <w:rPr>
          <w:rFonts w:asciiTheme="majorHAnsi" w:hAnsiTheme="majorHAnsi" w:cs="Times New Roman"/>
        </w:rPr>
        <w:t xml:space="preserve"> the SPED administrator will receive a</w:t>
      </w:r>
      <w:r w:rsidRPr="00020D82">
        <w:rPr>
          <w:rFonts w:asciiTheme="majorHAnsi" w:hAnsiTheme="majorHAnsi" w:cs="Times New Roman"/>
        </w:rPr>
        <w:t xml:space="preserve"> final score </w:t>
      </w:r>
      <w:r>
        <w:rPr>
          <w:rFonts w:asciiTheme="majorHAnsi" w:hAnsiTheme="majorHAnsi" w:cs="Times New Roman"/>
        </w:rPr>
        <w:t>and an explanation of</w:t>
      </w:r>
      <w:r w:rsidRPr="00020D82">
        <w:rPr>
          <w:rFonts w:asciiTheme="majorHAnsi" w:hAnsiTheme="majorHAnsi" w:cs="Times New Roman"/>
        </w:rPr>
        <w:t xml:space="preserve"> where </w:t>
      </w:r>
      <w:r>
        <w:rPr>
          <w:rFonts w:asciiTheme="majorHAnsi" w:hAnsiTheme="majorHAnsi" w:cs="Times New Roman"/>
        </w:rPr>
        <w:t xml:space="preserve">that </w:t>
      </w:r>
      <w:r w:rsidRPr="00020D82">
        <w:rPr>
          <w:rFonts w:asciiTheme="majorHAnsi" w:hAnsiTheme="majorHAnsi" w:cs="Times New Roman"/>
        </w:rPr>
        <w:t>score fall</w:t>
      </w:r>
      <w:r>
        <w:rPr>
          <w:rFonts w:asciiTheme="majorHAnsi" w:hAnsiTheme="majorHAnsi" w:cs="Times New Roman"/>
        </w:rPr>
        <w:t>s</w:t>
      </w:r>
      <w:r w:rsidRPr="00020D82">
        <w:rPr>
          <w:rFonts w:asciiTheme="majorHAnsi" w:hAnsiTheme="majorHAnsi" w:cs="Times New Roman"/>
        </w:rPr>
        <w:t xml:space="preserve"> on the continuum of Distinguished, Proficient, Basic</w:t>
      </w:r>
      <w:r>
        <w:rPr>
          <w:rFonts w:asciiTheme="majorHAnsi" w:hAnsiTheme="majorHAnsi" w:cs="Times New Roman"/>
        </w:rPr>
        <w:t>,</w:t>
      </w:r>
      <w:r w:rsidRPr="00020D82">
        <w:rPr>
          <w:rFonts w:asciiTheme="majorHAnsi" w:hAnsiTheme="majorHAnsi" w:cs="Times New Roman"/>
        </w:rPr>
        <w:t xml:space="preserve"> or Unsatisfactory. </w:t>
      </w:r>
      <w:r>
        <w:rPr>
          <w:rFonts w:asciiTheme="majorHAnsi" w:hAnsiTheme="majorHAnsi" w:cs="Times New Roman"/>
        </w:rPr>
        <w:t>The administrator</w:t>
      </w:r>
      <w:r w:rsidRPr="00020D82">
        <w:rPr>
          <w:rFonts w:asciiTheme="majorHAnsi" w:hAnsiTheme="majorHAnsi" w:cs="Times New Roman"/>
        </w:rPr>
        <w:t xml:space="preserve"> should consider how the summative score reflects </w:t>
      </w:r>
      <w:r>
        <w:rPr>
          <w:rFonts w:asciiTheme="majorHAnsi" w:hAnsiTheme="majorHAnsi" w:cs="Times New Roman"/>
        </w:rPr>
        <w:t>his or her</w:t>
      </w:r>
      <w:r w:rsidRPr="00020D82">
        <w:rPr>
          <w:rFonts w:asciiTheme="majorHAnsi" w:hAnsiTheme="majorHAnsi" w:cs="Times New Roman"/>
        </w:rPr>
        <w:t xml:space="preserve"> efforts and how </w:t>
      </w:r>
      <w:r>
        <w:rPr>
          <w:rFonts w:asciiTheme="majorHAnsi" w:hAnsiTheme="majorHAnsi" w:cs="Times New Roman"/>
        </w:rPr>
        <w:t>s/he</w:t>
      </w:r>
      <w:r w:rsidRPr="00020D82">
        <w:rPr>
          <w:rFonts w:asciiTheme="majorHAnsi" w:hAnsiTheme="majorHAnsi" w:cs="Times New Roman"/>
        </w:rPr>
        <w:t xml:space="preserve"> can continue to grow in</w:t>
      </w:r>
      <w:r>
        <w:rPr>
          <w:rFonts w:asciiTheme="majorHAnsi" w:hAnsiTheme="majorHAnsi" w:cs="Times New Roman"/>
        </w:rPr>
        <w:t xml:space="preserve"> his or her</w:t>
      </w:r>
      <w:r w:rsidRPr="00020D82">
        <w:rPr>
          <w:rFonts w:asciiTheme="majorHAnsi" w:hAnsiTheme="majorHAnsi" w:cs="Times New Roman"/>
        </w:rPr>
        <w:t xml:space="preserve"> professional practice. </w:t>
      </w:r>
    </w:p>
    <w:p w14:paraId="7BC90C35" w14:textId="77777777" w:rsidR="00207AB0" w:rsidRPr="00056C4A" w:rsidRDefault="00207AB0" w:rsidP="00207AB0">
      <w:pPr>
        <w:rPr>
          <w:rFonts w:ascii="Calibri" w:hAnsi="Calibri"/>
        </w:rPr>
      </w:pPr>
      <w:r w:rsidRPr="00656F9C">
        <w:rPr>
          <w:rFonts w:ascii="Calibri" w:hAnsi="Calibri"/>
        </w:rPr>
        <w:t>The director of special education is ultimately responsible for the SPED administrator evaluation process</w:t>
      </w:r>
      <w:r>
        <w:rPr>
          <w:rFonts w:ascii="Calibri" w:hAnsi="Calibri"/>
        </w:rPr>
        <w:t>, providing</w:t>
      </w:r>
      <w:r w:rsidRPr="00740280">
        <w:rPr>
          <w:rFonts w:asciiTheme="majorHAnsi" w:hAnsiTheme="majorHAnsi" w:cs="Times"/>
          <w:bCs/>
        </w:rPr>
        <w:t xml:space="preserve"> </w:t>
      </w:r>
      <w:r w:rsidRPr="00740280">
        <w:rPr>
          <w:rFonts w:asciiTheme="majorHAnsi" w:hAnsiTheme="majorHAnsi"/>
        </w:rPr>
        <w:t xml:space="preserve">specific, timely, data-driven feedback intended to guide improvement in </w:t>
      </w:r>
      <w:r>
        <w:rPr>
          <w:rFonts w:asciiTheme="majorHAnsi" w:hAnsiTheme="majorHAnsi"/>
        </w:rPr>
        <w:t>the administrator’s leadership practice</w:t>
      </w:r>
      <w:r w:rsidRPr="00656F9C">
        <w:rPr>
          <w:rFonts w:ascii="Calibri" w:hAnsi="Calibri"/>
        </w:rPr>
        <w:t>.</w:t>
      </w:r>
      <w:r>
        <w:rPr>
          <w:rFonts w:ascii="Calibri" w:hAnsi="Calibri"/>
        </w:rPr>
        <w:t xml:space="preserve"> The</w:t>
      </w:r>
      <w:r w:rsidRPr="00656F9C">
        <w:rPr>
          <w:rFonts w:ascii="Calibri" w:hAnsi="Calibri"/>
        </w:rPr>
        <w:t xml:space="preserve"> administrator is responsible for raising questions about scoring and for</w:t>
      </w:r>
      <w:r w:rsidRPr="00656F9C">
        <w:rPr>
          <w:rFonts w:ascii="Calibri" w:hAnsi="Calibri"/>
          <w:spacing w:val="-2"/>
        </w:rPr>
        <w:t xml:space="preserve"> acknowledging his or her evaluation scores through an </w:t>
      </w:r>
      <w:r w:rsidRPr="00255D15">
        <w:rPr>
          <w:rFonts w:ascii="Calibri" w:hAnsi="Calibri"/>
          <w:spacing w:val="-2"/>
        </w:rPr>
        <w:lastRenderedPageBreak/>
        <w:t>electronic signature in TalentEd.</w:t>
      </w:r>
      <w:r w:rsidRPr="00656F9C">
        <w:rPr>
          <w:rFonts w:ascii="Calibri" w:hAnsi="Calibri"/>
          <w:spacing w:val="-2"/>
        </w:rPr>
        <w:t xml:space="preserve"> Should an administrator feel that scores are unfair or inaccurate, he or she may file an appeal </w:t>
      </w:r>
      <w:r w:rsidRPr="00B0091C">
        <w:rPr>
          <w:rFonts w:ascii="Calibri" w:hAnsi="Calibri"/>
        </w:rPr>
        <w:t>with VIDE Division of Human Resources and the Educational Administrators Association.</w:t>
      </w:r>
    </w:p>
    <w:p w14:paraId="6AE659F8" w14:textId="77777777" w:rsidR="00207AB0" w:rsidRDefault="00207AB0" w:rsidP="00207AB0">
      <w:pPr>
        <w:rPr>
          <w:spacing w:val="-2"/>
        </w:rPr>
      </w:pPr>
    </w:p>
    <w:p w14:paraId="22165DBB" w14:textId="77777777" w:rsidR="00207AB0" w:rsidRDefault="00207AB0" w:rsidP="00207AB0">
      <w:pPr>
        <w:pStyle w:val="Heading1"/>
        <w:spacing w:before="0"/>
        <w:rPr>
          <w:b/>
        </w:rPr>
      </w:pPr>
      <w:bookmarkStart w:id="34" w:name="_Toc480811673"/>
      <w:r>
        <w:rPr>
          <w:b/>
        </w:rPr>
        <w:t>Reviewing the Process: How and When Evaluation Occurs</w:t>
      </w:r>
      <w:bookmarkEnd w:id="34"/>
    </w:p>
    <w:p w14:paraId="4F16924B" w14:textId="77777777" w:rsidR="00207AB0" w:rsidRPr="006E0033" w:rsidRDefault="00207AB0" w:rsidP="00207AB0"/>
    <w:p w14:paraId="2FF72C67" w14:textId="44F7DD73" w:rsidR="00207AB0" w:rsidRDefault="00207AB0" w:rsidP="005215AE">
      <w:pPr>
        <w:pStyle w:val="BodyText"/>
        <w:spacing w:before="0" w:after="240"/>
      </w:pPr>
      <w:r w:rsidRPr="008D7891">
        <w:t>Fid</w:t>
      </w:r>
      <w:r>
        <w:t>elity to the evaluation process helps ensure fairness and accuracy. Forms and resources to complete the SPED administrator evaluation process are found in TalentEd and on the</w:t>
      </w:r>
      <w:r w:rsidRPr="00BE09F0">
        <w:rPr>
          <w:noProof/>
        </w:rPr>
        <w:t xml:space="preserve"> </w:t>
      </w:r>
      <w:hyperlink r:id="rId27" w:history="1">
        <w:r w:rsidR="00F723B5">
          <w:rPr>
            <w:rStyle w:val="Hyperlink"/>
            <w:noProof/>
          </w:rPr>
          <w:t>EES Portal</w:t>
        </w:r>
      </w:hyperlink>
      <w:r w:rsidRPr="00F723B5">
        <w:rPr>
          <w:rStyle w:val="Hyperlink"/>
          <w:noProof/>
          <w:u w:val="none"/>
        </w:rPr>
        <w:t xml:space="preserve">.  </w:t>
      </w:r>
      <w:r>
        <w:t>All forms include directions for completion.</w:t>
      </w:r>
    </w:p>
    <w:p w14:paraId="386F2723" w14:textId="77777777" w:rsidR="00207AB0" w:rsidRDefault="00207AB0" w:rsidP="00207AB0">
      <w:pPr>
        <w:pStyle w:val="BodyText"/>
        <w:spacing w:before="0"/>
      </w:pPr>
      <w:r>
        <w:t xml:space="preserve">SPED administrator evaluation is a cyclical process that repeats annually. </w:t>
      </w:r>
    </w:p>
    <w:p w14:paraId="1B3D3AA4" w14:textId="77777777" w:rsidR="00207AB0" w:rsidRDefault="00207AB0" w:rsidP="00207AB0">
      <w:pPr>
        <w:pStyle w:val="BodyText"/>
        <w:spacing w:before="0"/>
      </w:pPr>
      <w:r>
        <w:rPr>
          <w:noProof/>
        </w:rPr>
        <w:drawing>
          <wp:inline distT="0" distB="0" distL="0" distR="0" wp14:anchorId="4EB30DAE" wp14:editId="4620A96C">
            <wp:extent cx="5159829" cy="2653393"/>
            <wp:effectExtent l="0" t="25400" r="0" b="6477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6FF5FA6" w14:textId="77777777" w:rsidR="00207AB0" w:rsidRDefault="00207AB0" w:rsidP="00207AB0">
      <w:pPr>
        <w:pStyle w:val="BodyText"/>
        <w:spacing w:before="120"/>
        <w:rPr>
          <w:rFonts w:asciiTheme="majorHAnsi" w:hAnsiTheme="majorHAnsi"/>
        </w:rPr>
      </w:pPr>
      <w:r w:rsidRPr="001710E6">
        <w:rPr>
          <w:rFonts w:asciiTheme="majorHAnsi" w:hAnsiTheme="majorHAnsi"/>
          <w:i/>
        </w:rPr>
        <w:t xml:space="preserve">Figure </w:t>
      </w:r>
      <w:r>
        <w:rPr>
          <w:rFonts w:asciiTheme="majorHAnsi" w:hAnsiTheme="majorHAnsi"/>
          <w:i/>
        </w:rPr>
        <w:t>4</w:t>
      </w:r>
      <w:r>
        <w:rPr>
          <w:rFonts w:asciiTheme="majorHAnsi" w:hAnsiTheme="majorHAnsi"/>
        </w:rPr>
        <w:t>. The SPED Administrator Evaluation Process. This figure illustrates the cyclical nature of the evaluation process for the SPED administrator.</w:t>
      </w:r>
    </w:p>
    <w:p w14:paraId="5E053460" w14:textId="77777777" w:rsidR="00207AB0" w:rsidRDefault="00207AB0" w:rsidP="00207AB0">
      <w:pPr>
        <w:pStyle w:val="BodyText"/>
        <w:spacing w:before="120"/>
      </w:pPr>
    </w:p>
    <w:p w14:paraId="08B73540" w14:textId="77777777" w:rsidR="00207AB0" w:rsidRPr="00253139" w:rsidRDefault="00207AB0" w:rsidP="00207AB0">
      <w:pPr>
        <w:pStyle w:val="BodyText"/>
        <w:spacing w:before="120"/>
        <w:rPr>
          <w:rFonts w:asciiTheme="majorHAnsi" w:hAnsiTheme="majorHAnsi"/>
        </w:rPr>
      </w:pPr>
      <w:r>
        <w:t xml:space="preserve">The steps in the evaluation process are summarized below. </w:t>
      </w:r>
    </w:p>
    <w:p w14:paraId="77827AB7" w14:textId="387E53B7" w:rsidR="00207AB0" w:rsidRPr="00943F26" w:rsidRDefault="00207AB0" w:rsidP="00207AB0">
      <w:pPr>
        <w:pStyle w:val="Bullet10"/>
        <w:numPr>
          <w:ilvl w:val="0"/>
          <w:numId w:val="0"/>
        </w:numPr>
        <w:ind w:left="360"/>
      </w:pPr>
      <w:r>
        <w:rPr>
          <w:b/>
        </w:rPr>
        <w:t>Step 1: Evaluation Planning</w:t>
      </w:r>
      <w:r w:rsidRPr="00AF683B">
        <w:rPr>
          <w:b/>
        </w:rPr>
        <w:t>.</w:t>
      </w:r>
      <w:r>
        <w:t xml:space="preserve"> Prior to the</w:t>
      </w:r>
      <w:r w:rsidRPr="00387328">
        <w:t xml:space="preserve"> </w:t>
      </w:r>
      <w:r w:rsidRPr="00AB4B2B">
        <w:t>Evaluation Planning Meeting</w:t>
      </w:r>
      <w:r>
        <w:t>,</w:t>
      </w:r>
      <w:r w:rsidRPr="00AB4B2B">
        <w:t xml:space="preserve"> </w:t>
      </w:r>
      <w:r>
        <w:t xml:space="preserve">the </w:t>
      </w:r>
      <w:r w:rsidR="00454394">
        <w:t xml:space="preserve">SPED </w:t>
      </w:r>
      <w:r>
        <w:t>administr</w:t>
      </w:r>
      <w:r w:rsidRPr="00943F26">
        <w:t>ator</w:t>
      </w:r>
      <w:r>
        <w:t xml:space="preserve"> completes the </w:t>
      </w:r>
      <w:r w:rsidRPr="009D6229">
        <w:rPr>
          <w:i/>
        </w:rPr>
        <w:t>Evaluation Planning Form</w:t>
      </w:r>
      <w:r w:rsidRPr="00784FAA">
        <w:t xml:space="preserve"> </w:t>
      </w:r>
      <w:r>
        <w:t>in TalentEd. At the m</w:t>
      </w:r>
      <w:r w:rsidRPr="00AB4B2B">
        <w:t>eeting</w:t>
      </w:r>
      <w:r>
        <w:t>, the administrator and the director of special education review past performance and district plans, and the administrator reflects on his or her current practice using the U.S. Virgin Islands Performance Evaluation Framework for</w:t>
      </w:r>
      <w:r w:rsidRPr="0071515C">
        <w:t xml:space="preserve"> </w:t>
      </w:r>
      <w:r>
        <w:t>Special Education Administrators. The director reviews the evaluation process</w:t>
      </w:r>
      <w:r w:rsidR="002369C3">
        <w:t xml:space="preserve"> and timeline for the process</w:t>
      </w:r>
      <w:r>
        <w:t xml:space="preserve"> with the administrator</w:t>
      </w:r>
      <w:r w:rsidR="002369C3">
        <w:t>.</w:t>
      </w:r>
      <w:r>
        <w:t xml:space="preserve"> Revisions to the </w:t>
      </w:r>
      <w:r w:rsidRPr="00F6735C">
        <w:rPr>
          <w:i/>
        </w:rPr>
        <w:t>Evaluation Planning Form</w:t>
      </w:r>
      <w:r>
        <w:t xml:space="preserve"> are made based on the discussion, and the </w:t>
      </w:r>
      <w:r w:rsidR="00BE6EDC">
        <w:t>p</w:t>
      </w:r>
      <w:r>
        <w:t>lan is submitted to TalentEd.</w:t>
      </w:r>
    </w:p>
    <w:p w14:paraId="63AAAD99" w14:textId="77777777" w:rsidR="00207AB0" w:rsidRDefault="00207AB0" w:rsidP="00207AB0">
      <w:pPr>
        <w:pStyle w:val="Bullet10"/>
        <w:numPr>
          <w:ilvl w:val="0"/>
          <w:numId w:val="0"/>
        </w:numPr>
        <w:ind w:left="360"/>
        <w:rPr>
          <w:rFonts w:eastAsia="Times New Roman" w:cs="Times New Roman"/>
        </w:rPr>
      </w:pPr>
      <w:r>
        <w:rPr>
          <w:b/>
        </w:rPr>
        <w:t>Step 2: Evidence G</w:t>
      </w:r>
      <w:r w:rsidRPr="00B15ED6">
        <w:rPr>
          <w:b/>
        </w:rPr>
        <w:t xml:space="preserve">athering. </w:t>
      </w:r>
      <w:r>
        <w:t>The administrato</w:t>
      </w:r>
      <w:r w:rsidRPr="00943F26">
        <w:t>r</w:t>
      </w:r>
      <w:r>
        <w:t xml:space="preserve"> begins harvesting artifacts for the artifact review and engaging in the learning activities on the PGP.</w:t>
      </w:r>
    </w:p>
    <w:p w14:paraId="25D2AECF" w14:textId="53EE6272" w:rsidR="00207AB0" w:rsidRDefault="00207AB0" w:rsidP="00207AB0">
      <w:pPr>
        <w:pStyle w:val="Bullet10"/>
        <w:numPr>
          <w:ilvl w:val="0"/>
          <w:numId w:val="0"/>
        </w:numPr>
        <w:ind w:left="360"/>
      </w:pPr>
      <w:r w:rsidRPr="002E3C0B">
        <w:rPr>
          <w:b/>
        </w:rPr>
        <w:lastRenderedPageBreak/>
        <w:t>Step 3: Mid-year Check-</w:t>
      </w:r>
      <w:r>
        <w:rPr>
          <w:b/>
        </w:rPr>
        <w:t>I</w:t>
      </w:r>
      <w:r w:rsidRPr="002E3C0B">
        <w:rPr>
          <w:b/>
        </w:rPr>
        <w:t xml:space="preserve">n. </w:t>
      </w:r>
      <w:r>
        <w:t xml:space="preserve">The administrator completes and submits the </w:t>
      </w:r>
      <w:r w:rsidRPr="009D6229">
        <w:rPr>
          <w:i/>
        </w:rPr>
        <w:t>Mid-Year Checklist</w:t>
      </w:r>
      <w:r>
        <w:t xml:space="preserve"> in </w:t>
      </w:r>
      <w:proofErr w:type="spellStart"/>
      <w:r w:rsidRPr="00F7496F">
        <w:rPr>
          <w:rFonts w:asciiTheme="majorHAnsi" w:hAnsiTheme="majorHAnsi"/>
        </w:rPr>
        <w:t>TalentEd</w:t>
      </w:r>
      <w:proofErr w:type="spellEnd"/>
      <w:r w:rsidR="00F7496F" w:rsidRPr="00F7496F">
        <w:rPr>
          <w:rFonts w:asciiTheme="majorHAnsi" w:hAnsiTheme="majorHAnsi"/>
        </w:rPr>
        <w:t xml:space="preserve"> indicating progress to date on the collection of artifacts and progress on completing the learning activities in the Professional Growth Plan (PGP). The </w:t>
      </w:r>
      <w:r w:rsidR="00F7496F">
        <w:rPr>
          <w:rFonts w:asciiTheme="majorHAnsi" w:hAnsiTheme="majorHAnsi"/>
        </w:rPr>
        <w:t xml:space="preserve">administrator </w:t>
      </w:r>
      <w:r w:rsidR="00F7496F" w:rsidRPr="00F7496F">
        <w:rPr>
          <w:rFonts w:asciiTheme="majorHAnsi" w:hAnsiTheme="majorHAnsi"/>
        </w:rPr>
        <w:t>also self-assesses attendance</w:t>
      </w:r>
      <w:r>
        <w:t xml:space="preserve">. </w:t>
      </w:r>
      <w:r w:rsidR="005D5616">
        <w:t>Any questions/modifications are discussed and changes are made if necessary.</w:t>
      </w:r>
      <w:r w:rsidR="00F7496F">
        <w:t xml:space="preserve"> </w:t>
      </w:r>
      <w:r w:rsidR="001A5C6A">
        <w:t>The director confirms receipt of the form.</w:t>
      </w:r>
    </w:p>
    <w:p w14:paraId="1E890814" w14:textId="77777777" w:rsidR="00207AB0" w:rsidRPr="00943F26" w:rsidRDefault="00207AB0" w:rsidP="00207AB0">
      <w:pPr>
        <w:pStyle w:val="Bullet10"/>
        <w:numPr>
          <w:ilvl w:val="0"/>
          <w:numId w:val="0"/>
        </w:numPr>
        <w:ind w:left="360"/>
      </w:pPr>
      <w:r w:rsidRPr="00F624E7">
        <w:rPr>
          <w:b/>
        </w:rPr>
        <w:t xml:space="preserve">Step 4: Evidence Gathering. </w:t>
      </w:r>
      <w:r>
        <w:t>The administrator continues to collect artifacts for the artifact review and completes the learning activities listed on the PGP.</w:t>
      </w:r>
    </w:p>
    <w:p w14:paraId="0A07A8AF" w14:textId="3E13B5A6" w:rsidR="00207AB0" w:rsidRPr="00E85FDB" w:rsidRDefault="00207AB0" w:rsidP="00207AB0">
      <w:pPr>
        <w:pStyle w:val="Bullet10"/>
        <w:numPr>
          <w:ilvl w:val="0"/>
          <w:numId w:val="0"/>
        </w:numPr>
        <w:ind w:left="360"/>
      </w:pPr>
      <w:r w:rsidRPr="0025456C">
        <w:rPr>
          <w:b/>
        </w:rPr>
        <w:t>Step 5: PGP/Artifact Review.</w:t>
      </w:r>
      <w:r w:rsidRPr="0025456C">
        <w:t xml:space="preserve"> The director of curriculum and instruction schedules the </w:t>
      </w:r>
      <w:r>
        <w:t>PGP/</w:t>
      </w:r>
      <w:r w:rsidRPr="0025456C">
        <w:t>Artifact Review Meeting. The administrator finalizes and submits t</w:t>
      </w:r>
      <w:r w:rsidR="009D6229">
        <w:t xml:space="preserve">he artifacts and PGP evidence, and completes the </w:t>
      </w:r>
      <w:r w:rsidRPr="009D6229">
        <w:rPr>
          <w:i/>
        </w:rPr>
        <w:t>Artifact Re</w:t>
      </w:r>
      <w:r w:rsidR="00BE6EDC">
        <w:rPr>
          <w:i/>
        </w:rPr>
        <w:t>flection</w:t>
      </w:r>
      <w:r w:rsidRPr="009D6229">
        <w:rPr>
          <w:i/>
        </w:rPr>
        <w:t xml:space="preserve"> Form</w:t>
      </w:r>
      <w:r w:rsidRPr="0025456C">
        <w:t xml:space="preserve"> and </w:t>
      </w:r>
      <w:r w:rsidRPr="009D6229">
        <w:rPr>
          <w:i/>
        </w:rPr>
        <w:t>Professional Growth</w:t>
      </w:r>
      <w:r w:rsidR="00BE6EDC">
        <w:rPr>
          <w:i/>
        </w:rPr>
        <w:t xml:space="preserve"> Plan</w:t>
      </w:r>
      <w:r w:rsidRPr="009D6229">
        <w:rPr>
          <w:i/>
        </w:rPr>
        <w:t xml:space="preserve"> Reflection Form</w:t>
      </w:r>
      <w:r w:rsidRPr="0025456C">
        <w:t xml:space="preserve"> to prepare for the </w:t>
      </w:r>
      <w:r w:rsidR="009D6229">
        <w:t>meeting</w:t>
      </w:r>
      <w:r w:rsidRPr="0025456C">
        <w:t xml:space="preserve">. The administrator and director meet to discuss how the artifacts and PGP evidence represent the administrator’s leadership practice. </w:t>
      </w:r>
      <w:r>
        <w:t xml:space="preserve">The director completes the </w:t>
      </w:r>
      <w:r w:rsidRPr="009D6229">
        <w:rPr>
          <w:i/>
        </w:rPr>
        <w:t>Artifact Scoring Form</w:t>
      </w:r>
      <w:r>
        <w:t xml:space="preserve"> and </w:t>
      </w:r>
      <w:r w:rsidR="009D6229">
        <w:t xml:space="preserve">the </w:t>
      </w:r>
      <w:r w:rsidR="009D6229" w:rsidRPr="009D6229">
        <w:rPr>
          <w:i/>
        </w:rPr>
        <w:t>Professional Growth Plan Scoring Form</w:t>
      </w:r>
      <w:r w:rsidR="009D6229">
        <w:t>.</w:t>
      </w:r>
    </w:p>
    <w:p w14:paraId="62DEE4A4" w14:textId="63CB8DD7" w:rsidR="00207AB0" w:rsidRDefault="00207AB0" w:rsidP="00207AB0">
      <w:pPr>
        <w:pStyle w:val="Bullet10"/>
        <w:numPr>
          <w:ilvl w:val="0"/>
          <w:numId w:val="0"/>
        </w:numPr>
        <w:ind w:left="360"/>
      </w:pPr>
      <w:r>
        <w:rPr>
          <w:b/>
        </w:rPr>
        <w:t xml:space="preserve">Step 6: Summative Meeting. </w:t>
      </w:r>
      <w:r>
        <w:t xml:space="preserve">The director of special education reviews all evidence and completes the </w:t>
      </w:r>
      <w:r w:rsidRPr="009D6229">
        <w:rPr>
          <w:i/>
        </w:rPr>
        <w:t>Employee Time Form</w:t>
      </w:r>
      <w:r>
        <w:t xml:space="preserve"> and submits to TalentEd in preparation for the Summative Meeting. The</w:t>
      </w:r>
      <w:r w:rsidRPr="00943F26">
        <w:t xml:space="preserve"> </w:t>
      </w:r>
      <w:r>
        <w:t>administrato</w:t>
      </w:r>
      <w:r w:rsidRPr="00943F26">
        <w:t>r</w:t>
      </w:r>
      <w:r>
        <w:t xml:space="preserve"> and director meet to discuss scores, ratings, and goals for the next school year. </w:t>
      </w:r>
      <w:r w:rsidRPr="009D0695">
        <w:rPr>
          <w:b/>
        </w:rPr>
        <w:t>(A rating will not be given in the pilot year.)</w:t>
      </w:r>
      <w:r w:rsidRPr="002073FC">
        <w:t xml:space="preserve"> </w:t>
      </w:r>
      <w:r w:rsidR="009D6229">
        <w:t xml:space="preserve">The </w:t>
      </w:r>
      <w:r w:rsidR="009D6229" w:rsidRPr="009D6229">
        <w:rPr>
          <w:i/>
        </w:rPr>
        <w:t>Summative Evaluation Form</w:t>
      </w:r>
      <w:r w:rsidR="009D6229">
        <w:t xml:space="preserve"> is completed and submitted through TalentEd. </w:t>
      </w:r>
      <w:r>
        <w:t xml:space="preserve">The evaluation cycle then begins again at the start of the next school year. </w:t>
      </w:r>
    </w:p>
    <w:p w14:paraId="1BF641B8" w14:textId="77777777" w:rsidR="00207AB0" w:rsidRDefault="00207AB0" w:rsidP="00207AB0"/>
    <w:p w14:paraId="5143F706" w14:textId="623C9312" w:rsidR="00207AB0" w:rsidRDefault="00207AB0" w:rsidP="00207AB0">
      <w:pPr>
        <w:rPr>
          <w:rFonts w:asciiTheme="majorHAnsi" w:hAnsiTheme="majorHAnsi"/>
        </w:rPr>
      </w:pPr>
      <w:r w:rsidRPr="00CD2745">
        <w:rPr>
          <w:rFonts w:asciiTheme="majorHAnsi" w:hAnsiTheme="majorHAnsi"/>
        </w:rPr>
        <w:t xml:space="preserve">Table </w:t>
      </w:r>
      <w:r w:rsidR="00451BC3">
        <w:rPr>
          <w:rFonts w:asciiTheme="majorHAnsi" w:hAnsiTheme="majorHAnsi"/>
        </w:rPr>
        <w:t>5</w:t>
      </w:r>
      <w:r w:rsidRPr="00CD2745">
        <w:rPr>
          <w:rFonts w:asciiTheme="majorHAnsi" w:hAnsiTheme="majorHAnsi"/>
        </w:rPr>
        <w:t xml:space="preserve"> displays the responsibilities of the </w:t>
      </w:r>
      <w:r>
        <w:rPr>
          <w:rFonts w:asciiTheme="majorHAnsi" w:hAnsiTheme="majorHAnsi"/>
        </w:rPr>
        <w:t>SPED administrator</w:t>
      </w:r>
      <w:r w:rsidRPr="00CD2745">
        <w:rPr>
          <w:rFonts w:asciiTheme="majorHAnsi" w:hAnsiTheme="majorHAnsi"/>
        </w:rPr>
        <w:t xml:space="preserve"> and the director of </w:t>
      </w:r>
      <w:r>
        <w:rPr>
          <w:rFonts w:asciiTheme="majorHAnsi" w:hAnsiTheme="majorHAnsi"/>
        </w:rPr>
        <w:t>special education</w:t>
      </w:r>
      <w:r w:rsidRPr="00CD2745">
        <w:rPr>
          <w:rFonts w:asciiTheme="majorHAnsi" w:hAnsiTheme="majorHAnsi"/>
        </w:rPr>
        <w:t xml:space="preserve"> for each step of the evaluation process.</w:t>
      </w:r>
      <w:r>
        <w:rPr>
          <w:rFonts w:asciiTheme="majorHAnsi" w:hAnsiTheme="majorHAnsi"/>
        </w:rPr>
        <w:t xml:space="preserve"> Questions regarding the process may be directed to the EES Program Manager in each district office.</w:t>
      </w:r>
    </w:p>
    <w:p w14:paraId="37689073" w14:textId="77777777" w:rsidR="00207AB0" w:rsidRDefault="00207AB0" w:rsidP="00207AB0">
      <w:pPr>
        <w:rPr>
          <w:rFonts w:asciiTheme="majorHAnsi" w:hAnsiTheme="majorHAnsi"/>
        </w:rPr>
      </w:pPr>
    </w:p>
    <w:p w14:paraId="417A5B80" w14:textId="02A88136" w:rsidR="00207AB0" w:rsidRDefault="00451BC3" w:rsidP="00207AB0">
      <w:pPr>
        <w:pStyle w:val="Tabletitle"/>
        <w:spacing w:before="0" w:after="0"/>
        <w:rPr>
          <w:b w:val="0"/>
        </w:rPr>
      </w:pPr>
      <w:r>
        <w:rPr>
          <w:b w:val="0"/>
        </w:rPr>
        <w:t>Table 5</w:t>
      </w:r>
      <w:r w:rsidR="00207AB0" w:rsidRPr="0073582C">
        <w:rPr>
          <w:b w:val="0"/>
        </w:rPr>
        <w:t xml:space="preserve">. </w:t>
      </w:r>
    </w:p>
    <w:p w14:paraId="0E152188" w14:textId="77777777" w:rsidR="00207AB0" w:rsidRPr="003B7625" w:rsidRDefault="00207AB0" w:rsidP="00207AB0">
      <w:pPr>
        <w:pStyle w:val="Tabletitle"/>
        <w:spacing w:before="0"/>
        <w:rPr>
          <w:b w:val="0"/>
          <w:i/>
        </w:rPr>
      </w:pPr>
      <w:r w:rsidRPr="003B7625">
        <w:rPr>
          <w:b w:val="0"/>
          <w:i/>
        </w:rPr>
        <w:t>Annual SPED Administrator Evaluation Steps and Responsibilities</w:t>
      </w:r>
    </w:p>
    <w:tbl>
      <w:tblPr>
        <w:tblStyle w:val="TableGrid"/>
        <w:tblW w:w="9317" w:type="dxa"/>
        <w:jc w:val="center"/>
        <w:tblLayout w:type="fixed"/>
        <w:tblLook w:val="04A0" w:firstRow="1" w:lastRow="0" w:firstColumn="1" w:lastColumn="0" w:noHBand="0" w:noVBand="1"/>
      </w:tblPr>
      <w:tblGrid>
        <w:gridCol w:w="1239"/>
        <w:gridCol w:w="1530"/>
        <w:gridCol w:w="3150"/>
        <w:gridCol w:w="3398"/>
      </w:tblGrid>
      <w:tr w:rsidR="00207AB0" w:rsidRPr="00245499" w14:paraId="4E7BFFD3" w14:textId="77777777" w:rsidTr="003A250E">
        <w:trPr>
          <w:cantSplit/>
          <w:jc w:val="center"/>
        </w:trPr>
        <w:tc>
          <w:tcPr>
            <w:tcW w:w="1239" w:type="dxa"/>
            <w:tcBorders>
              <w:bottom w:val="single" w:sz="4" w:space="0" w:color="auto"/>
            </w:tcBorders>
            <w:shd w:val="clear" w:color="auto" w:fill="99CCFF"/>
          </w:tcPr>
          <w:p w14:paraId="5BB424B0" w14:textId="77777777" w:rsidR="00207AB0" w:rsidRPr="00245499" w:rsidRDefault="00207AB0" w:rsidP="003A250E">
            <w:pPr>
              <w:ind w:left="-39"/>
              <w:rPr>
                <w:rFonts w:ascii="Calibri" w:hAnsi="Calibri" w:cstheme="minorHAnsi"/>
                <w:color w:val="000000" w:themeColor="text1"/>
                <w:sz w:val="20"/>
                <w:szCs w:val="20"/>
              </w:rPr>
            </w:pPr>
            <w:r w:rsidRPr="00245499">
              <w:rPr>
                <w:rFonts w:ascii="Calibri" w:hAnsi="Calibri" w:cstheme="minorHAnsi"/>
                <w:color w:val="000000" w:themeColor="text1"/>
                <w:sz w:val="20"/>
                <w:szCs w:val="20"/>
              </w:rPr>
              <w:t>Step</w:t>
            </w:r>
          </w:p>
        </w:tc>
        <w:tc>
          <w:tcPr>
            <w:tcW w:w="1530" w:type="dxa"/>
            <w:shd w:val="clear" w:color="auto" w:fill="99CCFF"/>
          </w:tcPr>
          <w:p w14:paraId="28F05C50" w14:textId="77777777" w:rsidR="00207AB0" w:rsidRPr="00245499" w:rsidRDefault="00207AB0" w:rsidP="003A250E">
            <w:pPr>
              <w:rPr>
                <w:rFonts w:ascii="Calibri" w:hAnsi="Calibri" w:cstheme="minorHAnsi"/>
                <w:color w:val="000000" w:themeColor="text1"/>
                <w:sz w:val="20"/>
                <w:szCs w:val="20"/>
              </w:rPr>
            </w:pPr>
            <w:r w:rsidRPr="00245499">
              <w:rPr>
                <w:rFonts w:ascii="Calibri" w:hAnsi="Calibri" w:cstheme="minorHAnsi"/>
                <w:color w:val="000000" w:themeColor="text1"/>
                <w:sz w:val="20"/>
                <w:szCs w:val="20"/>
              </w:rPr>
              <w:t>Task</w:t>
            </w:r>
          </w:p>
        </w:tc>
        <w:tc>
          <w:tcPr>
            <w:tcW w:w="3150" w:type="dxa"/>
            <w:shd w:val="clear" w:color="auto" w:fill="99CCFF"/>
          </w:tcPr>
          <w:p w14:paraId="281243E1" w14:textId="77777777" w:rsidR="00207AB0" w:rsidRPr="00245499" w:rsidRDefault="00207AB0" w:rsidP="003A250E">
            <w:pPr>
              <w:rPr>
                <w:rFonts w:ascii="Calibri" w:hAnsi="Calibri" w:cstheme="minorHAnsi"/>
                <w:color w:val="000000" w:themeColor="text1"/>
                <w:sz w:val="20"/>
                <w:szCs w:val="20"/>
              </w:rPr>
            </w:pPr>
            <w:r w:rsidRPr="00245499">
              <w:rPr>
                <w:rFonts w:ascii="Calibri" w:hAnsi="Calibri" w:cstheme="minorHAnsi"/>
                <w:color w:val="000000" w:themeColor="text1"/>
                <w:sz w:val="20"/>
                <w:szCs w:val="20"/>
              </w:rPr>
              <w:t>SPED Administrator</w:t>
            </w:r>
          </w:p>
        </w:tc>
        <w:tc>
          <w:tcPr>
            <w:tcW w:w="3398" w:type="dxa"/>
            <w:shd w:val="clear" w:color="auto" w:fill="99CCFF"/>
          </w:tcPr>
          <w:p w14:paraId="5FC2C7E8" w14:textId="77777777" w:rsidR="00207AB0" w:rsidRPr="00245499" w:rsidRDefault="00207AB0" w:rsidP="003A250E">
            <w:pPr>
              <w:rPr>
                <w:rFonts w:ascii="Calibri" w:hAnsi="Calibri" w:cstheme="minorHAnsi"/>
                <w:color w:val="000000" w:themeColor="text1"/>
                <w:sz w:val="20"/>
                <w:szCs w:val="20"/>
              </w:rPr>
            </w:pPr>
            <w:r w:rsidRPr="00245499">
              <w:rPr>
                <w:rFonts w:ascii="Calibri" w:hAnsi="Calibri" w:cstheme="minorHAnsi"/>
                <w:color w:val="000000" w:themeColor="text1"/>
                <w:sz w:val="20"/>
                <w:szCs w:val="20"/>
              </w:rPr>
              <w:t>SPED Director</w:t>
            </w:r>
          </w:p>
        </w:tc>
      </w:tr>
      <w:tr w:rsidR="00207AB0" w:rsidRPr="008B7E2D" w14:paraId="03787965" w14:textId="77777777" w:rsidTr="003A250E">
        <w:trPr>
          <w:cantSplit/>
          <w:jc w:val="center"/>
        </w:trPr>
        <w:tc>
          <w:tcPr>
            <w:tcW w:w="1239" w:type="dxa"/>
            <w:shd w:val="clear" w:color="auto" w:fill="99CCFF"/>
          </w:tcPr>
          <w:p w14:paraId="061214C0" w14:textId="77777777" w:rsidR="00207AB0" w:rsidRPr="008B7E2D" w:rsidRDefault="00207AB0" w:rsidP="003A250E">
            <w:pPr>
              <w:ind w:left="-39"/>
              <w:rPr>
                <w:rFonts w:ascii="Calibri" w:hAnsi="Calibri" w:cstheme="minorHAnsi"/>
                <w:sz w:val="20"/>
                <w:szCs w:val="20"/>
              </w:rPr>
            </w:pPr>
            <w:r w:rsidRPr="008B7E2D">
              <w:rPr>
                <w:rFonts w:ascii="Calibri" w:hAnsi="Calibri" w:cstheme="minorHAnsi"/>
                <w:sz w:val="20"/>
                <w:szCs w:val="20"/>
              </w:rPr>
              <w:t>Evaluation</w:t>
            </w:r>
          </w:p>
          <w:p w14:paraId="7EB2CE15" w14:textId="77777777" w:rsidR="00207AB0" w:rsidRPr="008B7E2D" w:rsidRDefault="00207AB0" w:rsidP="003A250E">
            <w:pPr>
              <w:ind w:left="-39" w:right="-38"/>
              <w:rPr>
                <w:rFonts w:ascii="Calibri" w:hAnsi="Calibri" w:cstheme="minorHAnsi"/>
                <w:sz w:val="20"/>
                <w:szCs w:val="20"/>
              </w:rPr>
            </w:pPr>
            <w:r w:rsidRPr="008B7E2D">
              <w:rPr>
                <w:rFonts w:ascii="Calibri" w:hAnsi="Calibri" w:cstheme="minorHAnsi"/>
                <w:sz w:val="20"/>
                <w:szCs w:val="20"/>
              </w:rPr>
              <w:t>Planning</w:t>
            </w:r>
          </w:p>
        </w:tc>
        <w:tc>
          <w:tcPr>
            <w:tcW w:w="1530" w:type="dxa"/>
          </w:tcPr>
          <w:p w14:paraId="2C98EEA5"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Evaluation Planning Meeting</w:t>
            </w:r>
          </w:p>
        </w:tc>
        <w:tc>
          <w:tcPr>
            <w:tcW w:w="3150" w:type="dxa"/>
          </w:tcPr>
          <w:p w14:paraId="020802E4"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Draft the </w:t>
            </w:r>
            <w:r w:rsidRPr="003B7625">
              <w:rPr>
                <w:rFonts w:ascii="Calibri" w:hAnsi="Calibri" w:cstheme="minorHAnsi"/>
                <w:i/>
                <w:sz w:val="20"/>
                <w:szCs w:val="20"/>
              </w:rPr>
              <w:t>Evaluation Planning Form</w:t>
            </w:r>
            <w:r w:rsidRPr="008B7E2D">
              <w:rPr>
                <w:rFonts w:ascii="Calibri" w:hAnsi="Calibri" w:cstheme="minorHAnsi"/>
                <w:sz w:val="20"/>
                <w:szCs w:val="20"/>
              </w:rPr>
              <w:t xml:space="preserve"> and submit to the director through TalentEd before the Evaluation Planning Meeting.</w:t>
            </w:r>
          </w:p>
        </w:tc>
        <w:tc>
          <w:tcPr>
            <w:tcW w:w="3398" w:type="dxa"/>
          </w:tcPr>
          <w:p w14:paraId="08639B3B"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Schedule Evaluation Planning Meeting to finalize the </w:t>
            </w:r>
            <w:r w:rsidRPr="003B7625">
              <w:rPr>
                <w:rFonts w:ascii="Calibri" w:hAnsi="Calibri" w:cstheme="minorHAnsi"/>
                <w:i/>
                <w:sz w:val="20"/>
                <w:szCs w:val="20"/>
              </w:rPr>
              <w:t>Evaluation Planning Form</w:t>
            </w:r>
            <w:r w:rsidRPr="008B7E2D">
              <w:rPr>
                <w:rFonts w:ascii="Calibri" w:hAnsi="Calibri" w:cstheme="minorHAnsi"/>
                <w:sz w:val="20"/>
                <w:szCs w:val="20"/>
              </w:rPr>
              <w:t xml:space="preserve">. </w:t>
            </w:r>
          </w:p>
          <w:p w14:paraId="7046D4F7" w14:textId="77777777" w:rsidR="00207AB0" w:rsidRPr="008B7E2D" w:rsidRDefault="00207AB0" w:rsidP="003A250E">
            <w:pPr>
              <w:rPr>
                <w:rFonts w:ascii="Calibri" w:hAnsi="Calibri" w:cstheme="minorHAnsi"/>
                <w:sz w:val="20"/>
                <w:szCs w:val="20"/>
              </w:rPr>
            </w:pPr>
          </w:p>
          <w:p w14:paraId="6864F0D8" w14:textId="4C0321EA" w:rsidR="00207AB0" w:rsidRPr="008B7E2D" w:rsidRDefault="003B7625" w:rsidP="003A250E">
            <w:pPr>
              <w:rPr>
                <w:rFonts w:ascii="Calibri" w:hAnsi="Calibri" w:cstheme="minorHAnsi"/>
                <w:sz w:val="20"/>
                <w:szCs w:val="20"/>
              </w:rPr>
            </w:pPr>
            <w:r>
              <w:rPr>
                <w:rFonts w:ascii="Calibri" w:hAnsi="Calibri" w:cstheme="minorHAnsi"/>
                <w:sz w:val="20"/>
                <w:szCs w:val="20"/>
              </w:rPr>
              <w:t xml:space="preserve">Review </w:t>
            </w:r>
            <w:r w:rsidR="00207AB0" w:rsidRPr="008B7E2D">
              <w:rPr>
                <w:rFonts w:ascii="Calibri" w:hAnsi="Calibri" w:cstheme="minorHAnsi"/>
                <w:sz w:val="20"/>
                <w:szCs w:val="20"/>
              </w:rPr>
              <w:t xml:space="preserve">remaining calendar in </w:t>
            </w:r>
            <w:proofErr w:type="spellStart"/>
            <w:r w:rsidR="00207AB0" w:rsidRPr="008B7E2D">
              <w:rPr>
                <w:rFonts w:ascii="Calibri" w:hAnsi="Calibri" w:cstheme="minorHAnsi"/>
                <w:sz w:val="20"/>
                <w:szCs w:val="20"/>
              </w:rPr>
              <w:t>TalentEd</w:t>
            </w:r>
            <w:proofErr w:type="spellEnd"/>
            <w:r w:rsidR="00207AB0" w:rsidRPr="008B7E2D">
              <w:rPr>
                <w:rFonts w:ascii="Calibri" w:hAnsi="Calibri" w:cstheme="minorHAnsi"/>
                <w:sz w:val="20"/>
                <w:szCs w:val="20"/>
              </w:rPr>
              <w:t>.</w:t>
            </w:r>
          </w:p>
        </w:tc>
      </w:tr>
      <w:tr w:rsidR="00207AB0" w:rsidRPr="008B7E2D" w14:paraId="1ADB8B2E" w14:textId="77777777" w:rsidTr="003A250E">
        <w:trPr>
          <w:cantSplit/>
          <w:trHeight w:val="764"/>
          <w:jc w:val="center"/>
        </w:trPr>
        <w:tc>
          <w:tcPr>
            <w:tcW w:w="1239" w:type="dxa"/>
            <w:shd w:val="clear" w:color="auto" w:fill="99CCFF"/>
          </w:tcPr>
          <w:p w14:paraId="3FD5D2E3"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Evidence Gathering</w:t>
            </w:r>
          </w:p>
        </w:tc>
        <w:tc>
          <w:tcPr>
            <w:tcW w:w="1530" w:type="dxa"/>
          </w:tcPr>
          <w:p w14:paraId="090814FA"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Harvest artifacts and PGP evidence</w:t>
            </w:r>
          </w:p>
        </w:tc>
        <w:tc>
          <w:tcPr>
            <w:tcW w:w="3150" w:type="dxa"/>
          </w:tcPr>
          <w:p w14:paraId="16196B60"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Collect artifacts and </w:t>
            </w:r>
            <w:r>
              <w:rPr>
                <w:rFonts w:ascii="Calibri" w:hAnsi="Calibri" w:cstheme="minorHAnsi"/>
                <w:sz w:val="20"/>
                <w:szCs w:val="20"/>
              </w:rPr>
              <w:t>engage in</w:t>
            </w:r>
          </w:p>
          <w:p w14:paraId="68391053"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PGP learning activities.</w:t>
            </w:r>
          </w:p>
        </w:tc>
        <w:tc>
          <w:tcPr>
            <w:tcW w:w="3398" w:type="dxa"/>
          </w:tcPr>
          <w:p w14:paraId="703420CF"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Provide artifact collection and PGP support to administrator.</w:t>
            </w:r>
          </w:p>
        </w:tc>
      </w:tr>
      <w:tr w:rsidR="00207AB0" w:rsidRPr="008B7E2D" w14:paraId="408B0369" w14:textId="77777777" w:rsidTr="003A250E">
        <w:trPr>
          <w:cantSplit/>
          <w:trHeight w:val="1232"/>
          <w:jc w:val="center"/>
        </w:trPr>
        <w:tc>
          <w:tcPr>
            <w:tcW w:w="1239" w:type="dxa"/>
            <w:shd w:val="clear" w:color="auto" w:fill="99CCFF"/>
          </w:tcPr>
          <w:p w14:paraId="73771F6D"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Mid-year Check-In</w:t>
            </w:r>
          </w:p>
        </w:tc>
        <w:tc>
          <w:tcPr>
            <w:tcW w:w="1530" w:type="dxa"/>
          </w:tcPr>
          <w:p w14:paraId="3BFD8FE2"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Check progress to date </w:t>
            </w:r>
          </w:p>
        </w:tc>
        <w:tc>
          <w:tcPr>
            <w:tcW w:w="3150" w:type="dxa"/>
          </w:tcPr>
          <w:p w14:paraId="0985B18A"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Complete and submit </w:t>
            </w:r>
            <w:r w:rsidRPr="005D5616">
              <w:rPr>
                <w:rFonts w:ascii="Calibri" w:hAnsi="Calibri" w:cstheme="minorHAnsi"/>
                <w:i/>
                <w:sz w:val="20"/>
                <w:szCs w:val="20"/>
              </w:rPr>
              <w:t>Mid-Year Checklist</w:t>
            </w:r>
            <w:r w:rsidRPr="008B7E2D">
              <w:rPr>
                <w:rFonts w:ascii="Calibri" w:hAnsi="Calibri" w:cstheme="minorHAnsi"/>
                <w:sz w:val="20"/>
                <w:szCs w:val="20"/>
              </w:rPr>
              <w:t xml:space="preserve"> to document progress. </w:t>
            </w:r>
          </w:p>
          <w:p w14:paraId="68F8A5D7" w14:textId="77777777" w:rsidR="00207AB0" w:rsidRPr="008B7E2D" w:rsidRDefault="00207AB0" w:rsidP="003A250E">
            <w:pPr>
              <w:rPr>
                <w:rFonts w:ascii="Calibri" w:hAnsi="Calibri" w:cstheme="minorHAnsi"/>
                <w:sz w:val="20"/>
                <w:szCs w:val="20"/>
              </w:rPr>
            </w:pPr>
          </w:p>
          <w:p w14:paraId="25FF177A"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Adjust choice artifacts or PGP goals with director as needed.</w:t>
            </w:r>
          </w:p>
        </w:tc>
        <w:tc>
          <w:tcPr>
            <w:tcW w:w="3398" w:type="dxa"/>
          </w:tcPr>
          <w:p w14:paraId="46346C27"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Confirm receipt of </w:t>
            </w:r>
            <w:r w:rsidRPr="005D5616">
              <w:rPr>
                <w:rFonts w:ascii="Calibri" w:hAnsi="Calibri" w:cstheme="minorHAnsi"/>
                <w:i/>
                <w:sz w:val="20"/>
                <w:szCs w:val="20"/>
              </w:rPr>
              <w:t>Mid-Year Checklist</w:t>
            </w:r>
            <w:r w:rsidRPr="008B7E2D">
              <w:rPr>
                <w:rFonts w:ascii="Calibri" w:hAnsi="Calibri" w:cstheme="minorHAnsi"/>
                <w:sz w:val="20"/>
                <w:szCs w:val="20"/>
              </w:rPr>
              <w:t>.</w:t>
            </w:r>
          </w:p>
          <w:p w14:paraId="6425DCEC" w14:textId="77777777" w:rsidR="00207AB0" w:rsidRPr="008B7E2D" w:rsidRDefault="00207AB0" w:rsidP="003A250E">
            <w:pPr>
              <w:rPr>
                <w:rFonts w:ascii="Calibri" w:hAnsi="Calibri" w:cstheme="minorHAnsi"/>
                <w:sz w:val="20"/>
                <w:szCs w:val="20"/>
              </w:rPr>
            </w:pPr>
          </w:p>
          <w:p w14:paraId="1B9931E3" w14:textId="77777777" w:rsidR="00207AB0" w:rsidRPr="008B7E2D" w:rsidRDefault="00207AB0" w:rsidP="003A250E">
            <w:pPr>
              <w:rPr>
                <w:rFonts w:ascii="Calibri" w:hAnsi="Calibri" w:cstheme="minorHAnsi"/>
                <w:sz w:val="20"/>
                <w:szCs w:val="20"/>
              </w:rPr>
            </w:pPr>
          </w:p>
          <w:p w14:paraId="5F1B975F" w14:textId="48E30D61"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Adjust </w:t>
            </w:r>
            <w:r w:rsidR="005D5616">
              <w:rPr>
                <w:rFonts w:ascii="Calibri" w:hAnsi="Calibri" w:cstheme="minorHAnsi"/>
                <w:sz w:val="20"/>
                <w:szCs w:val="20"/>
              </w:rPr>
              <w:t xml:space="preserve">artifacts or PGP </w:t>
            </w:r>
            <w:r w:rsidRPr="008B7E2D">
              <w:rPr>
                <w:rFonts w:ascii="Calibri" w:hAnsi="Calibri" w:cstheme="minorHAnsi"/>
                <w:sz w:val="20"/>
                <w:szCs w:val="20"/>
              </w:rPr>
              <w:t>goals with administrator as needed.</w:t>
            </w:r>
          </w:p>
        </w:tc>
      </w:tr>
      <w:tr w:rsidR="00207AB0" w:rsidRPr="008B7E2D" w14:paraId="57C89F42" w14:textId="77777777" w:rsidTr="003A250E">
        <w:trPr>
          <w:cantSplit/>
          <w:trHeight w:val="710"/>
          <w:jc w:val="center"/>
        </w:trPr>
        <w:tc>
          <w:tcPr>
            <w:tcW w:w="1239" w:type="dxa"/>
            <w:shd w:val="clear" w:color="auto" w:fill="99CCFF"/>
          </w:tcPr>
          <w:p w14:paraId="300E9C33"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lastRenderedPageBreak/>
              <w:t>Evidence Gathering</w:t>
            </w:r>
          </w:p>
        </w:tc>
        <w:tc>
          <w:tcPr>
            <w:tcW w:w="1530" w:type="dxa"/>
          </w:tcPr>
          <w:p w14:paraId="3B8B2E30"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Harvest artifacts and PGP evidence</w:t>
            </w:r>
          </w:p>
        </w:tc>
        <w:tc>
          <w:tcPr>
            <w:tcW w:w="3150" w:type="dxa"/>
          </w:tcPr>
          <w:p w14:paraId="6577C339"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Collect artifacts and </w:t>
            </w:r>
            <w:r>
              <w:rPr>
                <w:rFonts w:ascii="Calibri" w:hAnsi="Calibri" w:cstheme="minorHAnsi"/>
                <w:sz w:val="20"/>
                <w:szCs w:val="20"/>
              </w:rPr>
              <w:t>engage in</w:t>
            </w:r>
          </w:p>
          <w:p w14:paraId="3E894F1A"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PGP learning activities.</w:t>
            </w:r>
          </w:p>
        </w:tc>
        <w:tc>
          <w:tcPr>
            <w:tcW w:w="3398" w:type="dxa"/>
          </w:tcPr>
          <w:p w14:paraId="34AC79C7"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Provide artifact collection and PGP support to administrator.</w:t>
            </w:r>
          </w:p>
        </w:tc>
      </w:tr>
      <w:tr w:rsidR="00207AB0" w:rsidRPr="008B7E2D" w14:paraId="2A9CDE07" w14:textId="77777777" w:rsidTr="003A250E">
        <w:trPr>
          <w:cantSplit/>
          <w:trHeight w:val="2519"/>
          <w:jc w:val="center"/>
        </w:trPr>
        <w:tc>
          <w:tcPr>
            <w:tcW w:w="1239" w:type="dxa"/>
            <w:vMerge w:val="restart"/>
            <w:shd w:val="clear" w:color="auto" w:fill="99CCFF"/>
          </w:tcPr>
          <w:p w14:paraId="46928A42"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PGP and Artifact Review</w:t>
            </w:r>
          </w:p>
        </w:tc>
        <w:tc>
          <w:tcPr>
            <w:tcW w:w="1530" w:type="dxa"/>
          </w:tcPr>
          <w:p w14:paraId="7ECED34D"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Complete artifact collection &amp; PGP</w:t>
            </w:r>
          </w:p>
          <w:p w14:paraId="5F8D1C32" w14:textId="77777777" w:rsidR="00207AB0" w:rsidRPr="008B7E2D" w:rsidRDefault="00207AB0" w:rsidP="003A250E">
            <w:pPr>
              <w:rPr>
                <w:rFonts w:ascii="Calibri" w:hAnsi="Calibri" w:cstheme="minorHAnsi"/>
                <w:sz w:val="20"/>
                <w:szCs w:val="20"/>
              </w:rPr>
            </w:pPr>
          </w:p>
        </w:tc>
        <w:tc>
          <w:tcPr>
            <w:tcW w:w="3150" w:type="dxa"/>
          </w:tcPr>
          <w:p w14:paraId="437F814E"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Upload artifacts into BriteLocker.</w:t>
            </w:r>
          </w:p>
          <w:p w14:paraId="0D9070B2" w14:textId="1184C919"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Complete and submit </w:t>
            </w:r>
            <w:r w:rsidRPr="005D5616">
              <w:rPr>
                <w:rFonts w:ascii="Calibri" w:hAnsi="Calibri" w:cstheme="minorHAnsi"/>
                <w:i/>
                <w:sz w:val="20"/>
                <w:szCs w:val="20"/>
              </w:rPr>
              <w:t xml:space="preserve">Artifact </w:t>
            </w:r>
            <w:r w:rsidR="007201EA" w:rsidRPr="005D5616">
              <w:rPr>
                <w:rFonts w:ascii="Calibri" w:hAnsi="Calibri" w:cstheme="minorHAnsi"/>
                <w:i/>
                <w:sz w:val="20"/>
                <w:szCs w:val="20"/>
              </w:rPr>
              <w:t xml:space="preserve">Reflection </w:t>
            </w:r>
            <w:r w:rsidRPr="005D5616">
              <w:rPr>
                <w:rFonts w:ascii="Calibri" w:hAnsi="Calibri" w:cstheme="minorHAnsi"/>
                <w:i/>
                <w:sz w:val="20"/>
                <w:szCs w:val="20"/>
              </w:rPr>
              <w:t>Form</w:t>
            </w:r>
            <w:r w:rsidRPr="008B7E2D">
              <w:rPr>
                <w:rFonts w:ascii="Calibri" w:hAnsi="Calibri" w:cstheme="minorHAnsi"/>
                <w:sz w:val="20"/>
                <w:szCs w:val="20"/>
              </w:rPr>
              <w:t xml:space="preserve"> prior to the Artifact Review Meeting.</w:t>
            </w:r>
          </w:p>
          <w:p w14:paraId="79400A98" w14:textId="77777777" w:rsidR="00207AB0" w:rsidRPr="008B7E2D" w:rsidRDefault="00207AB0" w:rsidP="003A250E">
            <w:pPr>
              <w:rPr>
                <w:rFonts w:ascii="Calibri" w:hAnsi="Calibri" w:cstheme="minorHAnsi"/>
                <w:sz w:val="20"/>
                <w:szCs w:val="20"/>
              </w:rPr>
            </w:pPr>
          </w:p>
          <w:p w14:paraId="28E35052" w14:textId="669F5BAD"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Complete PGP and upload related documents into BriteLocker. Complete and submit </w:t>
            </w:r>
            <w:r w:rsidRPr="005D5616">
              <w:rPr>
                <w:rFonts w:ascii="Calibri" w:hAnsi="Calibri" w:cstheme="minorHAnsi"/>
                <w:i/>
                <w:sz w:val="20"/>
                <w:szCs w:val="20"/>
              </w:rPr>
              <w:t xml:space="preserve">Professional Growth </w:t>
            </w:r>
            <w:r w:rsidR="007201EA" w:rsidRPr="005D5616">
              <w:rPr>
                <w:rFonts w:ascii="Calibri" w:hAnsi="Calibri" w:cstheme="minorHAnsi"/>
                <w:i/>
                <w:sz w:val="20"/>
                <w:szCs w:val="20"/>
              </w:rPr>
              <w:t xml:space="preserve">Plan </w:t>
            </w:r>
            <w:r w:rsidRPr="005D5616">
              <w:rPr>
                <w:rFonts w:ascii="Calibri" w:hAnsi="Calibri" w:cstheme="minorHAnsi"/>
                <w:i/>
                <w:sz w:val="20"/>
                <w:szCs w:val="20"/>
              </w:rPr>
              <w:t>Reflection Form</w:t>
            </w:r>
            <w:r w:rsidRPr="008B7E2D">
              <w:rPr>
                <w:rFonts w:ascii="Calibri" w:hAnsi="Calibri" w:cstheme="minorHAnsi"/>
                <w:sz w:val="20"/>
                <w:szCs w:val="20"/>
              </w:rPr>
              <w:t xml:space="preserve"> prior to the </w:t>
            </w:r>
            <w:r>
              <w:rPr>
                <w:rFonts w:ascii="Calibri" w:hAnsi="Calibri" w:cstheme="minorHAnsi"/>
                <w:sz w:val="20"/>
                <w:szCs w:val="20"/>
              </w:rPr>
              <w:t>PGP/</w:t>
            </w:r>
            <w:r w:rsidRPr="008B7E2D">
              <w:rPr>
                <w:rFonts w:ascii="Calibri" w:hAnsi="Calibri" w:cstheme="minorHAnsi"/>
                <w:sz w:val="20"/>
                <w:szCs w:val="20"/>
              </w:rPr>
              <w:t>Artifact Review Meeting.</w:t>
            </w:r>
          </w:p>
        </w:tc>
        <w:tc>
          <w:tcPr>
            <w:tcW w:w="3398" w:type="dxa"/>
          </w:tcPr>
          <w:p w14:paraId="338D313B"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Schedule PGP/Artifact Review Meeting.</w:t>
            </w:r>
          </w:p>
          <w:p w14:paraId="4AA67D4C" w14:textId="77777777" w:rsidR="00207AB0" w:rsidRPr="008B7E2D" w:rsidRDefault="00207AB0" w:rsidP="003A250E">
            <w:pPr>
              <w:rPr>
                <w:rFonts w:ascii="Calibri" w:hAnsi="Calibri" w:cstheme="minorHAnsi"/>
                <w:sz w:val="20"/>
                <w:szCs w:val="20"/>
              </w:rPr>
            </w:pPr>
          </w:p>
          <w:p w14:paraId="7021B6C8" w14:textId="77777777" w:rsidR="00207AB0" w:rsidRPr="008B7E2D" w:rsidRDefault="00207AB0" w:rsidP="003A250E">
            <w:pPr>
              <w:rPr>
                <w:rFonts w:ascii="Calibri" w:hAnsi="Calibri" w:cstheme="minorHAnsi"/>
                <w:sz w:val="20"/>
                <w:szCs w:val="20"/>
              </w:rPr>
            </w:pPr>
          </w:p>
          <w:p w14:paraId="586DFF41" w14:textId="77777777" w:rsidR="00207AB0" w:rsidRPr="008B7E2D" w:rsidRDefault="00207AB0" w:rsidP="003A250E">
            <w:pPr>
              <w:rPr>
                <w:rFonts w:ascii="Calibri" w:hAnsi="Calibri" w:cstheme="minorHAnsi"/>
                <w:sz w:val="20"/>
                <w:szCs w:val="20"/>
              </w:rPr>
            </w:pPr>
          </w:p>
          <w:p w14:paraId="0EE65056"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Review artifacts in BriteLocker and reflection forms in TalentEd prior to the PGP/Artifact Review Meeting.</w:t>
            </w:r>
          </w:p>
          <w:p w14:paraId="34A4A00D" w14:textId="77777777" w:rsidR="00207AB0" w:rsidRPr="008B7E2D" w:rsidRDefault="00207AB0" w:rsidP="003A250E">
            <w:pPr>
              <w:rPr>
                <w:rFonts w:ascii="Calibri" w:hAnsi="Calibri" w:cstheme="minorHAnsi"/>
                <w:sz w:val="20"/>
                <w:szCs w:val="20"/>
              </w:rPr>
            </w:pPr>
          </w:p>
        </w:tc>
      </w:tr>
      <w:tr w:rsidR="00207AB0" w:rsidRPr="008B7E2D" w14:paraId="29733A21" w14:textId="77777777" w:rsidTr="003A250E">
        <w:trPr>
          <w:cantSplit/>
          <w:trHeight w:val="1520"/>
          <w:jc w:val="center"/>
        </w:trPr>
        <w:tc>
          <w:tcPr>
            <w:tcW w:w="1239" w:type="dxa"/>
            <w:vMerge/>
            <w:shd w:val="clear" w:color="auto" w:fill="99CCFF"/>
          </w:tcPr>
          <w:p w14:paraId="5EFE7B12" w14:textId="77777777" w:rsidR="00207AB0" w:rsidRPr="008B7E2D" w:rsidRDefault="00207AB0" w:rsidP="003A250E">
            <w:pPr>
              <w:rPr>
                <w:rFonts w:ascii="Calibri" w:hAnsi="Calibri" w:cstheme="minorHAnsi"/>
                <w:sz w:val="20"/>
                <w:szCs w:val="20"/>
              </w:rPr>
            </w:pPr>
          </w:p>
        </w:tc>
        <w:tc>
          <w:tcPr>
            <w:tcW w:w="1530" w:type="dxa"/>
          </w:tcPr>
          <w:p w14:paraId="63C45B25" w14:textId="77777777" w:rsidR="00207AB0" w:rsidRPr="008B7E2D" w:rsidRDefault="00207AB0" w:rsidP="003A250E">
            <w:pPr>
              <w:rPr>
                <w:rFonts w:ascii="Calibri" w:hAnsi="Calibri" w:cstheme="minorHAnsi"/>
                <w:sz w:val="20"/>
                <w:szCs w:val="20"/>
              </w:rPr>
            </w:pPr>
            <w:r>
              <w:rPr>
                <w:rFonts w:ascii="Calibri" w:hAnsi="Calibri" w:cstheme="minorHAnsi"/>
                <w:sz w:val="20"/>
                <w:szCs w:val="20"/>
              </w:rPr>
              <w:t>PGP/</w:t>
            </w:r>
            <w:r w:rsidRPr="008B7E2D">
              <w:rPr>
                <w:rFonts w:ascii="Calibri" w:hAnsi="Calibri" w:cstheme="minorHAnsi"/>
                <w:sz w:val="20"/>
                <w:szCs w:val="20"/>
              </w:rPr>
              <w:t>Artifact Review Meeting</w:t>
            </w:r>
          </w:p>
          <w:p w14:paraId="7EE99313" w14:textId="77777777" w:rsidR="00207AB0" w:rsidRPr="008B7E2D" w:rsidRDefault="00207AB0" w:rsidP="003A250E">
            <w:pPr>
              <w:rPr>
                <w:rFonts w:ascii="Calibri" w:hAnsi="Calibri" w:cstheme="minorHAnsi"/>
                <w:sz w:val="20"/>
                <w:szCs w:val="20"/>
              </w:rPr>
            </w:pPr>
          </w:p>
        </w:tc>
        <w:tc>
          <w:tcPr>
            <w:tcW w:w="3150" w:type="dxa"/>
          </w:tcPr>
          <w:p w14:paraId="61BC2AAC"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Share artifacts and PGP evidence and explain how this demonstrates practice.</w:t>
            </w:r>
          </w:p>
          <w:p w14:paraId="0ABE028C" w14:textId="77777777" w:rsidR="00207AB0" w:rsidRPr="008B7E2D" w:rsidRDefault="00207AB0" w:rsidP="003A250E">
            <w:pPr>
              <w:rPr>
                <w:rFonts w:ascii="Calibri" w:hAnsi="Calibri" w:cstheme="minorHAnsi"/>
                <w:sz w:val="20"/>
                <w:szCs w:val="20"/>
              </w:rPr>
            </w:pPr>
          </w:p>
        </w:tc>
        <w:tc>
          <w:tcPr>
            <w:tcW w:w="3398" w:type="dxa"/>
          </w:tcPr>
          <w:p w14:paraId="36746437"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Discuss artifacts and PGP activities with administrator.</w:t>
            </w:r>
          </w:p>
          <w:p w14:paraId="2A356407" w14:textId="77777777" w:rsidR="00207AB0" w:rsidRPr="008B7E2D" w:rsidRDefault="00207AB0" w:rsidP="003A250E">
            <w:pPr>
              <w:rPr>
                <w:rFonts w:ascii="Calibri" w:hAnsi="Calibri" w:cstheme="minorHAnsi"/>
                <w:sz w:val="20"/>
                <w:szCs w:val="20"/>
              </w:rPr>
            </w:pPr>
          </w:p>
          <w:p w14:paraId="5D4B3669" w14:textId="4FD4877A" w:rsidR="00207AB0" w:rsidRPr="008B7E2D" w:rsidRDefault="00207AB0" w:rsidP="007201EA">
            <w:pPr>
              <w:rPr>
                <w:rFonts w:ascii="Calibri" w:hAnsi="Calibri" w:cstheme="minorHAnsi"/>
                <w:sz w:val="20"/>
                <w:szCs w:val="20"/>
              </w:rPr>
            </w:pPr>
            <w:r w:rsidRPr="008B7E2D">
              <w:rPr>
                <w:rFonts w:ascii="Calibri" w:hAnsi="Calibri" w:cstheme="minorHAnsi"/>
                <w:sz w:val="20"/>
                <w:szCs w:val="20"/>
              </w:rPr>
              <w:t xml:space="preserve">Complete the </w:t>
            </w:r>
            <w:r w:rsidRPr="005D5616">
              <w:rPr>
                <w:rFonts w:ascii="Calibri" w:hAnsi="Calibri" w:cstheme="minorHAnsi"/>
                <w:i/>
                <w:sz w:val="20"/>
                <w:szCs w:val="20"/>
              </w:rPr>
              <w:t>P</w:t>
            </w:r>
            <w:r w:rsidR="002369C3">
              <w:rPr>
                <w:rFonts w:ascii="Calibri" w:hAnsi="Calibri" w:cstheme="minorHAnsi"/>
                <w:i/>
                <w:sz w:val="20"/>
                <w:szCs w:val="20"/>
              </w:rPr>
              <w:t xml:space="preserve">rofessional </w:t>
            </w:r>
            <w:r w:rsidRPr="005D5616">
              <w:rPr>
                <w:rFonts w:ascii="Calibri" w:hAnsi="Calibri" w:cstheme="minorHAnsi"/>
                <w:i/>
                <w:sz w:val="20"/>
                <w:szCs w:val="20"/>
              </w:rPr>
              <w:t>G</w:t>
            </w:r>
            <w:r w:rsidR="002369C3">
              <w:rPr>
                <w:rFonts w:ascii="Calibri" w:hAnsi="Calibri" w:cstheme="minorHAnsi"/>
                <w:i/>
                <w:sz w:val="20"/>
                <w:szCs w:val="20"/>
              </w:rPr>
              <w:t xml:space="preserve">rowth </w:t>
            </w:r>
            <w:r w:rsidRPr="005D5616">
              <w:rPr>
                <w:rFonts w:ascii="Calibri" w:hAnsi="Calibri" w:cstheme="minorHAnsi"/>
                <w:i/>
                <w:sz w:val="20"/>
                <w:szCs w:val="20"/>
              </w:rPr>
              <w:t>P</w:t>
            </w:r>
            <w:r w:rsidR="002369C3">
              <w:rPr>
                <w:rFonts w:ascii="Calibri" w:hAnsi="Calibri" w:cstheme="minorHAnsi"/>
                <w:i/>
                <w:sz w:val="20"/>
                <w:szCs w:val="20"/>
              </w:rPr>
              <w:t>lan</w:t>
            </w:r>
            <w:r w:rsidRPr="005D5616">
              <w:rPr>
                <w:rFonts w:ascii="Calibri" w:hAnsi="Calibri" w:cstheme="minorHAnsi"/>
                <w:i/>
                <w:sz w:val="20"/>
                <w:szCs w:val="20"/>
              </w:rPr>
              <w:t xml:space="preserve"> Scoring </w:t>
            </w:r>
            <w:r w:rsidR="00454394" w:rsidRPr="005D5616">
              <w:rPr>
                <w:rFonts w:ascii="Calibri" w:hAnsi="Calibri" w:cstheme="minorHAnsi"/>
                <w:i/>
                <w:sz w:val="20"/>
                <w:szCs w:val="20"/>
              </w:rPr>
              <w:t>Form</w:t>
            </w:r>
            <w:r w:rsidR="00454394" w:rsidRPr="008B7E2D">
              <w:rPr>
                <w:rFonts w:ascii="Calibri" w:hAnsi="Calibri" w:cstheme="minorHAnsi"/>
                <w:sz w:val="20"/>
                <w:szCs w:val="20"/>
              </w:rPr>
              <w:t xml:space="preserve"> </w:t>
            </w:r>
            <w:r w:rsidRPr="008B7E2D">
              <w:rPr>
                <w:rFonts w:ascii="Calibri" w:hAnsi="Calibri" w:cstheme="minorHAnsi"/>
                <w:sz w:val="20"/>
                <w:szCs w:val="20"/>
              </w:rPr>
              <w:t xml:space="preserve">and the </w:t>
            </w:r>
            <w:r w:rsidRPr="005D5616">
              <w:rPr>
                <w:rFonts w:ascii="Calibri" w:hAnsi="Calibri" w:cstheme="minorHAnsi"/>
                <w:i/>
                <w:sz w:val="20"/>
                <w:szCs w:val="20"/>
              </w:rPr>
              <w:t>Artifact Scoring Form</w:t>
            </w:r>
            <w:r>
              <w:rPr>
                <w:rFonts w:ascii="Calibri" w:hAnsi="Calibri" w:cstheme="minorHAnsi"/>
                <w:sz w:val="20"/>
                <w:szCs w:val="20"/>
              </w:rPr>
              <w:t xml:space="preserve"> and submit </w:t>
            </w:r>
            <w:r w:rsidR="007201EA">
              <w:rPr>
                <w:rFonts w:ascii="Calibri" w:hAnsi="Calibri" w:cstheme="minorHAnsi"/>
                <w:sz w:val="20"/>
                <w:szCs w:val="20"/>
              </w:rPr>
              <w:t xml:space="preserve">in </w:t>
            </w:r>
            <w:r>
              <w:rPr>
                <w:rFonts w:ascii="Calibri" w:hAnsi="Calibri" w:cstheme="minorHAnsi"/>
                <w:sz w:val="20"/>
                <w:szCs w:val="20"/>
              </w:rPr>
              <w:t>TalentEd</w:t>
            </w:r>
            <w:r w:rsidRPr="008B7E2D">
              <w:rPr>
                <w:rFonts w:ascii="Calibri" w:hAnsi="Calibri" w:cstheme="minorHAnsi"/>
                <w:sz w:val="20"/>
                <w:szCs w:val="20"/>
              </w:rPr>
              <w:t>.</w:t>
            </w:r>
          </w:p>
        </w:tc>
      </w:tr>
      <w:tr w:rsidR="00207AB0" w:rsidRPr="008B7E2D" w14:paraId="599D2113" w14:textId="77777777" w:rsidTr="003A250E">
        <w:trPr>
          <w:cantSplit/>
          <w:jc w:val="center"/>
        </w:trPr>
        <w:tc>
          <w:tcPr>
            <w:tcW w:w="1239" w:type="dxa"/>
            <w:shd w:val="clear" w:color="auto" w:fill="99CCFF"/>
          </w:tcPr>
          <w:p w14:paraId="4489D19D"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End-of-year meeting </w:t>
            </w:r>
          </w:p>
        </w:tc>
        <w:tc>
          <w:tcPr>
            <w:tcW w:w="1530" w:type="dxa"/>
          </w:tcPr>
          <w:p w14:paraId="763B54C4"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Summative Evaluation Meeting</w:t>
            </w:r>
          </w:p>
        </w:tc>
        <w:tc>
          <w:tcPr>
            <w:tcW w:w="3150" w:type="dxa"/>
          </w:tcPr>
          <w:p w14:paraId="5D2FD026" w14:textId="77777777" w:rsidR="00207AB0" w:rsidRPr="008B7E2D" w:rsidRDefault="00207AB0" w:rsidP="003A250E">
            <w:pPr>
              <w:rPr>
                <w:rFonts w:ascii="Calibri" w:hAnsi="Calibri" w:cstheme="minorHAnsi"/>
                <w:sz w:val="20"/>
                <w:szCs w:val="20"/>
              </w:rPr>
            </w:pPr>
          </w:p>
          <w:p w14:paraId="0E511FD8" w14:textId="77777777" w:rsidR="00207AB0" w:rsidRPr="008B7E2D" w:rsidRDefault="00207AB0" w:rsidP="003A250E">
            <w:pPr>
              <w:rPr>
                <w:rFonts w:ascii="Calibri" w:hAnsi="Calibri" w:cstheme="minorHAnsi"/>
                <w:sz w:val="20"/>
                <w:szCs w:val="20"/>
              </w:rPr>
            </w:pPr>
          </w:p>
          <w:p w14:paraId="593F535F" w14:textId="77777777" w:rsidR="00207AB0" w:rsidRPr="008B7E2D" w:rsidRDefault="00207AB0" w:rsidP="003A250E">
            <w:pPr>
              <w:rPr>
                <w:rFonts w:ascii="Calibri" w:hAnsi="Calibri" w:cstheme="minorHAnsi"/>
                <w:sz w:val="20"/>
                <w:szCs w:val="20"/>
              </w:rPr>
            </w:pPr>
          </w:p>
          <w:p w14:paraId="6D6E3C4D"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Discuss performance, feedback, and scores. </w:t>
            </w:r>
          </w:p>
          <w:p w14:paraId="390C392E" w14:textId="77777777" w:rsidR="00207AB0" w:rsidRPr="008B7E2D" w:rsidRDefault="00207AB0" w:rsidP="003A250E">
            <w:pPr>
              <w:rPr>
                <w:rFonts w:ascii="Calibri" w:hAnsi="Calibri" w:cstheme="minorHAnsi"/>
                <w:sz w:val="20"/>
                <w:szCs w:val="20"/>
              </w:rPr>
            </w:pPr>
          </w:p>
          <w:p w14:paraId="24FA6012" w14:textId="77777777" w:rsidR="00207AB0" w:rsidRDefault="00207AB0" w:rsidP="003A250E">
            <w:pPr>
              <w:rPr>
                <w:rFonts w:ascii="Calibri" w:hAnsi="Calibri" w:cstheme="minorHAnsi"/>
                <w:sz w:val="20"/>
                <w:szCs w:val="20"/>
              </w:rPr>
            </w:pPr>
            <w:r w:rsidRPr="008B7E2D">
              <w:rPr>
                <w:rFonts w:ascii="Calibri" w:hAnsi="Calibri" w:cstheme="minorHAnsi"/>
                <w:sz w:val="20"/>
                <w:szCs w:val="20"/>
              </w:rPr>
              <w:t>Collaborate with director to plan for growth and/or improvement.</w:t>
            </w:r>
          </w:p>
          <w:p w14:paraId="34445B85" w14:textId="77777777" w:rsidR="00207AB0" w:rsidRDefault="00207AB0" w:rsidP="003A250E">
            <w:pPr>
              <w:rPr>
                <w:rFonts w:ascii="Calibri" w:hAnsi="Calibri" w:cstheme="minorHAnsi"/>
                <w:sz w:val="20"/>
                <w:szCs w:val="20"/>
              </w:rPr>
            </w:pPr>
          </w:p>
          <w:p w14:paraId="3D77D402" w14:textId="556877AE" w:rsidR="00207AB0" w:rsidRPr="008B7E2D" w:rsidRDefault="00CB482C" w:rsidP="003A250E">
            <w:pPr>
              <w:rPr>
                <w:rFonts w:ascii="Calibri" w:hAnsi="Calibri" w:cstheme="minorHAnsi"/>
                <w:sz w:val="20"/>
                <w:szCs w:val="20"/>
              </w:rPr>
            </w:pPr>
            <w:r>
              <w:rPr>
                <w:rFonts w:ascii="Calibri" w:hAnsi="Calibri" w:cstheme="minorHAnsi"/>
                <w:sz w:val="20"/>
                <w:szCs w:val="20"/>
              </w:rPr>
              <w:t>Electronically s</w:t>
            </w:r>
            <w:r w:rsidR="00207AB0">
              <w:rPr>
                <w:rFonts w:ascii="Calibri" w:hAnsi="Calibri" w:cstheme="minorHAnsi"/>
                <w:sz w:val="20"/>
                <w:szCs w:val="20"/>
              </w:rPr>
              <w:t xml:space="preserve">ign the </w:t>
            </w:r>
            <w:r w:rsidR="00207AB0" w:rsidRPr="005D5616">
              <w:rPr>
                <w:rFonts w:ascii="Calibri" w:hAnsi="Calibri" w:cstheme="minorHAnsi"/>
                <w:i/>
                <w:sz w:val="20"/>
                <w:szCs w:val="20"/>
              </w:rPr>
              <w:t>Summative Evaluation Form</w:t>
            </w:r>
            <w:r w:rsidR="00207AB0">
              <w:rPr>
                <w:rFonts w:ascii="Calibri" w:hAnsi="Calibri" w:cstheme="minorHAnsi"/>
                <w:sz w:val="20"/>
                <w:szCs w:val="20"/>
              </w:rPr>
              <w:t>.</w:t>
            </w:r>
          </w:p>
        </w:tc>
        <w:tc>
          <w:tcPr>
            <w:tcW w:w="3398" w:type="dxa"/>
          </w:tcPr>
          <w:p w14:paraId="390D30A3"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Complete </w:t>
            </w:r>
            <w:r w:rsidRPr="005D5616">
              <w:rPr>
                <w:rFonts w:ascii="Calibri" w:hAnsi="Calibri" w:cstheme="minorHAnsi"/>
                <w:i/>
                <w:sz w:val="20"/>
                <w:szCs w:val="20"/>
              </w:rPr>
              <w:t>Employee Time Form</w:t>
            </w:r>
            <w:r w:rsidRPr="008B7E2D">
              <w:rPr>
                <w:rFonts w:ascii="Calibri" w:hAnsi="Calibri" w:cstheme="minorHAnsi"/>
                <w:sz w:val="20"/>
                <w:szCs w:val="20"/>
              </w:rPr>
              <w:t xml:space="preserve"> </w:t>
            </w:r>
            <w:r>
              <w:rPr>
                <w:rFonts w:ascii="Calibri" w:hAnsi="Calibri" w:cstheme="minorHAnsi"/>
                <w:sz w:val="20"/>
                <w:szCs w:val="20"/>
              </w:rPr>
              <w:t>and submit to TalentEd</w:t>
            </w:r>
            <w:r w:rsidRPr="008B7E2D">
              <w:rPr>
                <w:rFonts w:ascii="Calibri" w:hAnsi="Calibri" w:cstheme="minorHAnsi"/>
                <w:sz w:val="20"/>
                <w:szCs w:val="20"/>
              </w:rPr>
              <w:t xml:space="preserve">. </w:t>
            </w:r>
          </w:p>
          <w:p w14:paraId="4A0FA3DF" w14:textId="77777777" w:rsidR="00207AB0" w:rsidRPr="008B7E2D" w:rsidRDefault="00207AB0" w:rsidP="003A250E">
            <w:pPr>
              <w:rPr>
                <w:rFonts w:ascii="Calibri" w:hAnsi="Calibri" w:cstheme="minorHAnsi"/>
                <w:sz w:val="20"/>
                <w:szCs w:val="20"/>
              </w:rPr>
            </w:pPr>
          </w:p>
          <w:p w14:paraId="550E86DD" w14:textId="77777777" w:rsidR="00207AB0" w:rsidRPr="008B7E2D" w:rsidRDefault="00207AB0" w:rsidP="003A250E">
            <w:pPr>
              <w:rPr>
                <w:rFonts w:ascii="Calibri" w:hAnsi="Calibri" w:cstheme="minorHAnsi"/>
                <w:sz w:val="20"/>
                <w:szCs w:val="20"/>
              </w:rPr>
            </w:pPr>
            <w:r w:rsidRPr="008B7E2D">
              <w:rPr>
                <w:rFonts w:ascii="Calibri" w:hAnsi="Calibri" w:cstheme="minorHAnsi"/>
                <w:sz w:val="20"/>
                <w:szCs w:val="20"/>
              </w:rPr>
              <w:t xml:space="preserve">Discuss performance, feedback, and scores. </w:t>
            </w:r>
          </w:p>
          <w:p w14:paraId="2958B8DC" w14:textId="77777777" w:rsidR="00207AB0" w:rsidRPr="008B7E2D" w:rsidRDefault="00207AB0" w:rsidP="003A250E">
            <w:pPr>
              <w:rPr>
                <w:rFonts w:ascii="Calibri" w:hAnsi="Calibri" w:cstheme="minorHAnsi"/>
                <w:sz w:val="20"/>
                <w:szCs w:val="20"/>
              </w:rPr>
            </w:pPr>
          </w:p>
          <w:p w14:paraId="4BB88AF7" w14:textId="77777777" w:rsidR="00207AB0" w:rsidRDefault="00207AB0" w:rsidP="003A250E">
            <w:pPr>
              <w:rPr>
                <w:rFonts w:ascii="Calibri" w:hAnsi="Calibri" w:cstheme="minorHAnsi"/>
                <w:sz w:val="20"/>
                <w:szCs w:val="20"/>
              </w:rPr>
            </w:pPr>
            <w:r w:rsidRPr="008B7E2D">
              <w:rPr>
                <w:rFonts w:ascii="Calibri" w:hAnsi="Calibri" w:cstheme="minorHAnsi"/>
                <w:sz w:val="20"/>
                <w:szCs w:val="20"/>
              </w:rPr>
              <w:t>Collaborate with administrator to plan for growth and/or improvement.</w:t>
            </w:r>
          </w:p>
          <w:p w14:paraId="01B804AB" w14:textId="77777777" w:rsidR="00207AB0" w:rsidRDefault="00207AB0" w:rsidP="003A250E">
            <w:pPr>
              <w:rPr>
                <w:rFonts w:ascii="Calibri" w:hAnsi="Calibri" w:cstheme="minorHAnsi"/>
                <w:sz w:val="20"/>
                <w:szCs w:val="20"/>
              </w:rPr>
            </w:pPr>
          </w:p>
          <w:p w14:paraId="0B97CCEC" w14:textId="23C42847" w:rsidR="00207AB0" w:rsidRPr="008B7E2D" w:rsidRDefault="00207AB0" w:rsidP="00CB482C">
            <w:pPr>
              <w:rPr>
                <w:rFonts w:ascii="Calibri" w:hAnsi="Calibri" w:cstheme="minorHAnsi"/>
                <w:sz w:val="20"/>
                <w:szCs w:val="20"/>
              </w:rPr>
            </w:pPr>
            <w:r>
              <w:rPr>
                <w:rFonts w:ascii="Calibri" w:hAnsi="Calibri" w:cstheme="minorHAnsi"/>
                <w:sz w:val="20"/>
                <w:szCs w:val="20"/>
              </w:rPr>
              <w:t xml:space="preserve">Submit the </w:t>
            </w:r>
            <w:r w:rsidRPr="005D5616">
              <w:rPr>
                <w:rFonts w:ascii="Calibri" w:hAnsi="Calibri" w:cstheme="minorHAnsi"/>
                <w:i/>
                <w:sz w:val="20"/>
                <w:szCs w:val="20"/>
              </w:rPr>
              <w:t>Summative Evaluation Form</w:t>
            </w:r>
            <w:r>
              <w:rPr>
                <w:rFonts w:ascii="Calibri" w:hAnsi="Calibri" w:cstheme="minorHAnsi"/>
                <w:sz w:val="20"/>
                <w:szCs w:val="20"/>
              </w:rPr>
              <w:t xml:space="preserve"> in TalentEd.</w:t>
            </w:r>
          </w:p>
        </w:tc>
      </w:tr>
      <w:bookmarkEnd w:id="33"/>
    </w:tbl>
    <w:p w14:paraId="7C0AAE3B" w14:textId="77777777" w:rsidR="00207AB0" w:rsidRDefault="00207AB0" w:rsidP="00207AB0">
      <w:pPr>
        <w:spacing w:after="160" w:line="259" w:lineRule="auto"/>
        <w:rPr>
          <w:rFonts w:asciiTheme="majorHAnsi" w:hAnsiTheme="majorHAnsi"/>
          <w:b/>
          <w:color w:val="31849B" w:themeColor="accent5" w:themeShade="BF"/>
          <w:sz w:val="32"/>
          <w:szCs w:val="32"/>
        </w:rPr>
      </w:pPr>
    </w:p>
    <w:p w14:paraId="40CB0445" w14:textId="77777777" w:rsidR="00207AB0" w:rsidRDefault="00207AB0" w:rsidP="00207AB0">
      <w:pPr>
        <w:spacing w:after="160" w:line="259" w:lineRule="auto"/>
        <w:rPr>
          <w:rFonts w:asciiTheme="majorHAnsi" w:hAnsiTheme="majorHAnsi"/>
          <w:b/>
          <w:color w:val="31849B" w:themeColor="accent5" w:themeShade="BF"/>
          <w:sz w:val="32"/>
          <w:szCs w:val="32"/>
        </w:rPr>
      </w:pPr>
    </w:p>
    <w:p w14:paraId="476FA834" w14:textId="77777777" w:rsidR="00207AB0" w:rsidRDefault="00207AB0" w:rsidP="00207AB0">
      <w:pPr>
        <w:spacing w:after="160" w:line="259" w:lineRule="auto"/>
        <w:rPr>
          <w:rFonts w:asciiTheme="majorHAnsi" w:hAnsiTheme="majorHAnsi"/>
          <w:b/>
          <w:color w:val="31849B" w:themeColor="accent5" w:themeShade="BF"/>
          <w:sz w:val="32"/>
          <w:szCs w:val="32"/>
        </w:rPr>
      </w:pPr>
    </w:p>
    <w:p w14:paraId="2194A444" w14:textId="77777777" w:rsidR="00207AB0" w:rsidRDefault="00207AB0" w:rsidP="00207AB0">
      <w:pPr>
        <w:spacing w:after="160" w:line="259" w:lineRule="auto"/>
        <w:rPr>
          <w:rFonts w:asciiTheme="majorHAnsi" w:hAnsiTheme="majorHAnsi"/>
          <w:b/>
          <w:color w:val="31849B" w:themeColor="accent5" w:themeShade="BF"/>
          <w:sz w:val="32"/>
          <w:szCs w:val="32"/>
        </w:rPr>
      </w:pPr>
    </w:p>
    <w:p w14:paraId="5E6E8238" w14:textId="77777777" w:rsidR="00207AB0" w:rsidRDefault="00207AB0" w:rsidP="00207AB0">
      <w:pPr>
        <w:spacing w:after="160" w:line="259" w:lineRule="auto"/>
        <w:rPr>
          <w:rFonts w:asciiTheme="majorHAnsi" w:hAnsiTheme="majorHAnsi"/>
          <w:b/>
          <w:color w:val="31849B" w:themeColor="accent5" w:themeShade="BF"/>
          <w:sz w:val="32"/>
          <w:szCs w:val="32"/>
        </w:rPr>
      </w:pPr>
    </w:p>
    <w:p w14:paraId="50867D0D" w14:textId="77777777" w:rsidR="00207AB0" w:rsidRDefault="00207AB0" w:rsidP="00207AB0">
      <w:pPr>
        <w:spacing w:after="160" w:line="259" w:lineRule="auto"/>
        <w:rPr>
          <w:rFonts w:asciiTheme="majorHAnsi" w:hAnsiTheme="majorHAnsi"/>
          <w:b/>
          <w:color w:val="31849B" w:themeColor="accent5" w:themeShade="BF"/>
          <w:sz w:val="32"/>
          <w:szCs w:val="32"/>
        </w:rPr>
      </w:pPr>
    </w:p>
    <w:p w14:paraId="52784C57" w14:textId="77777777" w:rsidR="00207AB0" w:rsidRDefault="00207AB0" w:rsidP="00207AB0">
      <w:pPr>
        <w:spacing w:after="160" w:line="259" w:lineRule="auto"/>
        <w:rPr>
          <w:rFonts w:asciiTheme="majorHAnsi" w:hAnsiTheme="majorHAnsi"/>
          <w:b/>
          <w:color w:val="31849B" w:themeColor="accent5" w:themeShade="BF"/>
          <w:sz w:val="32"/>
          <w:szCs w:val="32"/>
        </w:rPr>
      </w:pPr>
    </w:p>
    <w:p w14:paraId="3749EC02" w14:textId="77777777" w:rsidR="005D5616" w:rsidRDefault="005D5616" w:rsidP="00207AB0">
      <w:pPr>
        <w:spacing w:after="160" w:line="259" w:lineRule="auto"/>
        <w:rPr>
          <w:rFonts w:asciiTheme="majorHAnsi" w:hAnsiTheme="majorHAnsi"/>
          <w:b/>
          <w:color w:val="31849B" w:themeColor="accent5" w:themeShade="BF"/>
          <w:sz w:val="32"/>
          <w:szCs w:val="32"/>
        </w:rPr>
      </w:pPr>
    </w:p>
    <w:p w14:paraId="29EFD5C1" w14:textId="77777777" w:rsidR="005D5616" w:rsidRDefault="005D5616" w:rsidP="00207AB0">
      <w:pPr>
        <w:spacing w:after="160" w:line="259" w:lineRule="auto"/>
        <w:rPr>
          <w:rFonts w:asciiTheme="majorHAnsi" w:hAnsiTheme="majorHAnsi"/>
          <w:b/>
          <w:color w:val="31849B" w:themeColor="accent5" w:themeShade="BF"/>
          <w:sz w:val="32"/>
          <w:szCs w:val="32"/>
        </w:rPr>
      </w:pPr>
    </w:p>
    <w:p w14:paraId="2CAE0521" w14:textId="77777777" w:rsidR="00207AB0" w:rsidRPr="00C6726B" w:rsidRDefault="00207AB0" w:rsidP="00207AB0">
      <w:pPr>
        <w:spacing w:after="160" w:line="259" w:lineRule="auto"/>
        <w:rPr>
          <w:rFonts w:asciiTheme="majorHAnsi" w:hAnsiTheme="majorHAnsi"/>
          <w:b/>
          <w:color w:val="31849B" w:themeColor="accent5" w:themeShade="BF"/>
          <w:sz w:val="32"/>
          <w:szCs w:val="32"/>
        </w:rPr>
      </w:pPr>
      <w:r>
        <w:rPr>
          <w:rFonts w:asciiTheme="majorHAnsi" w:hAnsiTheme="majorHAnsi"/>
          <w:b/>
          <w:color w:val="31849B" w:themeColor="accent5" w:themeShade="BF"/>
          <w:sz w:val="32"/>
          <w:szCs w:val="32"/>
        </w:rPr>
        <w:lastRenderedPageBreak/>
        <w:t xml:space="preserve">EES </w:t>
      </w:r>
      <w:r w:rsidRPr="00C6726B">
        <w:rPr>
          <w:rFonts w:asciiTheme="majorHAnsi" w:hAnsiTheme="majorHAnsi"/>
          <w:b/>
          <w:color w:val="31849B" w:themeColor="accent5" w:themeShade="BF"/>
          <w:sz w:val="32"/>
          <w:szCs w:val="32"/>
        </w:rPr>
        <w:t>Glossary</w:t>
      </w:r>
    </w:p>
    <w:p w14:paraId="2B07994F" w14:textId="77777777" w:rsidR="00207AB0" w:rsidRDefault="00207AB0" w:rsidP="00207AB0">
      <w:pPr>
        <w:rPr>
          <w:rFonts w:asciiTheme="majorHAnsi" w:hAnsiTheme="majorHAnsi"/>
        </w:rPr>
      </w:pPr>
    </w:p>
    <w:p w14:paraId="5D9128C4" w14:textId="77777777" w:rsidR="00207AB0" w:rsidRDefault="00207AB0" w:rsidP="00207AB0">
      <w:pPr>
        <w:rPr>
          <w:rFonts w:asciiTheme="majorHAnsi" w:hAnsiTheme="majorHAnsi"/>
        </w:rPr>
      </w:pPr>
      <w:r>
        <w:rPr>
          <w:rFonts w:asciiTheme="majorHAnsi" w:hAnsiTheme="majorHAnsi"/>
          <w:b/>
        </w:rPr>
        <w:t xml:space="preserve">BriteLocker </w:t>
      </w:r>
      <w:r>
        <w:rPr>
          <w:rFonts w:asciiTheme="majorHAnsi" w:hAnsiTheme="majorHAnsi"/>
        </w:rPr>
        <w:t>is the electronic storage system for uploading and organizing artifacts.</w:t>
      </w:r>
    </w:p>
    <w:p w14:paraId="24D5C278" w14:textId="77777777" w:rsidR="00207AB0" w:rsidRPr="00076AB2" w:rsidRDefault="00207AB0" w:rsidP="00207AB0">
      <w:pPr>
        <w:rPr>
          <w:rFonts w:asciiTheme="majorHAnsi" w:hAnsiTheme="majorHAnsi"/>
        </w:rPr>
      </w:pPr>
    </w:p>
    <w:p w14:paraId="37923236" w14:textId="77777777" w:rsidR="00207AB0" w:rsidRDefault="00207AB0" w:rsidP="00207AB0">
      <w:pPr>
        <w:rPr>
          <w:rFonts w:asciiTheme="majorHAnsi" w:hAnsiTheme="majorHAnsi"/>
        </w:rPr>
      </w:pPr>
      <w:r>
        <w:rPr>
          <w:rFonts w:asciiTheme="majorHAnsi" w:hAnsiTheme="majorHAnsi"/>
        </w:rPr>
        <w:t xml:space="preserve">The </w:t>
      </w:r>
      <w:r w:rsidRPr="003C0CB8">
        <w:rPr>
          <w:rFonts w:asciiTheme="majorHAnsi" w:hAnsiTheme="majorHAnsi"/>
          <w:b/>
        </w:rPr>
        <w:t>U</w:t>
      </w:r>
      <w:r>
        <w:rPr>
          <w:rFonts w:asciiTheme="majorHAnsi" w:hAnsiTheme="majorHAnsi"/>
          <w:b/>
        </w:rPr>
        <w:t>.</w:t>
      </w:r>
      <w:r w:rsidRPr="003C0CB8">
        <w:rPr>
          <w:rFonts w:asciiTheme="majorHAnsi" w:hAnsiTheme="majorHAnsi"/>
          <w:b/>
        </w:rPr>
        <w:t>S</w:t>
      </w:r>
      <w:r>
        <w:rPr>
          <w:rFonts w:asciiTheme="majorHAnsi" w:hAnsiTheme="majorHAnsi"/>
          <w:b/>
        </w:rPr>
        <w:t xml:space="preserve">. </w:t>
      </w:r>
      <w:r w:rsidRPr="003C0CB8">
        <w:rPr>
          <w:rFonts w:asciiTheme="majorHAnsi" w:hAnsiTheme="majorHAnsi"/>
          <w:b/>
        </w:rPr>
        <w:t>V</w:t>
      </w:r>
      <w:r>
        <w:rPr>
          <w:rFonts w:asciiTheme="majorHAnsi" w:hAnsiTheme="majorHAnsi"/>
          <w:b/>
        </w:rPr>
        <w:t xml:space="preserve">irgin </w:t>
      </w:r>
      <w:r w:rsidRPr="003C0CB8">
        <w:rPr>
          <w:rFonts w:asciiTheme="majorHAnsi" w:hAnsiTheme="majorHAnsi"/>
          <w:b/>
        </w:rPr>
        <w:t>I</w:t>
      </w:r>
      <w:r>
        <w:rPr>
          <w:rFonts w:asciiTheme="majorHAnsi" w:hAnsiTheme="majorHAnsi"/>
          <w:b/>
        </w:rPr>
        <w:t>slands</w:t>
      </w:r>
      <w:r w:rsidRPr="003C0CB8">
        <w:rPr>
          <w:rFonts w:asciiTheme="majorHAnsi" w:hAnsiTheme="majorHAnsi"/>
          <w:b/>
        </w:rPr>
        <w:t xml:space="preserve"> </w:t>
      </w:r>
      <w:r w:rsidRPr="008C526B">
        <w:rPr>
          <w:rFonts w:asciiTheme="majorHAnsi" w:hAnsiTheme="majorHAnsi"/>
          <w:b/>
        </w:rPr>
        <w:t xml:space="preserve">Employee </w:t>
      </w:r>
      <w:r>
        <w:rPr>
          <w:rFonts w:asciiTheme="majorHAnsi" w:hAnsiTheme="majorHAnsi"/>
          <w:b/>
        </w:rPr>
        <w:t>Effectiveness</w:t>
      </w:r>
      <w:r w:rsidRPr="008C526B">
        <w:rPr>
          <w:rFonts w:asciiTheme="majorHAnsi" w:hAnsiTheme="majorHAnsi"/>
          <w:b/>
        </w:rPr>
        <w:t xml:space="preserve"> System (EES</w:t>
      </w:r>
      <w:r>
        <w:rPr>
          <w:rFonts w:asciiTheme="majorHAnsi" w:hAnsiTheme="majorHAnsi"/>
        </w:rPr>
        <w:t>) is the evaluation system for all VIDE employees. EES is a growth-oriented system that is focused on meaningful feedback for continuous improvement.</w:t>
      </w:r>
    </w:p>
    <w:p w14:paraId="7E9D196E" w14:textId="77777777" w:rsidR="00207AB0" w:rsidRDefault="00207AB0" w:rsidP="00207AB0">
      <w:pPr>
        <w:rPr>
          <w:rFonts w:asciiTheme="majorHAnsi" w:hAnsiTheme="majorHAnsi"/>
        </w:rPr>
      </w:pPr>
    </w:p>
    <w:p w14:paraId="6BE58CAA" w14:textId="77777777" w:rsidR="00207AB0" w:rsidRDefault="00207AB0" w:rsidP="00207AB0">
      <w:pPr>
        <w:rPr>
          <w:rFonts w:asciiTheme="majorHAnsi" w:hAnsiTheme="majorHAnsi"/>
        </w:rPr>
      </w:pPr>
      <w:r w:rsidRPr="00462607">
        <w:rPr>
          <w:rFonts w:asciiTheme="majorHAnsi" w:hAnsiTheme="majorHAnsi"/>
          <w:b/>
        </w:rPr>
        <w:t>Elements</w:t>
      </w:r>
      <w:r>
        <w:rPr>
          <w:rFonts w:asciiTheme="majorHAnsi" w:hAnsiTheme="majorHAnsi"/>
        </w:rPr>
        <w:t xml:space="preserve"> describe specific performance on a given indicator in the USVI Special Education Administrator Performance Evaluation Framework.</w:t>
      </w:r>
    </w:p>
    <w:p w14:paraId="605251C3" w14:textId="77777777" w:rsidR="00207AB0" w:rsidRDefault="00207AB0" w:rsidP="00207AB0">
      <w:pPr>
        <w:rPr>
          <w:rFonts w:asciiTheme="majorHAnsi" w:hAnsiTheme="majorHAnsi"/>
        </w:rPr>
      </w:pPr>
    </w:p>
    <w:p w14:paraId="5117975B" w14:textId="77777777" w:rsidR="00207AB0" w:rsidRDefault="00207AB0" w:rsidP="00207AB0">
      <w:pPr>
        <w:rPr>
          <w:rFonts w:asciiTheme="majorHAnsi" w:hAnsiTheme="majorHAnsi"/>
        </w:rPr>
      </w:pPr>
      <w:r w:rsidRPr="00D42358">
        <w:rPr>
          <w:rFonts w:asciiTheme="majorHAnsi" w:hAnsiTheme="majorHAnsi"/>
          <w:b/>
        </w:rPr>
        <w:t>Essential Practices</w:t>
      </w:r>
      <w:r>
        <w:rPr>
          <w:rFonts w:asciiTheme="majorHAnsi" w:hAnsiTheme="majorHAnsi"/>
        </w:rPr>
        <w:t xml:space="preserve"> align with the ISLLC standards and describe the leadership practices of special education administrators in the U.S. Virgin Islands.</w:t>
      </w:r>
    </w:p>
    <w:p w14:paraId="11165F05" w14:textId="77777777" w:rsidR="00207AB0" w:rsidRDefault="00207AB0" w:rsidP="00207AB0">
      <w:pPr>
        <w:rPr>
          <w:rFonts w:asciiTheme="majorHAnsi" w:hAnsiTheme="majorHAnsi"/>
        </w:rPr>
      </w:pPr>
    </w:p>
    <w:p w14:paraId="2247F7F1" w14:textId="77777777" w:rsidR="00207AB0" w:rsidRPr="008C526B" w:rsidRDefault="00207AB0" w:rsidP="00207AB0">
      <w:pPr>
        <w:rPr>
          <w:rFonts w:asciiTheme="majorHAnsi" w:hAnsiTheme="majorHAnsi" w:cs="Times New Roman"/>
        </w:rPr>
      </w:pPr>
      <w:r w:rsidRPr="008C526B">
        <w:rPr>
          <w:rFonts w:asciiTheme="majorHAnsi" w:hAnsiTheme="majorHAnsi" w:cs="Times New Roman"/>
          <w:b/>
          <w:bCs/>
        </w:rPr>
        <w:t>Evaluation</w:t>
      </w:r>
      <w:r w:rsidRPr="008C526B">
        <w:rPr>
          <w:rFonts w:asciiTheme="majorHAnsi" w:hAnsiTheme="majorHAnsi" w:cs="Times New Roman"/>
        </w:rPr>
        <w:t xml:space="preserve"> </w:t>
      </w:r>
      <w:r>
        <w:rPr>
          <w:rFonts w:asciiTheme="majorHAnsi" w:hAnsiTheme="majorHAnsi" w:cs="Times New Roman"/>
        </w:rPr>
        <w:t>is a systematic, annual assessment of job performance.</w:t>
      </w:r>
      <w:r w:rsidRPr="008C526B">
        <w:rPr>
          <w:rFonts w:asciiTheme="majorHAnsi" w:hAnsiTheme="majorHAnsi" w:cs="Times New Roman"/>
        </w:rPr>
        <w:t xml:space="preserve"> </w:t>
      </w:r>
    </w:p>
    <w:p w14:paraId="3DFFAA13" w14:textId="77777777" w:rsidR="00207AB0" w:rsidRPr="008C526B" w:rsidRDefault="00207AB0" w:rsidP="00207AB0">
      <w:pPr>
        <w:rPr>
          <w:rFonts w:asciiTheme="majorHAnsi" w:hAnsiTheme="majorHAnsi" w:cs="Times New Roman"/>
        </w:rPr>
      </w:pPr>
    </w:p>
    <w:p w14:paraId="142C665C" w14:textId="77777777" w:rsidR="00207AB0" w:rsidRPr="008C526B" w:rsidRDefault="00207AB0" w:rsidP="00207AB0">
      <w:pPr>
        <w:rPr>
          <w:rFonts w:asciiTheme="majorHAnsi" w:hAnsiTheme="majorHAnsi" w:cs="Times New Roman"/>
        </w:rPr>
      </w:pPr>
      <w:r w:rsidRPr="008C526B">
        <w:rPr>
          <w:rFonts w:asciiTheme="majorHAnsi" w:hAnsiTheme="majorHAnsi" w:cs="Times New Roman"/>
          <w:b/>
          <w:bCs/>
        </w:rPr>
        <w:t>Feedback</w:t>
      </w:r>
      <w:r w:rsidRPr="008C526B">
        <w:rPr>
          <w:rFonts w:asciiTheme="majorHAnsi" w:hAnsiTheme="majorHAnsi" w:cs="Times New Roman"/>
        </w:rPr>
        <w:t xml:space="preserve"> is a specific, timely, data-driven exchange of information intended to guide improvement in employee</w:t>
      </w:r>
      <w:r>
        <w:rPr>
          <w:rFonts w:asciiTheme="majorHAnsi" w:hAnsiTheme="majorHAnsi" w:cs="Times New Roman"/>
        </w:rPr>
        <w:t xml:space="preserve"> performance</w:t>
      </w:r>
      <w:r w:rsidRPr="008C526B">
        <w:rPr>
          <w:rFonts w:asciiTheme="majorHAnsi" w:hAnsiTheme="majorHAnsi" w:cs="Times New Roman"/>
        </w:rPr>
        <w:t xml:space="preserve">.  </w:t>
      </w:r>
    </w:p>
    <w:p w14:paraId="065F8788" w14:textId="77777777" w:rsidR="00207AB0" w:rsidRDefault="00207AB0" w:rsidP="00207AB0">
      <w:pPr>
        <w:rPr>
          <w:rFonts w:asciiTheme="majorHAnsi" w:hAnsiTheme="majorHAnsi"/>
        </w:rPr>
      </w:pPr>
    </w:p>
    <w:p w14:paraId="19DF110D" w14:textId="77777777" w:rsidR="00207AB0" w:rsidRDefault="00207AB0" w:rsidP="00207AB0">
      <w:pPr>
        <w:rPr>
          <w:rFonts w:asciiTheme="majorHAnsi" w:hAnsiTheme="majorHAnsi"/>
        </w:rPr>
      </w:pPr>
      <w:r w:rsidRPr="003144CE">
        <w:rPr>
          <w:rFonts w:asciiTheme="majorHAnsi" w:hAnsiTheme="majorHAnsi"/>
        </w:rPr>
        <w:t xml:space="preserve">A </w:t>
      </w:r>
      <w:r w:rsidRPr="003144CE">
        <w:rPr>
          <w:rFonts w:asciiTheme="majorHAnsi" w:hAnsiTheme="majorHAnsi"/>
          <w:b/>
        </w:rPr>
        <w:t>Framework</w:t>
      </w:r>
      <w:r w:rsidRPr="003144CE">
        <w:rPr>
          <w:rFonts w:asciiTheme="majorHAnsi" w:hAnsiTheme="majorHAnsi"/>
        </w:rPr>
        <w:t xml:space="preserve"> is a rubric that describes practice in observable and measurable terms</w:t>
      </w:r>
      <w:r>
        <w:rPr>
          <w:rFonts w:asciiTheme="majorHAnsi" w:hAnsiTheme="majorHAnsi"/>
        </w:rPr>
        <w:t>,</w:t>
      </w:r>
      <w:r w:rsidRPr="003144CE">
        <w:rPr>
          <w:rFonts w:asciiTheme="majorHAnsi" w:hAnsiTheme="majorHAnsi"/>
        </w:rPr>
        <w:t xml:space="preserve"> and is used to determine levels of performance</w:t>
      </w:r>
      <w:r>
        <w:rPr>
          <w:rFonts w:asciiTheme="majorHAnsi" w:hAnsiTheme="majorHAnsi"/>
        </w:rPr>
        <w:t>. A framework</w:t>
      </w:r>
      <w:r w:rsidRPr="003144CE">
        <w:rPr>
          <w:rFonts w:asciiTheme="majorHAnsi" w:hAnsiTheme="majorHAnsi"/>
        </w:rPr>
        <w:t xml:space="preserve"> provides an overall structure for the evaluation system. </w:t>
      </w:r>
    </w:p>
    <w:p w14:paraId="1D9DCC62" w14:textId="77777777" w:rsidR="00207AB0" w:rsidRDefault="00207AB0" w:rsidP="00207AB0">
      <w:pPr>
        <w:rPr>
          <w:rFonts w:asciiTheme="majorHAnsi" w:hAnsiTheme="majorHAnsi"/>
        </w:rPr>
      </w:pPr>
    </w:p>
    <w:p w14:paraId="49B688F8" w14:textId="77777777" w:rsidR="00207AB0" w:rsidRDefault="00207AB0" w:rsidP="00207AB0">
      <w:pPr>
        <w:rPr>
          <w:rFonts w:asciiTheme="majorHAnsi" w:hAnsiTheme="majorHAnsi"/>
        </w:rPr>
      </w:pPr>
      <w:r w:rsidRPr="00D42358">
        <w:rPr>
          <w:rFonts w:asciiTheme="majorHAnsi" w:hAnsiTheme="majorHAnsi"/>
          <w:b/>
        </w:rPr>
        <w:t>Indicators</w:t>
      </w:r>
      <w:r>
        <w:rPr>
          <w:rFonts w:asciiTheme="majorHAnsi" w:hAnsiTheme="majorHAnsi"/>
        </w:rPr>
        <w:t xml:space="preserve"> describe Essential Practices in the USVI Special Education Administrator Performance Evaluation Framework. One or more indicators may combine to describe an Essential Practice.</w:t>
      </w:r>
    </w:p>
    <w:p w14:paraId="7AB162DD" w14:textId="77777777" w:rsidR="00207AB0" w:rsidRDefault="00207AB0" w:rsidP="00207AB0">
      <w:pPr>
        <w:rPr>
          <w:rFonts w:asciiTheme="majorHAnsi" w:hAnsiTheme="majorHAnsi"/>
        </w:rPr>
      </w:pPr>
    </w:p>
    <w:p w14:paraId="022AB126" w14:textId="77777777" w:rsidR="00207AB0" w:rsidRPr="009C450B" w:rsidRDefault="00207AB0" w:rsidP="00207AB0">
      <w:pPr>
        <w:rPr>
          <w:rFonts w:asciiTheme="majorHAnsi" w:hAnsiTheme="majorHAnsi"/>
        </w:rPr>
      </w:pPr>
      <w:r w:rsidRPr="008D6837">
        <w:rPr>
          <w:rFonts w:asciiTheme="majorHAnsi" w:hAnsiTheme="majorHAnsi"/>
        </w:rPr>
        <w:t>The</w:t>
      </w:r>
      <w:r w:rsidRPr="008D6837">
        <w:rPr>
          <w:rFonts w:asciiTheme="majorHAnsi" w:hAnsiTheme="majorHAnsi"/>
          <w:b/>
        </w:rPr>
        <w:t xml:space="preserve"> </w:t>
      </w:r>
      <w:hyperlink r:id="rId33" w:history="1">
        <w:r w:rsidRPr="00BE6EDC">
          <w:rPr>
            <w:rStyle w:val="Hyperlink"/>
            <w:rFonts w:asciiTheme="majorHAnsi" w:hAnsiTheme="majorHAnsi"/>
          </w:rPr>
          <w:t>Portal</w:t>
        </w:r>
      </w:hyperlink>
      <w:r>
        <w:rPr>
          <w:rFonts w:asciiTheme="majorHAnsi" w:hAnsiTheme="majorHAnsi"/>
          <w:b/>
        </w:rPr>
        <w:t xml:space="preserve"> </w:t>
      </w:r>
      <w:r>
        <w:rPr>
          <w:rFonts w:asciiTheme="majorHAnsi" w:hAnsiTheme="majorHAnsi"/>
        </w:rPr>
        <w:t xml:space="preserve">for the U.S. Virgin Islands Employee Effectiveness System (EES) provides access to information about the process for employee evaluation. It can be found on the Virgin Islands Department of Education </w:t>
      </w:r>
      <w:hyperlink r:id="rId34" w:history="1">
        <w:r w:rsidRPr="006E49C1">
          <w:rPr>
            <w:rStyle w:val="Hyperlink"/>
            <w:rFonts w:asciiTheme="majorHAnsi" w:hAnsiTheme="majorHAnsi"/>
          </w:rPr>
          <w:t>website</w:t>
        </w:r>
      </w:hyperlink>
      <w:r>
        <w:rPr>
          <w:rFonts w:asciiTheme="majorHAnsi" w:hAnsiTheme="majorHAnsi"/>
        </w:rPr>
        <w:t xml:space="preserve"> under the For Employees tab/ Effectiveness System. The </w:t>
      </w:r>
      <w:hyperlink r:id="rId35" w:history="1">
        <w:r w:rsidRPr="00D64B3B">
          <w:rPr>
            <w:rStyle w:val="Hyperlink"/>
            <w:rFonts w:asciiTheme="majorHAnsi" w:hAnsiTheme="majorHAnsi"/>
          </w:rPr>
          <w:t>Portal</w:t>
        </w:r>
      </w:hyperlink>
      <w:r>
        <w:rPr>
          <w:rFonts w:asciiTheme="majorHAnsi" w:hAnsiTheme="majorHAnsi"/>
        </w:rPr>
        <w:t xml:space="preserve"> houses the evaluation calendar, guidebook, forms, resources, and other information and is organized by employee title, e.g., teacher, paraprofessional, librarian, guidance counselor, etc.</w:t>
      </w:r>
    </w:p>
    <w:p w14:paraId="3ADAB1D5" w14:textId="77777777" w:rsidR="00207AB0" w:rsidRDefault="00207AB0" w:rsidP="00207AB0">
      <w:pPr>
        <w:rPr>
          <w:rFonts w:asciiTheme="majorHAnsi" w:hAnsiTheme="majorHAnsi"/>
        </w:rPr>
      </w:pPr>
    </w:p>
    <w:p w14:paraId="72E5069B" w14:textId="77777777" w:rsidR="00207AB0" w:rsidRDefault="00207AB0" w:rsidP="00207AB0">
      <w:pPr>
        <w:rPr>
          <w:rFonts w:asciiTheme="majorHAnsi" w:hAnsiTheme="majorHAnsi"/>
        </w:rPr>
      </w:pPr>
      <w:r w:rsidRPr="008C526B">
        <w:rPr>
          <w:rFonts w:asciiTheme="majorHAnsi" w:hAnsiTheme="majorHAnsi"/>
          <w:b/>
        </w:rPr>
        <w:t>Professional Growth Plan (PGP)</w:t>
      </w:r>
      <w:r>
        <w:rPr>
          <w:rFonts w:asciiTheme="majorHAnsi" w:hAnsiTheme="majorHAnsi"/>
        </w:rPr>
        <w:t xml:space="preserve"> is a document used for planning and setting goals for professional learning that results in improved practice. The PGP is required for all employee evaluations by VIDE.</w:t>
      </w:r>
    </w:p>
    <w:p w14:paraId="573B4B10" w14:textId="77777777" w:rsidR="00207AB0" w:rsidRDefault="00207AB0" w:rsidP="00207AB0">
      <w:pPr>
        <w:rPr>
          <w:rFonts w:asciiTheme="majorHAnsi" w:hAnsiTheme="majorHAnsi"/>
        </w:rPr>
      </w:pPr>
    </w:p>
    <w:p w14:paraId="18BB8E3D" w14:textId="77777777" w:rsidR="00207AB0" w:rsidRDefault="00207AB0" w:rsidP="00207AB0">
      <w:pPr>
        <w:rPr>
          <w:rFonts w:asciiTheme="majorHAnsi" w:hAnsiTheme="majorHAnsi"/>
        </w:rPr>
      </w:pPr>
      <w:r>
        <w:rPr>
          <w:rFonts w:asciiTheme="majorHAnsi" w:hAnsiTheme="majorHAnsi"/>
        </w:rPr>
        <w:t xml:space="preserve">A </w:t>
      </w:r>
      <w:r w:rsidRPr="008C526B">
        <w:rPr>
          <w:rFonts w:asciiTheme="majorHAnsi" w:hAnsiTheme="majorHAnsi"/>
          <w:b/>
        </w:rPr>
        <w:t>Rubric</w:t>
      </w:r>
      <w:r>
        <w:rPr>
          <w:rFonts w:asciiTheme="majorHAnsi" w:hAnsiTheme="majorHAnsi"/>
        </w:rPr>
        <w:t xml:space="preserve"> describes practice and behaviors in observable and measurable terms and is used to determine levels of performance for the purpose of evaluation. Rubrics provide descriptors at four levels of performance to guide evaluation scoring and feedback.</w:t>
      </w:r>
    </w:p>
    <w:p w14:paraId="6E4C8370" w14:textId="77777777" w:rsidR="00207AB0" w:rsidRDefault="00207AB0" w:rsidP="00207AB0">
      <w:pPr>
        <w:rPr>
          <w:rFonts w:asciiTheme="majorHAnsi" w:hAnsiTheme="majorHAnsi"/>
        </w:rPr>
      </w:pPr>
    </w:p>
    <w:p w14:paraId="085B5242" w14:textId="77777777" w:rsidR="00207AB0" w:rsidRDefault="00207AB0" w:rsidP="00207AB0">
      <w:pPr>
        <w:rPr>
          <w:rFonts w:asciiTheme="majorHAnsi" w:hAnsiTheme="majorHAnsi"/>
        </w:rPr>
      </w:pPr>
      <w:r>
        <w:rPr>
          <w:rFonts w:asciiTheme="majorHAnsi" w:hAnsiTheme="majorHAnsi"/>
        </w:rPr>
        <w:lastRenderedPageBreak/>
        <w:t xml:space="preserve">The </w:t>
      </w:r>
      <w:r w:rsidRPr="00FE322A">
        <w:rPr>
          <w:rFonts w:asciiTheme="majorHAnsi" w:hAnsiTheme="majorHAnsi"/>
          <w:b/>
        </w:rPr>
        <w:t>Summative Evaluation Score</w:t>
      </w:r>
      <w:r>
        <w:rPr>
          <w:rFonts w:asciiTheme="majorHAnsi" w:hAnsiTheme="majorHAnsi"/>
        </w:rPr>
        <w:t xml:space="preserve"> is the numerical score automatically calculated by TalentEd once the director of special education enters the scores for the Artifact Review (60%), the PGP (30%), and Employee Time (10%). </w:t>
      </w:r>
    </w:p>
    <w:p w14:paraId="326F571D" w14:textId="77777777" w:rsidR="00207AB0" w:rsidRDefault="00207AB0" w:rsidP="00207AB0">
      <w:pPr>
        <w:rPr>
          <w:rFonts w:asciiTheme="majorHAnsi" w:hAnsiTheme="majorHAnsi"/>
        </w:rPr>
      </w:pPr>
    </w:p>
    <w:p w14:paraId="746DC2A8" w14:textId="77777777" w:rsidR="00207AB0" w:rsidRPr="004B6FF0" w:rsidRDefault="00207AB0" w:rsidP="00207AB0">
      <w:pPr>
        <w:rPr>
          <w:rFonts w:asciiTheme="majorHAnsi" w:eastAsia="Times New Roman" w:hAnsiTheme="majorHAnsi" w:cs="Times New Roman"/>
          <w:bCs/>
          <w:i/>
          <w:color w:val="000000"/>
        </w:rPr>
      </w:pPr>
      <w:r>
        <w:rPr>
          <w:rFonts w:asciiTheme="majorHAnsi" w:hAnsiTheme="majorHAnsi"/>
        </w:rPr>
        <w:t xml:space="preserve">The </w:t>
      </w:r>
      <w:r w:rsidRPr="004B6FF0">
        <w:rPr>
          <w:rFonts w:asciiTheme="majorHAnsi" w:hAnsiTheme="majorHAnsi"/>
          <w:b/>
        </w:rPr>
        <w:t xml:space="preserve">Summative Evaluation Rating </w:t>
      </w:r>
      <w:r w:rsidRPr="004B6FF0">
        <w:rPr>
          <w:rFonts w:asciiTheme="majorHAnsi" w:hAnsiTheme="majorHAnsi"/>
        </w:rPr>
        <w:t xml:space="preserve">is determined </w:t>
      </w:r>
      <w:r w:rsidRPr="004B6FF0">
        <w:rPr>
          <w:rFonts w:asciiTheme="majorHAnsi" w:eastAsia="Times New Roman" w:hAnsiTheme="majorHAnsi" w:cs="Times New Roman"/>
          <w:color w:val="000000"/>
        </w:rPr>
        <w:t>once the final score</w:t>
      </w:r>
      <w:r>
        <w:rPr>
          <w:rFonts w:asciiTheme="majorHAnsi" w:eastAsia="Times New Roman" w:hAnsiTheme="majorHAnsi" w:cs="Times New Roman"/>
          <w:color w:val="000000"/>
        </w:rPr>
        <w:t>s have</w:t>
      </w:r>
      <w:r w:rsidRPr="004B6FF0">
        <w:rPr>
          <w:rFonts w:asciiTheme="majorHAnsi" w:eastAsia="Times New Roman" w:hAnsiTheme="majorHAnsi" w:cs="Times New Roman"/>
          <w:color w:val="000000"/>
        </w:rPr>
        <w:t xml:space="preserve"> been calculated. The </w:t>
      </w:r>
      <w:r>
        <w:rPr>
          <w:rFonts w:asciiTheme="majorHAnsi" w:eastAsia="Times New Roman" w:hAnsiTheme="majorHAnsi" w:cs="Times New Roman"/>
          <w:color w:val="000000"/>
        </w:rPr>
        <w:t xml:space="preserve">performance </w:t>
      </w:r>
      <w:r w:rsidRPr="004B6FF0">
        <w:rPr>
          <w:rFonts w:asciiTheme="majorHAnsi" w:eastAsia="Times New Roman" w:hAnsiTheme="majorHAnsi" w:cs="Times New Roman"/>
          <w:color w:val="000000"/>
        </w:rPr>
        <w:t>level</w:t>
      </w:r>
      <w:r>
        <w:rPr>
          <w:rFonts w:asciiTheme="majorHAnsi" w:eastAsia="Times New Roman" w:hAnsiTheme="majorHAnsi" w:cs="Times New Roman"/>
          <w:color w:val="000000"/>
        </w:rPr>
        <w:t>s</w:t>
      </w:r>
      <w:r w:rsidRPr="004B6FF0">
        <w:rPr>
          <w:rFonts w:asciiTheme="majorHAnsi" w:eastAsia="Times New Roman" w:hAnsiTheme="majorHAnsi" w:cs="Times New Roman"/>
          <w:color w:val="000000"/>
        </w:rPr>
        <w:t xml:space="preserve"> will be identified using a chart that shows where scores fall on the continuum of Distinguished, Proficient, Basic</w:t>
      </w:r>
      <w:r>
        <w:rPr>
          <w:rFonts w:asciiTheme="majorHAnsi" w:eastAsia="Times New Roman" w:hAnsiTheme="majorHAnsi" w:cs="Times New Roman"/>
          <w:color w:val="000000"/>
        </w:rPr>
        <w:t>,</w:t>
      </w:r>
      <w:r w:rsidRPr="004B6FF0">
        <w:rPr>
          <w:rFonts w:asciiTheme="majorHAnsi" w:eastAsia="Times New Roman" w:hAnsiTheme="majorHAnsi" w:cs="Times New Roman"/>
          <w:color w:val="000000"/>
        </w:rPr>
        <w:t xml:space="preserve"> or Unsatisfactory.</w:t>
      </w:r>
      <w:r>
        <w:rPr>
          <w:rFonts w:asciiTheme="majorHAnsi" w:eastAsia="Times New Roman" w:hAnsiTheme="majorHAnsi" w:cs="Times New Roman"/>
          <w:color w:val="000000"/>
        </w:rPr>
        <w:t xml:space="preserve"> </w:t>
      </w:r>
      <w:r w:rsidRPr="004B6FF0">
        <w:rPr>
          <w:rFonts w:asciiTheme="majorHAnsi" w:eastAsia="Times New Roman" w:hAnsiTheme="majorHAnsi" w:cs="Times New Roman"/>
          <w:i/>
          <w:color w:val="000000"/>
        </w:rPr>
        <w:t xml:space="preserve">Performance Level </w:t>
      </w:r>
      <w:r w:rsidRPr="004B6FF0">
        <w:rPr>
          <w:rFonts w:asciiTheme="majorHAnsi" w:eastAsia="Times New Roman" w:hAnsiTheme="majorHAnsi" w:cs="Times New Roman"/>
          <w:bCs/>
          <w:i/>
          <w:color w:val="000000"/>
        </w:rPr>
        <w:t>Ratings will be assigned after full implementation</w:t>
      </w:r>
      <w:r>
        <w:rPr>
          <w:rFonts w:asciiTheme="majorHAnsi" w:eastAsia="Times New Roman" w:hAnsiTheme="majorHAnsi" w:cs="Times New Roman"/>
          <w:bCs/>
          <w:i/>
          <w:color w:val="000000"/>
        </w:rPr>
        <w:t xml:space="preserve"> (</w:t>
      </w:r>
      <w:r w:rsidRPr="00245288">
        <w:rPr>
          <w:rFonts w:asciiTheme="majorHAnsi" w:eastAsia="Times New Roman" w:hAnsiTheme="majorHAnsi" w:cs="Times New Roman"/>
          <w:bCs/>
          <w:i/>
          <w:color w:val="000000"/>
          <w:u w:val="single"/>
        </w:rPr>
        <w:t>no</w:t>
      </w:r>
      <w:r>
        <w:rPr>
          <w:rFonts w:asciiTheme="majorHAnsi" w:eastAsia="Times New Roman" w:hAnsiTheme="majorHAnsi" w:cs="Times New Roman"/>
          <w:bCs/>
          <w:i/>
          <w:color w:val="000000"/>
        </w:rPr>
        <w:t>t in the pilot year)</w:t>
      </w:r>
      <w:r w:rsidRPr="004B6FF0">
        <w:rPr>
          <w:rFonts w:asciiTheme="majorHAnsi" w:eastAsia="Times New Roman" w:hAnsiTheme="majorHAnsi" w:cs="Times New Roman"/>
          <w:bCs/>
          <w:i/>
          <w:color w:val="000000"/>
        </w:rPr>
        <w:t xml:space="preserve"> and after data have been analyzed and cut score</w:t>
      </w:r>
      <w:r>
        <w:rPr>
          <w:rFonts w:asciiTheme="majorHAnsi" w:eastAsia="Times New Roman" w:hAnsiTheme="majorHAnsi" w:cs="Times New Roman"/>
          <w:bCs/>
          <w:i/>
          <w:color w:val="000000"/>
        </w:rPr>
        <w:t xml:space="preserve">s, which </w:t>
      </w:r>
      <w:r>
        <w:rPr>
          <w:rFonts w:asciiTheme="majorHAnsi" w:hAnsiTheme="majorHAnsi"/>
          <w:i/>
        </w:rPr>
        <w:t>are the numerical point at which one level ends and the next begins,</w:t>
      </w:r>
      <w:r w:rsidRPr="004B6FF0">
        <w:rPr>
          <w:rFonts w:asciiTheme="majorHAnsi" w:eastAsia="Times New Roman" w:hAnsiTheme="majorHAnsi" w:cs="Times New Roman"/>
          <w:bCs/>
          <w:i/>
          <w:color w:val="000000"/>
        </w:rPr>
        <w:t xml:space="preserve"> </w:t>
      </w:r>
      <w:r>
        <w:rPr>
          <w:rFonts w:asciiTheme="majorHAnsi" w:eastAsia="Times New Roman" w:hAnsiTheme="majorHAnsi" w:cs="Times New Roman"/>
          <w:bCs/>
          <w:i/>
          <w:color w:val="000000"/>
        </w:rPr>
        <w:t>are finalized</w:t>
      </w:r>
      <w:r w:rsidRPr="004B6FF0">
        <w:rPr>
          <w:rFonts w:asciiTheme="majorHAnsi" w:eastAsia="Times New Roman" w:hAnsiTheme="majorHAnsi" w:cs="Times New Roman"/>
          <w:bCs/>
          <w:i/>
          <w:color w:val="000000"/>
        </w:rPr>
        <w:t>.</w:t>
      </w:r>
    </w:p>
    <w:p w14:paraId="31D1A00B" w14:textId="77777777" w:rsidR="00207AB0" w:rsidRPr="00076AB2" w:rsidRDefault="00207AB0" w:rsidP="00207AB0">
      <w:pPr>
        <w:rPr>
          <w:rFonts w:asciiTheme="majorHAnsi" w:hAnsiTheme="majorHAnsi"/>
        </w:rPr>
      </w:pPr>
    </w:p>
    <w:p w14:paraId="51F586F5" w14:textId="66675DE8" w:rsidR="00207AB0" w:rsidRDefault="00207AB0" w:rsidP="00207AB0">
      <w:pPr>
        <w:rPr>
          <w:rFonts w:asciiTheme="majorHAnsi" w:hAnsiTheme="majorHAnsi"/>
        </w:rPr>
      </w:pPr>
      <w:r w:rsidRPr="008C526B">
        <w:rPr>
          <w:rFonts w:asciiTheme="majorHAnsi" w:hAnsiTheme="majorHAnsi"/>
          <w:b/>
        </w:rPr>
        <w:t>TalentEd</w:t>
      </w:r>
      <w:r w:rsidRPr="00076AB2">
        <w:rPr>
          <w:rFonts w:asciiTheme="majorHAnsi" w:hAnsiTheme="majorHAnsi"/>
        </w:rPr>
        <w:t xml:space="preserve"> </w:t>
      </w:r>
      <w:r>
        <w:rPr>
          <w:rFonts w:asciiTheme="majorHAnsi" w:hAnsiTheme="majorHAnsi"/>
        </w:rPr>
        <w:t>is the electronic employee evaluation system</w:t>
      </w:r>
      <w:r w:rsidR="0092498D">
        <w:rPr>
          <w:rFonts w:asciiTheme="majorHAnsi" w:hAnsiTheme="majorHAnsi"/>
        </w:rPr>
        <w:t>.</w:t>
      </w:r>
    </w:p>
    <w:p w14:paraId="53475159" w14:textId="77777777" w:rsidR="00207AB0" w:rsidRDefault="00207AB0" w:rsidP="00207AB0">
      <w:pPr>
        <w:rPr>
          <w:rFonts w:asciiTheme="majorHAnsi" w:hAnsiTheme="majorHAnsi"/>
        </w:rPr>
      </w:pPr>
      <w:r>
        <w:rPr>
          <w:rFonts w:asciiTheme="majorHAnsi" w:hAnsiTheme="majorHAnsi"/>
        </w:rPr>
        <w:br w:type="page"/>
      </w:r>
    </w:p>
    <w:p w14:paraId="7208B632" w14:textId="77777777" w:rsidR="00207AB0" w:rsidRPr="00462607" w:rsidRDefault="00207AB0" w:rsidP="00207AB0">
      <w:pPr>
        <w:rPr>
          <w:rFonts w:asciiTheme="majorHAnsi" w:hAnsiTheme="majorHAnsi"/>
        </w:rPr>
      </w:pPr>
    </w:p>
    <w:p w14:paraId="53428776" w14:textId="77777777" w:rsidR="00207AB0" w:rsidRDefault="00207AB0" w:rsidP="00207AB0">
      <w:pPr>
        <w:rPr>
          <w:rFonts w:asciiTheme="majorHAnsi" w:hAnsiTheme="majorHAnsi"/>
          <w:b/>
          <w:color w:val="31849B" w:themeColor="accent5" w:themeShade="BF"/>
          <w:sz w:val="32"/>
          <w:szCs w:val="32"/>
        </w:rPr>
      </w:pPr>
      <w:r w:rsidRPr="00C6726B">
        <w:rPr>
          <w:rFonts w:asciiTheme="majorHAnsi" w:hAnsiTheme="majorHAnsi"/>
          <w:b/>
          <w:color w:val="31849B" w:themeColor="accent5" w:themeShade="BF"/>
          <w:sz w:val="32"/>
          <w:szCs w:val="32"/>
        </w:rPr>
        <w:t>Glossary</w:t>
      </w:r>
      <w:r>
        <w:rPr>
          <w:rFonts w:asciiTheme="majorHAnsi" w:hAnsiTheme="majorHAnsi"/>
          <w:b/>
          <w:color w:val="31849B" w:themeColor="accent5" w:themeShade="BF"/>
          <w:sz w:val="32"/>
          <w:szCs w:val="32"/>
        </w:rPr>
        <w:t xml:space="preserve"> of Special Education Terms</w:t>
      </w:r>
    </w:p>
    <w:p w14:paraId="3A5397E7" w14:textId="77777777" w:rsidR="00207AB0" w:rsidRPr="0057638B" w:rsidRDefault="00207AB0" w:rsidP="00207AB0">
      <w:pPr>
        <w:rPr>
          <w:rFonts w:asciiTheme="majorHAnsi" w:hAnsiTheme="majorHAnsi"/>
          <w:b/>
          <w:color w:val="31849B" w:themeColor="accent5" w:themeShade="BF"/>
          <w:sz w:val="32"/>
          <w:szCs w:val="32"/>
        </w:rPr>
      </w:pPr>
    </w:p>
    <w:tbl>
      <w:tblPr>
        <w:tblStyle w:val="TableGrid"/>
        <w:tblW w:w="0" w:type="auto"/>
        <w:tblLook w:val="04A0" w:firstRow="1" w:lastRow="0" w:firstColumn="1" w:lastColumn="0" w:noHBand="0" w:noVBand="1"/>
      </w:tblPr>
      <w:tblGrid>
        <w:gridCol w:w="3092"/>
        <w:gridCol w:w="6484"/>
      </w:tblGrid>
      <w:tr w:rsidR="00207AB0" w:rsidRPr="0057638B" w14:paraId="3815117E" w14:textId="77777777" w:rsidTr="003A250E">
        <w:tc>
          <w:tcPr>
            <w:tcW w:w="3092" w:type="dxa"/>
          </w:tcPr>
          <w:p w14:paraId="33F7512F" w14:textId="77777777" w:rsidR="00207AB0" w:rsidRPr="0057638B" w:rsidRDefault="00207AB0" w:rsidP="003A250E">
            <w:pPr>
              <w:spacing w:after="120"/>
              <w:jc w:val="center"/>
              <w:rPr>
                <w:rFonts w:ascii="Calibri" w:hAnsi="Calibri"/>
                <w:b/>
                <w:sz w:val="24"/>
                <w:szCs w:val="24"/>
              </w:rPr>
            </w:pPr>
            <w:r w:rsidRPr="0057638B">
              <w:rPr>
                <w:rFonts w:ascii="Calibri" w:hAnsi="Calibri"/>
                <w:b/>
                <w:sz w:val="24"/>
                <w:szCs w:val="24"/>
              </w:rPr>
              <w:t>Terminology</w:t>
            </w:r>
          </w:p>
        </w:tc>
        <w:tc>
          <w:tcPr>
            <w:tcW w:w="6484" w:type="dxa"/>
          </w:tcPr>
          <w:p w14:paraId="31F250DE" w14:textId="77777777" w:rsidR="00207AB0" w:rsidRPr="0057638B" w:rsidRDefault="00207AB0" w:rsidP="003A250E">
            <w:pPr>
              <w:spacing w:after="120"/>
              <w:jc w:val="center"/>
              <w:rPr>
                <w:rFonts w:ascii="Calibri" w:hAnsi="Calibri"/>
                <w:b/>
                <w:sz w:val="24"/>
                <w:szCs w:val="24"/>
              </w:rPr>
            </w:pPr>
            <w:r w:rsidRPr="0057638B">
              <w:rPr>
                <w:rFonts w:ascii="Calibri" w:hAnsi="Calibri"/>
                <w:b/>
                <w:sz w:val="24"/>
                <w:szCs w:val="24"/>
              </w:rPr>
              <w:t>Definition</w:t>
            </w:r>
          </w:p>
        </w:tc>
      </w:tr>
      <w:tr w:rsidR="00207AB0" w:rsidRPr="0057638B" w14:paraId="2B928D93" w14:textId="77777777" w:rsidTr="003A250E">
        <w:tc>
          <w:tcPr>
            <w:tcW w:w="3092" w:type="dxa"/>
          </w:tcPr>
          <w:p w14:paraId="1B4CD522" w14:textId="77777777" w:rsidR="00207AB0" w:rsidRPr="0057638B" w:rsidRDefault="00207AB0" w:rsidP="003A250E">
            <w:pPr>
              <w:spacing w:after="120"/>
              <w:rPr>
                <w:rFonts w:ascii="Calibri" w:hAnsi="Calibri"/>
              </w:rPr>
            </w:pPr>
            <w:r w:rsidRPr="0057638B">
              <w:rPr>
                <w:rFonts w:ascii="Calibri" w:hAnsi="Calibri"/>
                <w:sz w:val="24"/>
                <w:szCs w:val="24"/>
              </w:rPr>
              <w:t>External stakeholders</w:t>
            </w:r>
          </w:p>
        </w:tc>
        <w:tc>
          <w:tcPr>
            <w:tcW w:w="6484" w:type="dxa"/>
          </w:tcPr>
          <w:p w14:paraId="6D994254" w14:textId="77777777" w:rsidR="00207AB0" w:rsidRPr="0057638B" w:rsidRDefault="00207AB0" w:rsidP="003A250E">
            <w:pPr>
              <w:spacing w:after="120"/>
              <w:rPr>
                <w:rFonts w:ascii="Calibri" w:hAnsi="Calibri"/>
              </w:rPr>
            </w:pPr>
            <w:r w:rsidRPr="0057638B">
              <w:rPr>
                <w:rFonts w:ascii="Calibri" w:hAnsi="Calibri"/>
                <w:sz w:val="24"/>
                <w:szCs w:val="24"/>
              </w:rPr>
              <w:t>Collective entities that support persons with disabilities including local businesses, organizations, and advocacy groups, etc. and are not affiliated with the Virgin Islands Department of Education.</w:t>
            </w:r>
          </w:p>
        </w:tc>
      </w:tr>
      <w:tr w:rsidR="00207AB0" w:rsidRPr="0057638B" w14:paraId="7C831091" w14:textId="77777777" w:rsidTr="003A250E">
        <w:tc>
          <w:tcPr>
            <w:tcW w:w="3092" w:type="dxa"/>
          </w:tcPr>
          <w:p w14:paraId="304DFA06" w14:textId="77777777" w:rsidR="00207AB0" w:rsidRPr="0057638B" w:rsidRDefault="00207AB0" w:rsidP="003A250E">
            <w:pPr>
              <w:spacing w:after="120"/>
              <w:rPr>
                <w:rFonts w:ascii="Calibri" w:hAnsi="Calibri"/>
              </w:rPr>
            </w:pPr>
            <w:r w:rsidRPr="0057638B">
              <w:rPr>
                <w:rFonts w:ascii="Calibri" w:hAnsi="Calibri"/>
                <w:sz w:val="24"/>
                <w:szCs w:val="24"/>
              </w:rPr>
              <w:t>Free Appropriate Public Education (FAPE)</w:t>
            </w:r>
          </w:p>
        </w:tc>
        <w:tc>
          <w:tcPr>
            <w:tcW w:w="6484" w:type="dxa"/>
          </w:tcPr>
          <w:p w14:paraId="3A7D85CE" w14:textId="77777777" w:rsidR="00207AB0" w:rsidRPr="0057638B" w:rsidRDefault="00207AB0" w:rsidP="003A250E">
            <w:pPr>
              <w:spacing w:after="120"/>
              <w:rPr>
                <w:rFonts w:ascii="Calibri" w:hAnsi="Calibri"/>
              </w:rPr>
            </w:pPr>
            <w:r w:rsidRPr="0057638B">
              <w:rPr>
                <w:rFonts w:ascii="Calibri" w:hAnsi="Calibri"/>
                <w:sz w:val="24"/>
                <w:szCs w:val="24"/>
              </w:rPr>
              <w:t xml:space="preserve">FAPE is an educational right of children with disabilities in the United States that is guaranteed by the Rehabilitation Act of 1973 and the Individuals with Disabilities Education Act (IDEA).  </w:t>
            </w:r>
          </w:p>
        </w:tc>
      </w:tr>
      <w:tr w:rsidR="00207AB0" w:rsidRPr="0057638B" w14:paraId="6955265F" w14:textId="77777777" w:rsidTr="003A250E">
        <w:tc>
          <w:tcPr>
            <w:tcW w:w="3092" w:type="dxa"/>
          </w:tcPr>
          <w:p w14:paraId="4B1F779F" w14:textId="77777777" w:rsidR="00207AB0" w:rsidRPr="0057638B" w:rsidRDefault="00207AB0" w:rsidP="003A250E">
            <w:pPr>
              <w:spacing w:after="120"/>
              <w:rPr>
                <w:rFonts w:ascii="Calibri" w:hAnsi="Calibri"/>
              </w:rPr>
            </w:pPr>
            <w:r w:rsidRPr="0057638B">
              <w:rPr>
                <w:rFonts w:ascii="Calibri" w:hAnsi="Calibri"/>
                <w:sz w:val="24"/>
                <w:szCs w:val="24"/>
              </w:rPr>
              <w:t>Individualized Education Program (IEP)</w:t>
            </w:r>
          </w:p>
        </w:tc>
        <w:tc>
          <w:tcPr>
            <w:tcW w:w="6484" w:type="dxa"/>
          </w:tcPr>
          <w:p w14:paraId="113CECCD" w14:textId="27A59652" w:rsidR="00207AB0" w:rsidRPr="0057638B" w:rsidRDefault="00207AB0" w:rsidP="003A250E">
            <w:pPr>
              <w:spacing w:after="120"/>
              <w:rPr>
                <w:rFonts w:ascii="Calibri" w:hAnsi="Calibri"/>
              </w:rPr>
            </w:pPr>
            <w:r w:rsidRPr="0057638B">
              <w:rPr>
                <w:rFonts w:ascii="Calibri" w:hAnsi="Calibri"/>
                <w:sz w:val="24"/>
                <w:szCs w:val="24"/>
              </w:rPr>
              <w:t>A written statement for each child with a disability that is developed, reviewed, and revised in a meeting in accordance with Section 300.320-</w:t>
            </w:r>
            <w:r w:rsidR="00C61123" w:rsidRPr="0057638B">
              <w:rPr>
                <w:rFonts w:ascii="Calibri" w:hAnsi="Calibri"/>
                <w:sz w:val="24"/>
                <w:szCs w:val="24"/>
              </w:rPr>
              <w:t>300.324, which</w:t>
            </w:r>
            <w:r w:rsidRPr="0057638B">
              <w:rPr>
                <w:rFonts w:ascii="Calibri" w:hAnsi="Calibri"/>
                <w:sz w:val="24"/>
                <w:szCs w:val="24"/>
              </w:rPr>
              <w:t xml:space="preserve"> must include child’s present levels of academic achievement, measureable annual goals, services, and educational setting.  </w:t>
            </w:r>
          </w:p>
        </w:tc>
      </w:tr>
      <w:tr w:rsidR="00207AB0" w:rsidRPr="0057638B" w14:paraId="78134716" w14:textId="77777777" w:rsidTr="003A250E">
        <w:tc>
          <w:tcPr>
            <w:tcW w:w="3092" w:type="dxa"/>
          </w:tcPr>
          <w:p w14:paraId="02AE09AB" w14:textId="77777777" w:rsidR="00207AB0" w:rsidRPr="0057638B" w:rsidRDefault="00207AB0" w:rsidP="003A250E">
            <w:pPr>
              <w:spacing w:after="120"/>
              <w:rPr>
                <w:rFonts w:ascii="Calibri" w:hAnsi="Calibri"/>
              </w:rPr>
            </w:pPr>
            <w:r w:rsidRPr="0057638B">
              <w:rPr>
                <w:rFonts w:ascii="Calibri" w:hAnsi="Calibri"/>
                <w:sz w:val="24"/>
                <w:szCs w:val="24"/>
              </w:rPr>
              <w:t>Individuals with Disabilities Education Act of 2004 (IDEA 2004)</w:t>
            </w:r>
          </w:p>
        </w:tc>
        <w:tc>
          <w:tcPr>
            <w:tcW w:w="6484" w:type="dxa"/>
          </w:tcPr>
          <w:p w14:paraId="69B5A1F6" w14:textId="77777777" w:rsidR="00207AB0" w:rsidRPr="0057638B" w:rsidRDefault="00207AB0" w:rsidP="003A250E">
            <w:pPr>
              <w:spacing w:after="120"/>
              <w:rPr>
                <w:rFonts w:ascii="Calibri" w:hAnsi="Calibri"/>
              </w:rPr>
            </w:pPr>
            <w:r w:rsidRPr="0057638B">
              <w:rPr>
                <w:rFonts w:ascii="Calibri" w:hAnsi="Calibri"/>
                <w:sz w:val="24"/>
                <w:szCs w:val="24"/>
              </w:rPr>
              <w:t>A law ensuring services to children with disabilities.  It governs how state and public agencies provide services to students with disabilities.</w:t>
            </w:r>
          </w:p>
        </w:tc>
      </w:tr>
      <w:tr w:rsidR="00207AB0" w:rsidRPr="0057638B" w14:paraId="3098780A" w14:textId="77777777" w:rsidTr="003A250E">
        <w:tc>
          <w:tcPr>
            <w:tcW w:w="3092" w:type="dxa"/>
          </w:tcPr>
          <w:p w14:paraId="169B1D57" w14:textId="77777777" w:rsidR="00207AB0" w:rsidRPr="0057638B" w:rsidRDefault="00207AB0" w:rsidP="003A250E">
            <w:pPr>
              <w:spacing w:after="120"/>
              <w:rPr>
                <w:rFonts w:ascii="Calibri" w:hAnsi="Calibri"/>
              </w:rPr>
            </w:pPr>
            <w:r w:rsidRPr="0057638B">
              <w:rPr>
                <w:rFonts w:ascii="Calibri" w:hAnsi="Calibri"/>
                <w:sz w:val="24"/>
                <w:szCs w:val="24"/>
              </w:rPr>
              <w:t>Internal stakeholders</w:t>
            </w:r>
          </w:p>
        </w:tc>
        <w:tc>
          <w:tcPr>
            <w:tcW w:w="6484" w:type="dxa"/>
          </w:tcPr>
          <w:p w14:paraId="57C1604E" w14:textId="77777777" w:rsidR="00207AB0" w:rsidRPr="0057638B" w:rsidRDefault="00207AB0" w:rsidP="003A250E">
            <w:pPr>
              <w:spacing w:after="120"/>
              <w:rPr>
                <w:rFonts w:ascii="Calibri" w:hAnsi="Calibri"/>
              </w:rPr>
            </w:pPr>
            <w:r w:rsidRPr="0057638B">
              <w:rPr>
                <w:rFonts w:ascii="Calibri" w:hAnsi="Calibri"/>
                <w:sz w:val="24"/>
                <w:szCs w:val="24"/>
              </w:rPr>
              <w:t>Internal stakeholders refers to anyone who is invested in the welfare and success of a school and its students, including superintendents, administrators, teachers, staff members, students, parents, and families.</w:t>
            </w:r>
          </w:p>
        </w:tc>
      </w:tr>
      <w:tr w:rsidR="00207AB0" w:rsidRPr="0057638B" w14:paraId="5D576BFD" w14:textId="77777777" w:rsidTr="003A250E">
        <w:tc>
          <w:tcPr>
            <w:tcW w:w="3092" w:type="dxa"/>
          </w:tcPr>
          <w:p w14:paraId="6441DA18" w14:textId="77777777" w:rsidR="00207AB0" w:rsidRPr="0057638B" w:rsidRDefault="00207AB0" w:rsidP="003A250E">
            <w:pPr>
              <w:spacing w:after="120"/>
              <w:rPr>
                <w:rFonts w:ascii="Calibri" w:hAnsi="Calibri"/>
              </w:rPr>
            </w:pPr>
            <w:r w:rsidRPr="0057638B">
              <w:rPr>
                <w:rFonts w:ascii="Calibri" w:hAnsi="Calibri"/>
                <w:sz w:val="24"/>
                <w:szCs w:val="24"/>
              </w:rPr>
              <w:t>Least Restrictive Environment (LRE)</w:t>
            </w:r>
          </w:p>
        </w:tc>
        <w:tc>
          <w:tcPr>
            <w:tcW w:w="6484" w:type="dxa"/>
          </w:tcPr>
          <w:p w14:paraId="4D58A8FA" w14:textId="77777777" w:rsidR="00207AB0" w:rsidRPr="0057638B" w:rsidRDefault="00207AB0" w:rsidP="003A250E">
            <w:pPr>
              <w:spacing w:after="120"/>
              <w:rPr>
                <w:rFonts w:ascii="Calibri" w:hAnsi="Calibri"/>
              </w:rPr>
            </w:pPr>
            <w:r w:rsidRPr="0057638B">
              <w:rPr>
                <w:rFonts w:ascii="Calibri" w:hAnsi="Calibri"/>
                <w:sz w:val="24"/>
                <w:szCs w:val="24"/>
              </w:rPr>
              <w:t xml:space="preserve">LRE means that the student who has a disability should have the opportunity to be educated with non-disabled peers, to the greatest extent appropriate, per the Individuals with Disabilities Education Act (IDEA). In addition, students with disabilities should have access to the general education curriculum or any other program that non-disabled peers would be able to access.  </w:t>
            </w:r>
          </w:p>
        </w:tc>
      </w:tr>
      <w:tr w:rsidR="00207AB0" w:rsidRPr="0057638B" w14:paraId="3859D34A" w14:textId="77777777" w:rsidTr="003A250E">
        <w:tc>
          <w:tcPr>
            <w:tcW w:w="3092" w:type="dxa"/>
          </w:tcPr>
          <w:p w14:paraId="7DD6BBB2" w14:textId="77777777" w:rsidR="00207AB0" w:rsidRPr="0057638B" w:rsidRDefault="00207AB0" w:rsidP="003A250E">
            <w:pPr>
              <w:spacing w:after="120"/>
              <w:rPr>
                <w:rFonts w:ascii="Calibri" w:hAnsi="Calibri"/>
                <w:sz w:val="24"/>
                <w:szCs w:val="24"/>
              </w:rPr>
            </w:pPr>
            <w:r w:rsidRPr="0057638B">
              <w:rPr>
                <w:rFonts w:ascii="Calibri" w:hAnsi="Calibri"/>
                <w:sz w:val="24"/>
                <w:szCs w:val="24"/>
              </w:rPr>
              <w:t>Policies and procedures</w:t>
            </w:r>
          </w:p>
        </w:tc>
        <w:tc>
          <w:tcPr>
            <w:tcW w:w="6484" w:type="dxa"/>
          </w:tcPr>
          <w:p w14:paraId="31EBA65C" w14:textId="77777777" w:rsidR="00207AB0" w:rsidRPr="0057638B" w:rsidRDefault="00207AB0" w:rsidP="003A250E">
            <w:pPr>
              <w:spacing w:after="120"/>
              <w:rPr>
                <w:rFonts w:ascii="Calibri" w:hAnsi="Calibri"/>
                <w:sz w:val="24"/>
                <w:szCs w:val="24"/>
              </w:rPr>
            </w:pPr>
            <w:r w:rsidRPr="0057638B">
              <w:rPr>
                <w:rFonts w:ascii="Calibri" w:hAnsi="Calibri"/>
                <w:sz w:val="24"/>
                <w:szCs w:val="24"/>
              </w:rPr>
              <w:t xml:space="preserve">Policies are legal guidelines that govern all procedures in the territory related to special education. Procedures are the steps involved in identifying and providing services to students with disabilities. </w:t>
            </w:r>
          </w:p>
        </w:tc>
      </w:tr>
      <w:tr w:rsidR="00207AB0" w:rsidRPr="0057638B" w14:paraId="0B66F8CE" w14:textId="77777777" w:rsidTr="003A250E">
        <w:tc>
          <w:tcPr>
            <w:tcW w:w="3092" w:type="dxa"/>
          </w:tcPr>
          <w:p w14:paraId="690B9CBD" w14:textId="77777777" w:rsidR="00207AB0" w:rsidRPr="0057638B" w:rsidRDefault="00207AB0" w:rsidP="003A250E">
            <w:pPr>
              <w:spacing w:after="120"/>
              <w:rPr>
                <w:rFonts w:ascii="Calibri" w:hAnsi="Calibri"/>
              </w:rPr>
            </w:pPr>
            <w:r w:rsidRPr="0057638B">
              <w:rPr>
                <w:rFonts w:ascii="Calibri" w:hAnsi="Calibri"/>
                <w:sz w:val="24"/>
                <w:szCs w:val="24"/>
              </w:rPr>
              <w:t>Services</w:t>
            </w:r>
          </w:p>
        </w:tc>
        <w:tc>
          <w:tcPr>
            <w:tcW w:w="6484" w:type="dxa"/>
          </w:tcPr>
          <w:p w14:paraId="7D88FD36" w14:textId="77777777" w:rsidR="00207AB0" w:rsidRPr="0057638B" w:rsidRDefault="00207AB0" w:rsidP="003A250E">
            <w:pPr>
              <w:spacing w:after="120"/>
              <w:rPr>
                <w:rFonts w:ascii="Calibri" w:hAnsi="Calibri"/>
              </w:rPr>
            </w:pPr>
            <w:r w:rsidRPr="0057638B">
              <w:rPr>
                <w:rFonts w:ascii="Calibri" w:hAnsi="Calibri"/>
                <w:sz w:val="24"/>
                <w:szCs w:val="24"/>
              </w:rPr>
              <w:t>A coordinated set of activities intended to assist students’ access to a free and appropriate publication education (FAPE).</w:t>
            </w:r>
          </w:p>
        </w:tc>
      </w:tr>
      <w:tr w:rsidR="00207AB0" w:rsidRPr="0057638B" w14:paraId="2C04CA02" w14:textId="77777777" w:rsidTr="003A250E">
        <w:tc>
          <w:tcPr>
            <w:tcW w:w="3092" w:type="dxa"/>
          </w:tcPr>
          <w:p w14:paraId="0863B7CD" w14:textId="77777777" w:rsidR="00207AB0" w:rsidRPr="0057638B" w:rsidRDefault="00207AB0" w:rsidP="003A250E">
            <w:pPr>
              <w:spacing w:after="120"/>
              <w:rPr>
                <w:rFonts w:ascii="Calibri" w:hAnsi="Calibri"/>
                <w:sz w:val="24"/>
                <w:szCs w:val="24"/>
              </w:rPr>
            </w:pPr>
            <w:r w:rsidRPr="0057638B">
              <w:rPr>
                <w:rFonts w:ascii="Calibri" w:hAnsi="Calibri"/>
                <w:sz w:val="24"/>
                <w:szCs w:val="24"/>
              </w:rPr>
              <w:t>Special education</w:t>
            </w:r>
          </w:p>
        </w:tc>
        <w:tc>
          <w:tcPr>
            <w:tcW w:w="6484" w:type="dxa"/>
          </w:tcPr>
          <w:p w14:paraId="748EF974" w14:textId="77777777" w:rsidR="00207AB0" w:rsidRPr="0057638B" w:rsidRDefault="00207AB0" w:rsidP="003A250E">
            <w:pPr>
              <w:spacing w:after="120"/>
              <w:rPr>
                <w:rFonts w:ascii="Calibri" w:hAnsi="Calibri"/>
                <w:sz w:val="24"/>
                <w:szCs w:val="24"/>
              </w:rPr>
            </w:pPr>
            <w:r w:rsidRPr="0057638B">
              <w:rPr>
                <w:rFonts w:ascii="Calibri" w:hAnsi="Calibri"/>
                <w:sz w:val="24"/>
                <w:szCs w:val="24"/>
              </w:rPr>
              <w:t>Special education is specially designed instruction, at no cost to parents, to meet the unique needs of a child with a disability.</w:t>
            </w:r>
          </w:p>
        </w:tc>
      </w:tr>
      <w:tr w:rsidR="00207AB0" w:rsidRPr="0057638B" w14:paraId="3B40D61E" w14:textId="77777777" w:rsidTr="003A250E">
        <w:tc>
          <w:tcPr>
            <w:tcW w:w="3092" w:type="dxa"/>
          </w:tcPr>
          <w:p w14:paraId="4EC673BC" w14:textId="77777777" w:rsidR="00207AB0" w:rsidRPr="0057638B" w:rsidRDefault="00207AB0" w:rsidP="003A250E">
            <w:pPr>
              <w:spacing w:after="120"/>
              <w:rPr>
                <w:rFonts w:ascii="Calibri" w:hAnsi="Calibri"/>
                <w:sz w:val="24"/>
                <w:szCs w:val="24"/>
              </w:rPr>
            </w:pPr>
            <w:r w:rsidRPr="0057638B">
              <w:rPr>
                <w:rFonts w:ascii="Calibri" w:hAnsi="Calibri"/>
                <w:sz w:val="24"/>
                <w:szCs w:val="24"/>
              </w:rPr>
              <w:t xml:space="preserve">Special education </w:t>
            </w:r>
            <w:r w:rsidRPr="0057638B">
              <w:rPr>
                <w:rFonts w:ascii="Calibri" w:hAnsi="Calibri"/>
                <w:sz w:val="24"/>
                <w:szCs w:val="24"/>
              </w:rPr>
              <w:lastRenderedPageBreak/>
              <w:t>administrators</w:t>
            </w:r>
          </w:p>
        </w:tc>
        <w:tc>
          <w:tcPr>
            <w:tcW w:w="6484" w:type="dxa"/>
          </w:tcPr>
          <w:p w14:paraId="2E52D84D" w14:textId="77777777" w:rsidR="00207AB0" w:rsidRPr="0057638B" w:rsidRDefault="00207AB0" w:rsidP="003A250E">
            <w:pPr>
              <w:spacing w:after="120"/>
              <w:rPr>
                <w:rFonts w:ascii="Calibri" w:hAnsi="Calibri"/>
                <w:sz w:val="24"/>
                <w:szCs w:val="24"/>
              </w:rPr>
            </w:pPr>
            <w:r w:rsidRPr="0057638B">
              <w:rPr>
                <w:rFonts w:ascii="Calibri" w:hAnsi="Calibri"/>
                <w:sz w:val="24"/>
                <w:szCs w:val="24"/>
              </w:rPr>
              <w:lastRenderedPageBreak/>
              <w:t>Supervisors and Coordinators of Special Education</w:t>
            </w:r>
          </w:p>
        </w:tc>
      </w:tr>
      <w:tr w:rsidR="00207AB0" w:rsidRPr="0057638B" w14:paraId="1BF43741" w14:textId="77777777" w:rsidTr="003A250E">
        <w:tc>
          <w:tcPr>
            <w:tcW w:w="3092" w:type="dxa"/>
          </w:tcPr>
          <w:p w14:paraId="41631610" w14:textId="77777777" w:rsidR="00207AB0" w:rsidRPr="0057638B" w:rsidRDefault="00207AB0" w:rsidP="003A250E">
            <w:pPr>
              <w:spacing w:after="120"/>
              <w:rPr>
                <w:rFonts w:ascii="Calibri" w:hAnsi="Calibri"/>
                <w:sz w:val="24"/>
                <w:szCs w:val="24"/>
              </w:rPr>
            </w:pPr>
            <w:r w:rsidRPr="0057638B">
              <w:rPr>
                <w:rFonts w:ascii="Calibri" w:hAnsi="Calibri"/>
                <w:sz w:val="24"/>
                <w:szCs w:val="24"/>
              </w:rPr>
              <w:lastRenderedPageBreak/>
              <w:t>Students with disabilities</w:t>
            </w:r>
          </w:p>
        </w:tc>
        <w:tc>
          <w:tcPr>
            <w:tcW w:w="6484" w:type="dxa"/>
          </w:tcPr>
          <w:p w14:paraId="11524380" w14:textId="77777777" w:rsidR="00207AB0" w:rsidRPr="0057638B" w:rsidRDefault="00207AB0" w:rsidP="003A250E">
            <w:pPr>
              <w:spacing w:after="120"/>
              <w:rPr>
                <w:rFonts w:ascii="Calibri" w:hAnsi="Calibri"/>
                <w:sz w:val="24"/>
                <w:szCs w:val="24"/>
              </w:rPr>
            </w:pPr>
            <w:r w:rsidRPr="0057638B">
              <w:rPr>
                <w:rFonts w:ascii="Calibri" w:hAnsi="Calibri"/>
                <w:color w:val="000000"/>
                <w:sz w:val="24"/>
                <w:szCs w:val="24"/>
                <w:shd w:val="clear" w:color="auto" w:fill="FFFFFF"/>
              </w:rPr>
              <w:t>Child with a disability means a child evaluated in accordance with Sec. Sec. 300.304 through 300.311 as having an intellectual disability, a hearing impairment (including deafness), a speech or language impairment, a visual impairment (including blindness), a serious emotional disturbance (referred to in this part as "emotional disturbance"), an orthopedic impairment, autism, traumatic brain injury, another health impairment, a specific learning disability, deaf-blindness, or multiple disabilities, and who, by reason thereof, needs special education and related services.</w:t>
            </w:r>
          </w:p>
        </w:tc>
      </w:tr>
      <w:tr w:rsidR="00207AB0" w:rsidRPr="0057638B" w14:paraId="10A873D3" w14:textId="77777777" w:rsidTr="003A250E">
        <w:tc>
          <w:tcPr>
            <w:tcW w:w="3092" w:type="dxa"/>
          </w:tcPr>
          <w:p w14:paraId="02F88378" w14:textId="77777777" w:rsidR="00207AB0" w:rsidRPr="0057638B" w:rsidRDefault="00207AB0" w:rsidP="003A250E">
            <w:pPr>
              <w:spacing w:after="120"/>
              <w:rPr>
                <w:rFonts w:ascii="Calibri" w:hAnsi="Calibri"/>
                <w:sz w:val="24"/>
                <w:szCs w:val="24"/>
              </w:rPr>
            </w:pPr>
            <w:r w:rsidRPr="0057638B">
              <w:rPr>
                <w:rFonts w:ascii="Calibri" w:hAnsi="Calibri"/>
                <w:sz w:val="24"/>
                <w:szCs w:val="24"/>
              </w:rPr>
              <w:t>Transition services</w:t>
            </w:r>
          </w:p>
        </w:tc>
        <w:tc>
          <w:tcPr>
            <w:tcW w:w="6484" w:type="dxa"/>
          </w:tcPr>
          <w:p w14:paraId="12D857AE" w14:textId="77777777" w:rsidR="00207AB0" w:rsidRPr="0057638B" w:rsidRDefault="00207AB0" w:rsidP="003A250E">
            <w:pPr>
              <w:spacing w:after="120"/>
              <w:rPr>
                <w:rFonts w:ascii="Calibri" w:hAnsi="Calibri"/>
                <w:sz w:val="24"/>
                <w:szCs w:val="24"/>
              </w:rPr>
            </w:pPr>
            <w:r w:rsidRPr="0057638B">
              <w:rPr>
                <w:rFonts w:ascii="Calibri" w:hAnsi="Calibri"/>
                <w:sz w:val="24"/>
                <w:szCs w:val="24"/>
              </w:rPr>
              <w:t>A coordinated set of activities for a student with a disability that is designed to be a results-oriented process that is focused on improving the academic and functional achievement of the student with a disability to facilitate the student’s movement from Pre-K to Elementary, Elementary to Middle, Middle to High School, and High School to post-school activities including post-secondary education, vocational education, integrated employment, continuing and adult education, adult services, independent living, or community participation.</w:t>
            </w:r>
          </w:p>
        </w:tc>
      </w:tr>
    </w:tbl>
    <w:p w14:paraId="29702651" w14:textId="77777777" w:rsidR="00207AB0" w:rsidRPr="00B52967" w:rsidRDefault="00207AB0" w:rsidP="00207AB0">
      <w:pPr>
        <w:rPr>
          <w:rFonts w:ascii="Calibri" w:hAnsi="Calibri"/>
        </w:rPr>
      </w:pPr>
    </w:p>
    <w:p w14:paraId="4E7AC1E6" w14:textId="77777777" w:rsidR="00207AB0" w:rsidRPr="00B52967" w:rsidRDefault="00207AB0" w:rsidP="00207AB0">
      <w:pPr>
        <w:rPr>
          <w:rFonts w:ascii="Calibri" w:hAnsi="Calibri"/>
        </w:rPr>
      </w:pPr>
    </w:p>
    <w:bookmarkEnd w:id="19"/>
    <w:p w14:paraId="566D718A" w14:textId="77777777" w:rsidR="00207AB0" w:rsidRDefault="00207AB0" w:rsidP="00207AB0">
      <w:pPr>
        <w:rPr>
          <w:rFonts w:asciiTheme="majorHAnsi" w:eastAsiaTheme="majorEastAsia" w:hAnsiTheme="majorHAnsi" w:cstheme="majorBidi"/>
          <w:b/>
        </w:rPr>
      </w:pPr>
    </w:p>
    <w:p w14:paraId="3FA9A4EF" w14:textId="77777777" w:rsidR="001C1C98" w:rsidRDefault="001C1C98"/>
    <w:sectPr w:rsidR="001C1C98" w:rsidSect="003A250E">
      <w:footerReference w:type="even" r:id="rId36"/>
      <w:footerReference w:type="default" r:id="rId3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2232A" w15:done="0"/>
  <w15:commentEx w15:paraId="43ABBB2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292BA" w14:textId="77777777" w:rsidR="002369C3" w:rsidRDefault="002369C3">
      <w:r>
        <w:separator/>
      </w:r>
    </w:p>
  </w:endnote>
  <w:endnote w:type="continuationSeparator" w:id="0">
    <w:p w14:paraId="2ADB511B" w14:textId="77777777" w:rsidR="002369C3" w:rsidRDefault="0023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4D"/>
    <w:family w:val="roman"/>
    <w:notTrueType/>
    <w:pitch w:val="variable"/>
    <w:sig w:usb0="00000003" w:usb1="00000000" w:usb2="00000000" w:usb3="00000000" w:csb0="00000001"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7561" w14:textId="77777777" w:rsidR="002369C3" w:rsidRDefault="002369C3" w:rsidP="003A25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F3D611" w14:textId="77777777" w:rsidR="002369C3" w:rsidRDefault="002369C3" w:rsidP="003A250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20B06" w14:textId="77777777" w:rsidR="002369C3" w:rsidRDefault="002369C3" w:rsidP="003A25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C53E0">
      <w:rPr>
        <w:rStyle w:val="PageNumber"/>
        <w:noProof/>
      </w:rPr>
      <w:t>27</w:t>
    </w:r>
    <w:r>
      <w:rPr>
        <w:rStyle w:val="PageNumber"/>
      </w:rPr>
      <w:fldChar w:fldCharType="end"/>
    </w:r>
  </w:p>
  <w:p w14:paraId="14DDBA3A" w14:textId="77777777" w:rsidR="002369C3" w:rsidRDefault="002369C3" w:rsidP="003A250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3D19D" w14:textId="77777777" w:rsidR="002369C3" w:rsidRDefault="002369C3">
      <w:r>
        <w:separator/>
      </w:r>
    </w:p>
  </w:footnote>
  <w:footnote w:type="continuationSeparator" w:id="0">
    <w:p w14:paraId="085EE3C1" w14:textId="77777777" w:rsidR="002369C3" w:rsidRDefault="002369C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1EF7"/>
    <w:multiLevelType w:val="hybridMultilevel"/>
    <w:tmpl w:val="078A7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31C93"/>
    <w:multiLevelType w:val="hybridMultilevel"/>
    <w:tmpl w:val="AD623BC0"/>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6C65A8"/>
    <w:multiLevelType w:val="hybridMultilevel"/>
    <w:tmpl w:val="6A42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862D3"/>
    <w:multiLevelType w:val="hybridMultilevel"/>
    <w:tmpl w:val="6284E1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579DF"/>
    <w:multiLevelType w:val="hybridMultilevel"/>
    <w:tmpl w:val="2B2E0FA8"/>
    <w:lvl w:ilvl="0" w:tplc="66B8027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9F2A8C"/>
    <w:multiLevelType w:val="hybridMultilevel"/>
    <w:tmpl w:val="0208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1F2C0B"/>
    <w:multiLevelType w:val="hybridMultilevel"/>
    <w:tmpl w:val="996C44C2"/>
    <w:lvl w:ilvl="0" w:tplc="66B8027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A302BA"/>
    <w:multiLevelType w:val="hybridMultilevel"/>
    <w:tmpl w:val="88A216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8C5634"/>
    <w:multiLevelType w:val="hybridMultilevel"/>
    <w:tmpl w:val="5B2AB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8B57DA"/>
    <w:multiLevelType w:val="hybridMultilevel"/>
    <w:tmpl w:val="E214AD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D866E7"/>
    <w:multiLevelType w:val="multilevel"/>
    <w:tmpl w:val="E46E0674"/>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34A574A"/>
    <w:multiLevelType w:val="hybridMultilevel"/>
    <w:tmpl w:val="BE58D7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57E5872"/>
    <w:multiLevelType w:val="hybridMultilevel"/>
    <w:tmpl w:val="B84CC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A80C2D"/>
    <w:multiLevelType w:val="hybridMultilevel"/>
    <w:tmpl w:val="C69243E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8A8560C"/>
    <w:multiLevelType w:val="hybridMultilevel"/>
    <w:tmpl w:val="84DA15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AC60EAF"/>
    <w:multiLevelType w:val="hybridMultilevel"/>
    <w:tmpl w:val="F1640F66"/>
    <w:lvl w:ilvl="0" w:tplc="04090005">
      <w:start w:val="1"/>
      <w:numFmt w:val="bullet"/>
      <w:lvlText w:val=""/>
      <w:lvlJc w:val="left"/>
      <w:pPr>
        <w:ind w:left="720" w:hanging="360"/>
      </w:pPr>
      <w:rPr>
        <w:rFonts w:ascii="Wingdings" w:hAnsi="Wingdings" w:hint="default"/>
      </w:rPr>
    </w:lvl>
    <w:lvl w:ilvl="1" w:tplc="66B8027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CA22D8"/>
    <w:multiLevelType w:val="hybridMultilevel"/>
    <w:tmpl w:val="BF12B04E"/>
    <w:lvl w:ilvl="0" w:tplc="66B8027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FE3582"/>
    <w:multiLevelType w:val="hybridMultilevel"/>
    <w:tmpl w:val="8634E75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47870BA"/>
    <w:multiLevelType w:val="hybridMultilevel"/>
    <w:tmpl w:val="CFA2F01E"/>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F07BBA"/>
    <w:multiLevelType w:val="hybridMultilevel"/>
    <w:tmpl w:val="0F221190"/>
    <w:lvl w:ilvl="0" w:tplc="13AE3998">
      <w:start w:val="1"/>
      <w:numFmt w:val="bullet"/>
      <w:pStyle w:val="Bullet1"/>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442FBC"/>
    <w:multiLevelType w:val="hybridMultilevel"/>
    <w:tmpl w:val="7B980A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6A6668"/>
    <w:multiLevelType w:val="hybridMultilevel"/>
    <w:tmpl w:val="0E367D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406ED5"/>
    <w:multiLevelType w:val="hybridMultilevel"/>
    <w:tmpl w:val="4036B1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4C1F65"/>
    <w:multiLevelType w:val="hybridMultilevel"/>
    <w:tmpl w:val="25A2FBB6"/>
    <w:lvl w:ilvl="0" w:tplc="0409000F">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0F5372"/>
    <w:multiLevelType w:val="hybridMultilevel"/>
    <w:tmpl w:val="0E367D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D54705"/>
    <w:multiLevelType w:val="hybridMultilevel"/>
    <w:tmpl w:val="79A42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DB6960"/>
    <w:multiLevelType w:val="hybridMultilevel"/>
    <w:tmpl w:val="7A824FE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7">
    <w:nsid w:val="562A44F6"/>
    <w:multiLevelType w:val="hybridMultilevel"/>
    <w:tmpl w:val="B9383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6D0F13"/>
    <w:multiLevelType w:val="hybridMultilevel"/>
    <w:tmpl w:val="EC7CE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48756E"/>
    <w:multiLevelType w:val="hybridMultilevel"/>
    <w:tmpl w:val="E1809C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1829A9"/>
    <w:multiLevelType w:val="hybridMultilevel"/>
    <w:tmpl w:val="006E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B81B9B"/>
    <w:multiLevelType w:val="multilevel"/>
    <w:tmpl w:val="BE92649E"/>
    <w:lvl w:ilvl="0">
      <w:start w:val="1"/>
      <w:numFmt w:val="bullet"/>
      <w:pStyle w:val="Bullet10"/>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15C5FF5"/>
    <w:multiLevelType w:val="hybridMultilevel"/>
    <w:tmpl w:val="100C0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113A8C"/>
    <w:multiLevelType w:val="hybridMultilevel"/>
    <w:tmpl w:val="CB4CA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173C8A"/>
    <w:multiLevelType w:val="hybridMultilevel"/>
    <w:tmpl w:val="70FCF6DE"/>
    <w:lvl w:ilvl="0" w:tplc="04090005">
      <w:start w:val="1"/>
      <w:numFmt w:val="bullet"/>
      <w:lvlText w:val=""/>
      <w:lvlJc w:val="left"/>
      <w:pPr>
        <w:ind w:left="720" w:hanging="360"/>
      </w:pPr>
      <w:rPr>
        <w:rFonts w:ascii="Wingdings" w:hAnsi="Wingdings" w:hint="default"/>
      </w:rPr>
    </w:lvl>
    <w:lvl w:ilvl="1" w:tplc="66B80278">
      <w:start w:val="1"/>
      <w:numFmt w:val="bullet"/>
      <w:lvlText w:val=""/>
      <w:lvlJc w:val="left"/>
      <w:pPr>
        <w:ind w:left="144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A76039"/>
    <w:multiLevelType w:val="hybridMultilevel"/>
    <w:tmpl w:val="79D68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7C4E83"/>
    <w:multiLevelType w:val="hybridMultilevel"/>
    <w:tmpl w:val="E2A09410"/>
    <w:lvl w:ilvl="0" w:tplc="A8C63DD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5190A80"/>
    <w:multiLevelType w:val="hybridMultilevel"/>
    <w:tmpl w:val="680054EA"/>
    <w:lvl w:ilvl="0" w:tplc="04090015">
      <w:start w:val="4"/>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5726FF5"/>
    <w:multiLevelType w:val="hybridMultilevel"/>
    <w:tmpl w:val="B1CA36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D0269E"/>
    <w:multiLevelType w:val="multilevel"/>
    <w:tmpl w:val="730AB1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EC6419A"/>
    <w:multiLevelType w:val="hybridMultilevel"/>
    <w:tmpl w:val="CDE4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6"/>
  </w:num>
  <w:num w:numId="4">
    <w:abstractNumId w:val="19"/>
  </w:num>
  <w:num w:numId="5">
    <w:abstractNumId w:val="23"/>
  </w:num>
  <w:num w:numId="6">
    <w:abstractNumId w:val="31"/>
  </w:num>
  <w:num w:numId="7">
    <w:abstractNumId w:val="10"/>
  </w:num>
  <w:num w:numId="8">
    <w:abstractNumId w:val="24"/>
  </w:num>
  <w:num w:numId="9">
    <w:abstractNumId w:val="34"/>
  </w:num>
  <w:num w:numId="10">
    <w:abstractNumId w:val="4"/>
  </w:num>
  <w:num w:numId="11">
    <w:abstractNumId w:val="15"/>
  </w:num>
  <w:num w:numId="12">
    <w:abstractNumId w:val="39"/>
  </w:num>
  <w:num w:numId="13">
    <w:abstractNumId w:val="32"/>
  </w:num>
  <w:num w:numId="14">
    <w:abstractNumId w:val="38"/>
  </w:num>
  <w:num w:numId="15">
    <w:abstractNumId w:val="9"/>
  </w:num>
  <w:num w:numId="16">
    <w:abstractNumId w:val="36"/>
  </w:num>
  <w:num w:numId="17">
    <w:abstractNumId w:val="13"/>
  </w:num>
  <w:num w:numId="18">
    <w:abstractNumId w:val="33"/>
  </w:num>
  <w:num w:numId="19">
    <w:abstractNumId w:val="3"/>
  </w:num>
  <w:num w:numId="20">
    <w:abstractNumId w:val="6"/>
  </w:num>
  <w:num w:numId="21">
    <w:abstractNumId w:val="20"/>
  </w:num>
  <w:num w:numId="22">
    <w:abstractNumId w:val="1"/>
  </w:num>
  <w:num w:numId="23">
    <w:abstractNumId w:val="37"/>
  </w:num>
  <w:num w:numId="24">
    <w:abstractNumId w:val="17"/>
  </w:num>
  <w:num w:numId="25">
    <w:abstractNumId w:val="18"/>
  </w:num>
  <w:num w:numId="26">
    <w:abstractNumId w:val="22"/>
  </w:num>
  <w:num w:numId="27">
    <w:abstractNumId w:val="28"/>
  </w:num>
  <w:num w:numId="28">
    <w:abstractNumId w:val="5"/>
  </w:num>
  <w:num w:numId="29">
    <w:abstractNumId w:val="27"/>
  </w:num>
  <w:num w:numId="30">
    <w:abstractNumId w:val="40"/>
  </w:num>
  <w:num w:numId="31">
    <w:abstractNumId w:val="0"/>
  </w:num>
  <w:num w:numId="32">
    <w:abstractNumId w:val="26"/>
  </w:num>
  <w:num w:numId="33">
    <w:abstractNumId w:val="11"/>
  </w:num>
  <w:num w:numId="34">
    <w:abstractNumId w:val="29"/>
  </w:num>
  <w:num w:numId="35">
    <w:abstractNumId w:val="12"/>
  </w:num>
  <w:num w:numId="36">
    <w:abstractNumId w:val="21"/>
  </w:num>
  <w:num w:numId="37">
    <w:abstractNumId w:val="2"/>
  </w:num>
  <w:num w:numId="38">
    <w:abstractNumId w:val="7"/>
  </w:num>
  <w:num w:numId="39">
    <w:abstractNumId w:val="14"/>
  </w:num>
  <w:num w:numId="40">
    <w:abstractNumId w:val="35"/>
  </w:num>
  <w:num w:numId="4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yland, Allison">
    <w15:presenceInfo w15:providerId="AD" w15:userId="S-1-5-21-8915387-1766009709-1703228666-213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AB0"/>
    <w:rsid w:val="0003337A"/>
    <w:rsid w:val="000627EB"/>
    <w:rsid w:val="00091E79"/>
    <w:rsid w:val="000D7A30"/>
    <w:rsid w:val="001415FA"/>
    <w:rsid w:val="001927C4"/>
    <w:rsid w:val="001A5C6A"/>
    <w:rsid w:val="001B4D8C"/>
    <w:rsid w:val="001C1C98"/>
    <w:rsid w:val="001E787F"/>
    <w:rsid w:val="00207AB0"/>
    <w:rsid w:val="002369C3"/>
    <w:rsid w:val="002928E3"/>
    <w:rsid w:val="002C53E0"/>
    <w:rsid w:val="002C5AB1"/>
    <w:rsid w:val="002F590A"/>
    <w:rsid w:val="00307B44"/>
    <w:rsid w:val="00380B4E"/>
    <w:rsid w:val="003A250E"/>
    <w:rsid w:val="003A642D"/>
    <w:rsid w:val="003B7625"/>
    <w:rsid w:val="00451BC3"/>
    <w:rsid w:val="00454394"/>
    <w:rsid w:val="00455D10"/>
    <w:rsid w:val="00487D21"/>
    <w:rsid w:val="004A6979"/>
    <w:rsid w:val="004C0E24"/>
    <w:rsid w:val="004C4A70"/>
    <w:rsid w:val="004C61C7"/>
    <w:rsid w:val="005215AE"/>
    <w:rsid w:val="005D5616"/>
    <w:rsid w:val="005F583A"/>
    <w:rsid w:val="00600A60"/>
    <w:rsid w:val="00675403"/>
    <w:rsid w:val="00683FFD"/>
    <w:rsid w:val="007201EA"/>
    <w:rsid w:val="0078233D"/>
    <w:rsid w:val="0079588F"/>
    <w:rsid w:val="007D4D71"/>
    <w:rsid w:val="007D6834"/>
    <w:rsid w:val="0084416A"/>
    <w:rsid w:val="00856C1B"/>
    <w:rsid w:val="0089612F"/>
    <w:rsid w:val="0092498D"/>
    <w:rsid w:val="0099197F"/>
    <w:rsid w:val="009954E2"/>
    <w:rsid w:val="009D6229"/>
    <w:rsid w:val="00A53F15"/>
    <w:rsid w:val="00AB722D"/>
    <w:rsid w:val="00B45495"/>
    <w:rsid w:val="00B85320"/>
    <w:rsid w:val="00B920A3"/>
    <w:rsid w:val="00BC2CF9"/>
    <w:rsid w:val="00BE6EDC"/>
    <w:rsid w:val="00C07F5F"/>
    <w:rsid w:val="00C10350"/>
    <w:rsid w:val="00C61123"/>
    <w:rsid w:val="00C62042"/>
    <w:rsid w:val="00C86B3B"/>
    <w:rsid w:val="00CB482C"/>
    <w:rsid w:val="00CC2E32"/>
    <w:rsid w:val="00CF5911"/>
    <w:rsid w:val="00D07086"/>
    <w:rsid w:val="00D07FC0"/>
    <w:rsid w:val="00D5761B"/>
    <w:rsid w:val="00E402B3"/>
    <w:rsid w:val="00E95CA0"/>
    <w:rsid w:val="00EF6925"/>
    <w:rsid w:val="00F14417"/>
    <w:rsid w:val="00F20923"/>
    <w:rsid w:val="00F30E67"/>
    <w:rsid w:val="00F62B0B"/>
    <w:rsid w:val="00F6735C"/>
    <w:rsid w:val="00F723B5"/>
    <w:rsid w:val="00F7496F"/>
    <w:rsid w:val="00FB1507"/>
    <w:rsid w:val="00FB2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407457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AB0"/>
  </w:style>
  <w:style w:type="paragraph" w:styleId="Heading1">
    <w:name w:val="heading 1"/>
    <w:basedOn w:val="Normal"/>
    <w:next w:val="Normal"/>
    <w:link w:val="Heading1Char"/>
    <w:uiPriority w:val="9"/>
    <w:qFormat/>
    <w:rsid w:val="00207AB0"/>
    <w:pPr>
      <w:keepNext/>
      <w:keepLines/>
      <w:widowControl w:val="0"/>
      <w:spacing w:before="240" w:line="276"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07AB0"/>
    <w:pPr>
      <w:keepNext/>
      <w:keepLines/>
      <w:widowControl w:val="0"/>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207AB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07AB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AB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07AB0"/>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rsid w:val="00207AB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07AB0"/>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207A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AB0"/>
    <w:rPr>
      <w:rFonts w:ascii="Lucida Grande" w:hAnsi="Lucida Grande" w:cs="Lucida Grande"/>
      <w:sz w:val="18"/>
      <w:szCs w:val="18"/>
    </w:rPr>
  </w:style>
  <w:style w:type="paragraph" w:styleId="ListParagraph">
    <w:name w:val="List Paragraph"/>
    <w:basedOn w:val="Normal"/>
    <w:link w:val="ListParagraphChar"/>
    <w:uiPriority w:val="34"/>
    <w:qFormat/>
    <w:rsid w:val="00207AB0"/>
    <w:pPr>
      <w:ind w:left="720"/>
      <w:contextualSpacing/>
    </w:pPr>
  </w:style>
  <w:style w:type="character" w:styleId="CommentReference">
    <w:name w:val="annotation reference"/>
    <w:basedOn w:val="DefaultParagraphFont"/>
    <w:uiPriority w:val="99"/>
    <w:semiHidden/>
    <w:unhideWhenUsed/>
    <w:rsid w:val="00207AB0"/>
    <w:rPr>
      <w:sz w:val="18"/>
      <w:szCs w:val="18"/>
    </w:rPr>
  </w:style>
  <w:style w:type="paragraph" w:styleId="CommentText">
    <w:name w:val="annotation text"/>
    <w:basedOn w:val="Normal"/>
    <w:link w:val="CommentTextChar"/>
    <w:uiPriority w:val="99"/>
    <w:semiHidden/>
    <w:unhideWhenUsed/>
    <w:rsid w:val="00207AB0"/>
  </w:style>
  <w:style w:type="character" w:customStyle="1" w:styleId="CommentTextChar">
    <w:name w:val="Comment Text Char"/>
    <w:basedOn w:val="DefaultParagraphFont"/>
    <w:link w:val="CommentText"/>
    <w:uiPriority w:val="99"/>
    <w:semiHidden/>
    <w:rsid w:val="00207AB0"/>
  </w:style>
  <w:style w:type="paragraph" w:styleId="CommentSubject">
    <w:name w:val="annotation subject"/>
    <w:basedOn w:val="CommentText"/>
    <w:next w:val="CommentText"/>
    <w:link w:val="CommentSubjectChar"/>
    <w:uiPriority w:val="99"/>
    <w:semiHidden/>
    <w:unhideWhenUsed/>
    <w:rsid w:val="00207AB0"/>
    <w:rPr>
      <w:b/>
      <w:bCs/>
      <w:sz w:val="20"/>
      <w:szCs w:val="20"/>
    </w:rPr>
  </w:style>
  <w:style w:type="character" w:customStyle="1" w:styleId="CommentSubjectChar">
    <w:name w:val="Comment Subject Char"/>
    <w:basedOn w:val="CommentTextChar"/>
    <w:link w:val="CommentSubject"/>
    <w:uiPriority w:val="99"/>
    <w:semiHidden/>
    <w:rsid w:val="00207AB0"/>
    <w:rPr>
      <w:b/>
      <w:bCs/>
      <w:sz w:val="20"/>
      <w:szCs w:val="20"/>
    </w:rPr>
  </w:style>
  <w:style w:type="paragraph" w:styleId="TOCHeading">
    <w:name w:val="TOC Heading"/>
    <w:basedOn w:val="Heading1"/>
    <w:next w:val="Normal"/>
    <w:uiPriority w:val="39"/>
    <w:unhideWhenUsed/>
    <w:qFormat/>
    <w:rsid w:val="00207AB0"/>
    <w:pPr>
      <w:widowControl/>
      <w:spacing w:line="259" w:lineRule="auto"/>
      <w:outlineLvl w:val="9"/>
    </w:pPr>
  </w:style>
  <w:style w:type="paragraph" w:styleId="NormalWeb">
    <w:name w:val="Normal (Web)"/>
    <w:basedOn w:val="Normal"/>
    <w:uiPriority w:val="99"/>
    <w:unhideWhenUsed/>
    <w:rsid w:val="00207AB0"/>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207AB0"/>
    <w:pPr>
      <w:widowControl w:val="0"/>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207AB0"/>
    <w:rPr>
      <w:rFonts w:eastAsiaTheme="minorHAnsi"/>
      <w:sz w:val="22"/>
      <w:szCs w:val="22"/>
    </w:rPr>
  </w:style>
  <w:style w:type="paragraph" w:styleId="Footer">
    <w:name w:val="footer"/>
    <w:basedOn w:val="Normal"/>
    <w:link w:val="FooterChar"/>
    <w:uiPriority w:val="99"/>
    <w:unhideWhenUsed/>
    <w:rsid w:val="00207AB0"/>
    <w:pPr>
      <w:widowControl w:val="0"/>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207AB0"/>
    <w:rPr>
      <w:rFonts w:eastAsiaTheme="minorHAnsi"/>
      <w:sz w:val="22"/>
      <w:szCs w:val="22"/>
    </w:rPr>
  </w:style>
  <w:style w:type="table" w:styleId="TableGrid">
    <w:name w:val="Table Grid"/>
    <w:basedOn w:val="TableNormal"/>
    <w:uiPriority w:val="39"/>
    <w:rsid w:val="00207AB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207AB0"/>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207AB0"/>
    <w:rPr>
      <w:rFonts w:eastAsiaTheme="minorHAnsi"/>
      <w:sz w:val="20"/>
      <w:szCs w:val="20"/>
    </w:rPr>
  </w:style>
  <w:style w:type="character" w:styleId="FootnoteReference">
    <w:name w:val="footnote reference"/>
    <w:basedOn w:val="DefaultParagraphFont"/>
    <w:uiPriority w:val="99"/>
    <w:unhideWhenUsed/>
    <w:rsid w:val="00207AB0"/>
    <w:rPr>
      <w:vertAlign w:val="superscript"/>
    </w:rPr>
  </w:style>
  <w:style w:type="character" w:styleId="Hyperlink">
    <w:name w:val="Hyperlink"/>
    <w:basedOn w:val="DefaultParagraphFont"/>
    <w:uiPriority w:val="99"/>
    <w:unhideWhenUsed/>
    <w:rsid w:val="00207AB0"/>
    <w:rPr>
      <w:color w:val="0000FF" w:themeColor="hyperlink"/>
      <w:u w:val="single"/>
    </w:rPr>
  </w:style>
  <w:style w:type="paragraph" w:styleId="TOC1">
    <w:name w:val="toc 1"/>
    <w:basedOn w:val="Normal"/>
    <w:next w:val="Normal"/>
    <w:autoRedefine/>
    <w:uiPriority w:val="39"/>
    <w:unhideWhenUsed/>
    <w:rsid w:val="00207AB0"/>
    <w:pPr>
      <w:widowControl w:val="0"/>
      <w:tabs>
        <w:tab w:val="right" w:leader="dot" w:pos="8630"/>
      </w:tabs>
    </w:pPr>
    <w:rPr>
      <w:rFonts w:eastAsiaTheme="minorHAnsi"/>
      <w:sz w:val="22"/>
      <w:szCs w:val="22"/>
    </w:rPr>
  </w:style>
  <w:style w:type="paragraph" w:styleId="TOC2">
    <w:name w:val="toc 2"/>
    <w:basedOn w:val="Normal"/>
    <w:next w:val="Normal"/>
    <w:autoRedefine/>
    <w:uiPriority w:val="39"/>
    <w:unhideWhenUsed/>
    <w:rsid w:val="00207AB0"/>
    <w:pPr>
      <w:widowControl w:val="0"/>
      <w:spacing w:after="100" w:line="276" w:lineRule="auto"/>
      <w:ind w:left="220"/>
    </w:pPr>
    <w:rPr>
      <w:rFonts w:eastAsiaTheme="minorHAnsi"/>
      <w:sz w:val="22"/>
      <w:szCs w:val="22"/>
    </w:rPr>
  </w:style>
  <w:style w:type="paragraph" w:styleId="TOC3">
    <w:name w:val="toc 3"/>
    <w:basedOn w:val="Normal"/>
    <w:next w:val="Normal"/>
    <w:autoRedefine/>
    <w:uiPriority w:val="39"/>
    <w:unhideWhenUsed/>
    <w:rsid w:val="00207AB0"/>
    <w:pPr>
      <w:spacing w:after="100" w:line="259" w:lineRule="auto"/>
      <w:ind w:left="440"/>
    </w:pPr>
    <w:rPr>
      <w:rFonts w:cs="Times New Roman"/>
      <w:sz w:val="22"/>
      <w:szCs w:val="22"/>
    </w:rPr>
  </w:style>
  <w:style w:type="character" w:customStyle="1" w:styleId="tgc">
    <w:name w:val="_tgc"/>
    <w:basedOn w:val="DefaultParagraphFont"/>
    <w:rsid w:val="00207AB0"/>
  </w:style>
  <w:style w:type="paragraph" w:customStyle="1" w:styleId="Bullet1">
    <w:name w:val="Bullet 1"/>
    <w:basedOn w:val="Normal"/>
    <w:qFormat/>
    <w:rsid w:val="00207AB0"/>
    <w:pPr>
      <w:numPr>
        <w:numId w:val="4"/>
      </w:numPr>
      <w:spacing w:before="120" w:after="120"/>
    </w:pPr>
    <w:rPr>
      <w:rFonts w:ascii="Calibri" w:eastAsia="Times New Roman" w:hAnsi="Calibri" w:cs="Times New Roman"/>
    </w:rPr>
  </w:style>
  <w:style w:type="paragraph" w:customStyle="1" w:styleId="numberedlist">
    <w:name w:val="numbered list"/>
    <w:basedOn w:val="ListParagraph"/>
    <w:qFormat/>
    <w:rsid w:val="00207AB0"/>
    <w:pPr>
      <w:numPr>
        <w:numId w:val="5"/>
      </w:numPr>
      <w:tabs>
        <w:tab w:val="num" w:pos="360"/>
      </w:tabs>
      <w:spacing w:before="120"/>
      <w:ind w:firstLine="0"/>
      <w:contextualSpacing w:val="0"/>
    </w:pPr>
    <w:rPr>
      <w:rFonts w:ascii="Calibri" w:eastAsia="Times New Roman" w:hAnsi="Calibri" w:cs="Times New Roman"/>
    </w:rPr>
  </w:style>
  <w:style w:type="paragraph" w:styleId="BodyText">
    <w:name w:val="Body Text"/>
    <w:basedOn w:val="Normal"/>
    <w:link w:val="BodyTextChar"/>
    <w:uiPriority w:val="1"/>
    <w:qFormat/>
    <w:rsid w:val="00207AB0"/>
    <w:pPr>
      <w:spacing w:before="240" w:after="120"/>
    </w:pPr>
    <w:rPr>
      <w:rFonts w:ascii="Calibri" w:eastAsia="Calibri" w:hAnsi="Calibri" w:cs="Calibri"/>
    </w:rPr>
  </w:style>
  <w:style w:type="character" w:customStyle="1" w:styleId="BodyTextChar">
    <w:name w:val="Body Text Char"/>
    <w:basedOn w:val="DefaultParagraphFont"/>
    <w:link w:val="BodyText"/>
    <w:uiPriority w:val="1"/>
    <w:rsid w:val="00207AB0"/>
    <w:rPr>
      <w:rFonts w:ascii="Calibri" w:eastAsia="Calibri" w:hAnsi="Calibri" w:cs="Calibri"/>
    </w:rPr>
  </w:style>
  <w:style w:type="paragraph" w:customStyle="1" w:styleId="Bullet10">
    <w:name w:val="Bullet1"/>
    <w:basedOn w:val="Normal"/>
    <w:rsid w:val="00207AB0"/>
    <w:pPr>
      <w:numPr>
        <w:numId w:val="6"/>
      </w:numPr>
      <w:spacing w:before="120" w:after="120"/>
    </w:pPr>
    <w:rPr>
      <w:rFonts w:ascii="Calibri" w:eastAsia="Calibri" w:hAnsi="Calibri" w:cs="Calibri"/>
    </w:rPr>
  </w:style>
  <w:style w:type="character" w:styleId="FollowedHyperlink">
    <w:name w:val="FollowedHyperlink"/>
    <w:basedOn w:val="DefaultParagraphFont"/>
    <w:uiPriority w:val="99"/>
    <w:semiHidden/>
    <w:unhideWhenUsed/>
    <w:rsid w:val="00207AB0"/>
    <w:rPr>
      <w:color w:val="800080" w:themeColor="followedHyperlink"/>
      <w:u w:val="single"/>
    </w:rPr>
  </w:style>
  <w:style w:type="paragraph" w:customStyle="1" w:styleId="Tabletitle">
    <w:name w:val="Table title"/>
    <w:basedOn w:val="Normal"/>
    <w:qFormat/>
    <w:rsid w:val="00207AB0"/>
    <w:pPr>
      <w:keepNext/>
      <w:spacing w:before="240" w:after="120"/>
    </w:pPr>
    <w:rPr>
      <w:rFonts w:ascii="Calibri" w:eastAsia="Calibri" w:hAnsi="Calibri" w:cs="Calibri"/>
      <w:b/>
    </w:rPr>
  </w:style>
  <w:style w:type="character" w:styleId="PageNumber">
    <w:name w:val="page number"/>
    <w:basedOn w:val="DefaultParagraphFont"/>
    <w:uiPriority w:val="99"/>
    <w:semiHidden/>
    <w:unhideWhenUsed/>
    <w:rsid w:val="00207AB0"/>
  </w:style>
  <w:style w:type="character" w:customStyle="1" w:styleId="ListParagraphChar">
    <w:name w:val="List Paragraph Char"/>
    <w:link w:val="ListParagraph"/>
    <w:uiPriority w:val="34"/>
    <w:locked/>
    <w:rsid w:val="00207AB0"/>
  </w:style>
  <w:style w:type="paragraph" w:styleId="NoSpacing">
    <w:name w:val="No Spacing"/>
    <w:uiPriority w:val="1"/>
    <w:qFormat/>
    <w:rsid w:val="00207AB0"/>
    <w:rPr>
      <w:rFonts w:ascii="Calibri" w:eastAsia="Calibri" w:hAnsi="Calibri" w:cs="Times New Roman"/>
      <w:sz w:val="22"/>
      <w:szCs w:val="22"/>
    </w:rPr>
  </w:style>
  <w:style w:type="paragraph" w:customStyle="1" w:styleId="Default">
    <w:name w:val="Default"/>
    <w:rsid w:val="00207AB0"/>
    <w:pPr>
      <w:autoSpaceDE w:val="0"/>
      <w:autoSpaceDN w:val="0"/>
      <w:adjustRightInd w:val="0"/>
    </w:pPr>
    <w:rPr>
      <w:rFonts w:ascii="Times New Roman" w:eastAsia="Calibri" w:hAnsi="Times New Roman" w:cs="Times New Roman"/>
      <w:color w:val="000000"/>
    </w:rPr>
  </w:style>
  <w:style w:type="table" w:customStyle="1" w:styleId="TableGrid1">
    <w:name w:val="Table Grid1"/>
    <w:basedOn w:val="TableNormal"/>
    <w:next w:val="TableGrid"/>
    <w:uiPriority w:val="39"/>
    <w:rsid w:val="00207AB0"/>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07AB0"/>
  </w:style>
  <w:style w:type="paragraph" w:styleId="DocumentMap">
    <w:name w:val="Document Map"/>
    <w:basedOn w:val="Normal"/>
    <w:link w:val="DocumentMapChar"/>
    <w:uiPriority w:val="99"/>
    <w:semiHidden/>
    <w:unhideWhenUsed/>
    <w:rsid w:val="00F30E67"/>
    <w:rPr>
      <w:rFonts w:ascii="Lucida Grande" w:hAnsi="Lucida Grande" w:cs="Lucida Grande"/>
    </w:rPr>
  </w:style>
  <w:style w:type="character" w:customStyle="1" w:styleId="DocumentMapChar">
    <w:name w:val="Document Map Char"/>
    <w:basedOn w:val="DefaultParagraphFont"/>
    <w:link w:val="DocumentMap"/>
    <w:uiPriority w:val="99"/>
    <w:semiHidden/>
    <w:rsid w:val="00F30E67"/>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AB0"/>
  </w:style>
  <w:style w:type="paragraph" w:styleId="Heading1">
    <w:name w:val="heading 1"/>
    <w:basedOn w:val="Normal"/>
    <w:next w:val="Normal"/>
    <w:link w:val="Heading1Char"/>
    <w:uiPriority w:val="9"/>
    <w:qFormat/>
    <w:rsid w:val="00207AB0"/>
    <w:pPr>
      <w:keepNext/>
      <w:keepLines/>
      <w:widowControl w:val="0"/>
      <w:spacing w:before="240" w:line="276"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07AB0"/>
    <w:pPr>
      <w:keepNext/>
      <w:keepLines/>
      <w:widowControl w:val="0"/>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207AB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07AB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AB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07AB0"/>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rsid w:val="00207AB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07AB0"/>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207A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AB0"/>
    <w:rPr>
      <w:rFonts w:ascii="Lucida Grande" w:hAnsi="Lucida Grande" w:cs="Lucida Grande"/>
      <w:sz w:val="18"/>
      <w:szCs w:val="18"/>
    </w:rPr>
  </w:style>
  <w:style w:type="paragraph" w:styleId="ListParagraph">
    <w:name w:val="List Paragraph"/>
    <w:basedOn w:val="Normal"/>
    <w:link w:val="ListParagraphChar"/>
    <w:uiPriority w:val="34"/>
    <w:qFormat/>
    <w:rsid w:val="00207AB0"/>
    <w:pPr>
      <w:ind w:left="720"/>
      <w:contextualSpacing/>
    </w:pPr>
  </w:style>
  <w:style w:type="character" w:styleId="CommentReference">
    <w:name w:val="annotation reference"/>
    <w:basedOn w:val="DefaultParagraphFont"/>
    <w:uiPriority w:val="99"/>
    <w:semiHidden/>
    <w:unhideWhenUsed/>
    <w:rsid w:val="00207AB0"/>
    <w:rPr>
      <w:sz w:val="18"/>
      <w:szCs w:val="18"/>
    </w:rPr>
  </w:style>
  <w:style w:type="paragraph" w:styleId="CommentText">
    <w:name w:val="annotation text"/>
    <w:basedOn w:val="Normal"/>
    <w:link w:val="CommentTextChar"/>
    <w:uiPriority w:val="99"/>
    <w:semiHidden/>
    <w:unhideWhenUsed/>
    <w:rsid w:val="00207AB0"/>
  </w:style>
  <w:style w:type="character" w:customStyle="1" w:styleId="CommentTextChar">
    <w:name w:val="Comment Text Char"/>
    <w:basedOn w:val="DefaultParagraphFont"/>
    <w:link w:val="CommentText"/>
    <w:uiPriority w:val="99"/>
    <w:semiHidden/>
    <w:rsid w:val="00207AB0"/>
  </w:style>
  <w:style w:type="paragraph" w:styleId="CommentSubject">
    <w:name w:val="annotation subject"/>
    <w:basedOn w:val="CommentText"/>
    <w:next w:val="CommentText"/>
    <w:link w:val="CommentSubjectChar"/>
    <w:uiPriority w:val="99"/>
    <w:semiHidden/>
    <w:unhideWhenUsed/>
    <w:rsid w:val="00207AB0"/>
    <w:rPr>
      <w:b/>
      <w:bCs/>
      <w:sz w:val="20"/>
      <w:szCs w:val="20"/>
    </w:rPr>
  </w:style>
  <w:style w:type="character" w:customStyle="1" w:styleId="CommentSubjectChar">
    <w:name w:val="Comment Subject Char"/>
    <w:basedOn w:val="CommentTextChar"/>
    <w:link w:val="CommentSubject"/>
    <w:uiPriority w:val="99"/>
    <w:semiHidden/>
    <w:rsid w:val="00207AB0"/>
    <w:rPr>
      <w:b/>
      <w:bCs/>
      <w:sz w:val="20"/>
      <w:szCs w:val="20"/>
    </w:rPr>
  </w:style>
  <w:style w:type="paragraph" w:styleId="TOCHeading">
    <w:name w:val="TOC Heading"/>
    <w:basedOn w:val="Heading1"/>
    <w:next w:val="Normal"/>
    <w:uiPriority w:val="39"/>
    <w:unhideWhenUsed/>
    <w:qFormat/>
    <w:rsid w:val="00207AB0"/>
    <w:pPr>
      <w:widowControl/>
      <w:spacing w:line="259" w:lineRule="auto"/>
      <w:outlineLvl w:val="9"/>
    </w:pPr>
  </w:style>
  <w:style w:type="paragraph" w:styleId="NormalWeb">
    <w:name w:val="Normal (Web)"/>
    <w:basedOn w:val="Normal"/>
    <w:uiPriority w:val="99"/>
    <w:unhideWhenUsed/>
    <w:rsid w:val="00207AB0"/>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207AB0"/>
    <w:pPr>
      <w:widowControl w:val="0"/>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207AB0"/>
    <w:rPr>
      <w:rFonts w:eastAsiaTheme="minorHAnsi"/>
      <w:sz w:val="22"/>
      <w:szCs w:val="22"/>
    </w:rPr>
  </w:style>
  <w:style w:type="paragraph" w:styleId="Footer">
    <w:name w:val="footer"/>
    <w:basedOn w:val="Normal"/>
    <w:link w:val="FooterChar"/>
    <w:uiPriority w:val="99"/>
    <w:unhideWhenUsed/>
    <w:rsid w:val="00207AB0"/>
    <w:pPr>
      <w:widowControl w:val="0"/>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207AB0"/>
    <w:rPr>
      <w:rFonts w:eastAsiaTheme="minorHAnsi"/>
      <w:sz w:val="22"/>
      <w:szCs w:val="22"/>
    </w:rPr>
  </w:style>
  <w:style w:type="table" w:styleId="TableGrid">
    <w:name w:val="Table Grid"/>
    <w:basedOn w:val="TableNormal"/>
    <w:uiPriority w:val="39"/>
    <w:rsid w:val="00207AB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207AB0"/>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207AB0"/>
    <w:rPr>
      <w:rFonts w:eastAsiaTheme="minorHAnsi"/>
      <w:sz w:val="20"/>
      <w:szCs w:val="20"/>
    </w:rPr>
  </w:style>
  <w:style w:type="character" w:styleId="FootnoteReference">
    <w:name w:val="footnote reference"/>
    <w:basedOn w:val="DefaultParagraphFont"/>
    <w:uiPriority w:val="99"/>
    <w:unhideWhenUsed/>
    <w:rsid w:val="00207AB0"/>
    <w:rPr>
      <w:vertAlign w:val="superscript"/>
    </w:rPr>
  </w:style>
  <w:style w:type="character" w:styleId="Hyperlink">
    <w:name w:val="Hyperlink"/>
    <w:basedOn w:val="DefaultParagraphFont"/>
    <w:uiPriority w:val="99"/>
    <w:unhideWhenUsed/>
    <w:rsid w:val="00207AB0"/>
    <w:rPr>
      <w:color w:val="0000FF" w:themeColor="hyperlink"/>
      <w:u w:val="single"/>
    </w:rPr>
  </w:style>
  <w:style w:type="paragraph" w:styleId="TOC1">
    <w:name w:val="toc 1"/>
    <w:basedOn w:val="Normal"/>
    <w:next w:val="Normal"/>
    <w:autoRedefine/>
    <w:uiPriority w:val="39"/>
    <w:unhideWhenUsed/>
    <w:rsid w:val="00207AB0"/>
    <w:pPr>
      <w:widowControl w:val="0"/>
      <w:tabs>
        <w:tab w:val="right" w:leader="dot" w:pos="8630"/>
      </w:tabs>
    </w:pPr>
    <w:rPr>
      <w:rFonts w:eastAsiaTheme="minorHAnsi"/>
      <w:sz w:val="22"/>
      <w:szCs w:val="22"/>
    </w:rPr>
  </w:style>
  <w:style w:type="paragraph" w:styleId="TOC2">
    <w:name w:val="toc 2"/>
    <w:basedOn w:val="Normal"/>
    <w:next w:val="Normal"/>
    <w:autoRedefine/>
    <w:uiPriority w:val="39"/>
    <w:unhideWhenUsed/>
    <w:rsid w:val="00207AB0"/>
    <w:pPr>
      <w:widowControl w:val="0"/>
      <w:spacing w:after="100" w:line="276" w:lineRule="auto"/>
      <w:ind w:left="220"/>
    </w:pPr>
    <w:rPr>
      <w:rFonts w:eastAsiaTheme="minorHAnsi"/>
      <w:sz w:val="22"/>
      <w:szCs w:val="22"/>
    </w:rPr>
  </w:style>
  <w:style w:type="paragraph" w:styleId="TOC3">
    <w:name w:val="toc 3"/>
    <w:basedOn w:val="Normal"/>
    <w:next w:val="Normal"/>
    <w:autoRedefine/>
    <w:uiPriority w:val="39"/>
    <w:unhideWhenUsed/>
    <w:rsid w:val="00207AB0"/>
    <w:pPr>
      <w:spacing w:after="100" w:line="259" w:lineRule="auto"/>
      <w:ind w:left="440"/>
    </w:pPr>
    <w:rPr>
      <w:rFonts w:cs="Times New Roman"/>
      <w:sz w:val="22"/>
      <w:szCs w:val="22"/>
    </w:rPr>
  </w:style>
  <w:style w:type="character" w:customStyle="1" w:styleId="tgc">
    <w:name w:val="_tgc"/>
    <w:basedOn w:val="DefaultParagraphFont"/>
    <w:rsid w:val="00207AB0"/>
  </w:style>
  <w:style w:type="paragraph" w:customStyle="1" w:styleId="Bullet1">
    <w:name w:val="Bullet 1"/>
    <w:basedOn w:val="Normal"/>
    <w:qFormat/>
    <w:rsid w:val="00207AB0"/>
    <w:pPr>
      <w:numPr>
        <w:numId w:val="4"/>
      </w:numPr>
      <w:spacing w:before="120" w:after="120"/>
    </w:pPr>
    <w:rPr>
      <w:rFonts w:ascii="Calibri" w:eastAsia="Times New Roman" w:hAnsi="Calibri" w:cs="Times New Roman"/>
    </w:rPr>
  </w:style>
  <w:style w:type="paragraph" w:customStyle="1" w:styleId="numberedlist">
    <w:name w:val="numbered list"/>
    <w:basedOn w:val="ListParagraph"/>
    <w:qFormat/>
    <w:rsid w:val="00207AB0"/>
    <w:pPr>
      <w:numPr>
        <w:numId w:val="5"/>
      </w:numPr>
      <w:tabs>
        <w:tab w:val="num" w:pos="360"/>
      </w:tabs>
      <w:spacing w:before="120"/>
      <w:ind w:firstLine="0"/>
      <w:contextualSpacing w:val="0"/>
    </w:pPr>
    <w:rPr>
      <w:rFonts w:ascii="Calibri" w:eastAsia="Times New Roman" w:hAnsi="Calibri" w:cs="Times New Roman"/>
    </w:rPr>
  </w:style>
  <w:style w:type="paragraph" w:styleId="BodyText">
    <w:name w:val="Body Text"/>
    <w:basedOn w:val="Normal"/>
    <w:link w:val="BodyTextChar"/>
    <w:uiPriority w:val="1"/>
    <w:qFormat/>
    <w:rsid w:val="00207AB0"/>
    <w:pPr>
      <w:spacing w:before="240" w:after="120"/>
    </w:pPr>
    <w:rPr>
      <w:rFonts w:ascii="Calibri" w:eastAsia="Calibri" w:hAnsi="Calibri" w:cs="Calibri"/>
    </w:rPr>
  </w:style>
  <w:style w:type="character" w:customStyle="1" w:styleId="BodyTextChar">
    <w:name w:val="Body Text Char"/>
    <w:basedOn w:val="DefaultParagraphFont"/>
    <w:link w:val="BodyText"/>
    <w:uiPriority w:val="1"/>
    <w:rsid w:val="00207AB0"/>
    <w:rPr>
      <w:rFonts w:ascii="Calibri" w:eastAsia="Calibri" w:hAnsi="Calibri" w:cs="Calibri"/>
    </w:rPr>
  </w:style>
  <w:style w:type="paragraph" w:customStyle="1" w:styleId="Bullet10">
    <w:name w:val="Bullet1"/>
    <w:basedOn w:val="Normal"/>
    <w:rsid w:val="00207AB0"/>
    <w:pPr>
      <w:numPr>
        <w:numId w:val="6"/>
      </w:numPr>
      <w:spacing w:before="120" w:after="120"/>
    </w:pPr>
    <w:rPr>
      <w:rFonts w:ascii="Calibri" w:eastAsia="Calibri" w:hAnsi="Calibri" w:cs="Calibri"/>
    </w:rPr>
  </w:style>
  <w:style w:type="character" w:styleId="FollowedHyperlink">
    <w:name w:val="FollowedHyperlink"/>
    <w:basedOn w:val="DefaultParagraphFont"/>
    <w:uiPriority w:val="99"/>
    <w:semiHidden/>
    <w:unhideWhenUsed/>
    <w:rsid w:val="00207AB0"/>
    <w:rPr>
      <w:color w:val="800080" w:themeColor="followedHyperlink"/>
      <w:u w:val="single"/>
    </w:rPr>
  </w:style>
  <w:style w:type="paragraph" w:customStyle="1" w:styleId="Tabletitle">
    <w:name w:val="Table title"/>
    <w:basedOn w:val="Normal"/>
    <w:qFormat/>
    <w:rsid w:val="00207AB0"/>
    <w:pPr>
      <w:keepNext/>
      <w:spacing w:before="240" w:after="120"/>
    </w:pPr>
    <w:rPr>
      <w:rFonts w:ascii="Calibri" w:eastAsia="Calibri" w:hAnsi="Calibri" w:cs="Calibri"/>
      <w:b/>
    </w:rPr>
  </w:style>
  <w:style w:type="character" w:styleId="PageNumber">
    <w:name w:val="page number"/>
    <w:basedOn w:val="DefaultParagraphFont"/>
    <w:uiPriority w:val="99"/>
    <w:semiHidden/>
    <w:unhideWhenUsed/>
    <w:rsid w:val="00207AB0"/>
  </w:style>
  <w:style w:type="character" w:customStyle="1" w:styleId="ListParagraphChar">
    <w:name w:val="List Paragraph Char"/>
    <w:link w:val="ListParagraph"/>
    <w:uiPriority w:val="34"/>
    <w:locked/>
    <w:rsid w:val="00207AB0"/>
  </w:style>
  <w:style w:type="paragraph" w:styleId="NoSpacing">
    <w:name w:val="No Spacing"/>
    <w:uiPriority w:val="1"/>
    <w:qFormat/>
    <w:rsid w:val="00207AB0"/>
    <w:rPr>
      <w:rFonts w:ascii="Calibri" w:eastAsia="Calibri" w:hAnsi="Calibri" w:cs="Times New Roman"/>
      <w:sz w:val="22"/>
      <w:szCs w:val="22"/>
    </w:rPr>
  </w:style>
  <w:style w:type="paragraph" w:customStyle="1" w:styleId="Default">
    <w:name w:val="Default"/>
    <w:rsid w:val="00207AB0"/>
    <w:pPr>
      <w:autoSpaceDE w:val="0"/>
      <w:autoSpaceDN w:val="0"/>
      <w:adjustRightInd w:val="0"/>
    </w:pPr>
    <w:rPr>
      <w:rFonts w:ascii="Times New Roman" w:eastAsia="Calibri" w:hAnsi="Times New Roman" w:cs="Times New Roman"/>
      <w:color w:val="000000"/>
    </w:rPr>
  </w:style>
  <w:style w:type="table" w:customStyle="1" w:styleId="TableGrid1">
    <w:name w:val="Table Grid1"/>
    <w:basedOn w:val="TableNormal"/>
    <w:next w:val="TableGrid"/>
    <w:uiPriority w:val="39"/>
    <w:rsid w:val="00207AB0"/>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07AB0"/>
  </w:style>
  <w:style w:type="paragraph" w:styleId="DocumentMap">
    <w:name w:val="Document Map"/>
    <w:basedOn w:val="Normal"/>
    <w:link w:val="DocumentMapChar"/>
    <w:uiPriority w:val="99"/>
    <w:semiHidden/>
    <w:unhideWhenUsed/>
    <w:rsid w:val="00F30E67"/>
    <w:rPr>
      <w:rFonts w:ascii="Lucida Grande" w:hAnsi="Lucida Grande" w:cs="Lucida Grande"/>
    </w:rPr>
  </w:style>
  <w:style w:type="character" w:customStyle="1" w:styleId="DocumentMapChar">
    <w:name w:val="Document Map Char"/>
    <w:basedOn w:val="DefaultParagraphFont"/>
    <w:link w:val="DocumentMap"/>
    <w:uiPriority w:val="99"/>
    <w:semiHidden/>
    <w:rsid w:val="00F30E6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vide.vi/for-employees/educators-portal/vide-es.html" TargetMode="External"/><Relationship Id="rId21" Type="http://schemas.openxmlformats.org/officeDocument/2006/relationships/hyperlink" Target="http://www.vide.vi/for-employees/educators-portal/vide-es.html" TargetMode="External"/><Relationship Id="rId22" Type="http://schemas.openxmlformats.org/officeDocument/2006/relationships/hyperlink" Target="http://www.vide.vi/for-employees/educators-portal/vide-es.html" TargetMode="External"/><Relationship Id="rId23" Type="http://schemas.openxmlformats.org/officeDocument/2006/relationships/hyperlink" Target="http://www.vide.vi/for-employees/educators-portal/vide-es.html" TargetMode="External"/><Relationship Id="rId24" Type="http://schemas.openxmlformats.org/officeDocument/2006/relationships/hyperlink" Target="http://www.vide.vi/for-employees/educators-portal/vide-es.html" TargetMode="External"/><Relationship Id="rId25" Type="http://schemas.openxmlformats.org/officeDocument/2006/relationships/hyperlink" Target="http://www.vide.vi/" TargetMode="External"/><Relationship Id="rId26" Type="http://schemas.openxmlformats.org/officeDocument/2006/relationships/chart" Target="charts/chart1.xml"/><Relationship Id="rId27" Type="http://schemas.openxmlformats.org/officeDocument/2006/relationships/hyperlink" Target="http://www.vide.vi/for-employees/educators-portal/vide-es.html" TargetMode="External"/><Relationship Id="rId28" Type="http://schemas.openxmlformats.org/officeDocument/2006/relationships/diagramData" Target="diagrams/data2.xml"/><Relationship Id="rId29" Type="http://schemas.openxmlformats.org/officeDocument/2006/relationships/diagramLayout" Target="diagrams/layout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diagramQuickStyle" Target="diagrams/quickStyle2.xml"/><Relationship Id="rId31" Type="http://schemas.openxmlformats.org/officeDocument/2006/relationships/diagramColors" Target="diagrams/colors2.xml"/><Relationship Id="rId32" Type="http://schemas.microsoft.com/office/2007/relationships/diagramDrawing" Target="diagrams/drawing2.xml"/><Relationship Id="rId9" Type="http://schemas.openxmlformats.org/officeDocument/2006/relationships/hyperlink" Target="http://www.vide.vi/for-employees/educators-portal/vide-es.html"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hyperlink" Target="http://www.vide.vi/for-employees/educators-portal/vide-es.html" TargetMode="External"/><Relationship Id="rId34" Type="http://schemas.openxmlformats.org/officeDocument/2006/relationships/hyperlink" Target="http://www.vide.vi" TargetMode="External"/><Relationship Id="rId35" Type="http://schemas.openxmlformats.org/officeDocument/2006/relationships/hyperlink" Target="http://www.vide.vi/for-employees/educators-portal/vide-es.html" TargetMode="External"/><Relationship Id="rId36" Type="http://schemas.openxmlformats.org/officeDocument/2006/relationships/footer" Target="footer1.xml"/><Relationship Id="rId10" Type="http://schemas.openxmlformats.org/officeDocument/2006/relationships/hyperlink" Target="http://www.vide.vi/for-employees/educators-portal/vide-es.html" TargetMode="External"/><Relationship Id="rId11" Type="http://schemas.openxmlformats.org/officeDocument/2006/relationships/hyperlink" Target="http://www.npbea.org" TargetMode="External"/><Relationship Id="rId12" Type="http://schemas.openxmlformats.org/officeDocument/2006/relationships/hyperlink" Target="http://www.vide.vi/for-employees/educators-portal/vide-es.html" TargetMode="External"/><Relationship Id="rId13" Type="http://schemas.openxmlformats.org/officeDocument/2006/relationships/hyperlink" Target="http://www.vide.vi/for-employees/educators-portal/vide-es.html" TargetMode="External"/><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hyperlink" Target="http://www.vide.vi/for-employees/educators-portal/vide-es.html" TargetMode="External"/><Relationship Id="rId37" Type="http://schemas.openxmlformats.org/officeDocument/2006/relationships/footer" Target="footer2.xml"/><Relationship Id="rId38" Type="http://schemas.openxmlformats.org/officeDocument/2006/relationships/fontTable" Target="fontTable.xml"/><Relationship Id="rId39" Type="http://schemas.openxmlformats.org/officeDocument/2006/relationships/theme" Target="theme/theme1.xml"/><Relationship Id="rId40" Type="http://schemas.microsoft.com/office/2011/relationships/people" Target="people.xml"/><Relationship Id="rId41" Type="http://schemas.microsoft.com/office/2011/relationships/commentsExtended" Target="commentsExtended.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0"/>
    </c:view3D>
    <c:floor>
      <c:thickness val="0"/>
    </c:floor>
    <c:sideWall>
      <c:thickness val="0"/>
    </c:sideWall>
    <c:backWall>
      <c:thickness val="0"/>
    </c:backWall>
    <c:plotArea>
      <c:layout/>
      <c:pie3DChart>
        <c:varyColors val="1"/>
        <c:ser>
          <c:idx val="0"/>
          <c:order val="0"/>
          <c:tx>
            <c:strRef>
              <c:f>Sheet1!$B$1</c:f>
              <c:strCache>
                <c:ptCount val="1"/>
                <c:pt idx="0">
                  <c:v>Sales</c:v>
                </c:pt>
              </c:strCache>
            </c:strRef>
          </c:tx>
          <c:cat>
            <c:strRef>
              <c:f>Sheet1!$A$2:$A$4</c:f>
              <c:strCache>
                <c:ptCount val="3"/>
                <c:pt idx="0">
                  <c:v>Artifacts</c:v>
                </c:pt>
                <c:pt idx="1">
                  <c:v>Professional Growth Plan</c:v>
                </c:pt>
                <c:pt idx="2">
                  <c:v>Employee Time</c:v>
                </c:pt>
              </c:strCache>
            </c:strRef>
          </c:cat>
          <c:val>
            <c:numRef>
              <c:f>Sheet1!$B$2:$B$4</c:f>
              <c:numCache>
                <c:formatCode>0%</c:formatCode>
                <c:ptCount val="3"/>
                <c:pt idx="0">
                  <c:v>0.6</c:v>
                </c:pt>
                <c:pt idx="1">
                  <c:v>0.3</c:v>
                </c:pt>
                <c:pt idx="2">
                  <c:v>0.1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58141580473691"/>
          <c:y val="0.215993057593895"/>
          <c:w val="0.341858419526309"/>
          <c:h val="0.568013374341173"/>
        </c:manualLayout>
      </c:layout>
      <c:overlay val="0"/>
    </c:legend>
    <c:plotVisOnly val="1"/>
    <c:dispBlanksAs val="zero"/>
    <c:showDLblsOverMax val="0"/>
  </c:chart>
  <c:spPr>
    <a:ln w="0">
      <a:noFill/>
    </a:ln>
  </c:spPr>
  <c:externalData r:id="rId1">
    <c:autoUpdate val="0"/>
  </c:externalData>
  <c:userShapes r:id="rId2"/>
</c:chartSpac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13A817-CF74-4300-AA7D-9DB2F3396361}" type="doc">
      <dgm:prSet loTypeId="urn:microsoft.com/office/officeart/2005/8/layout/cycle3" loCatId="cycle" qsTypeId="urn:microsoft.com/office/officeart/2005/8/quickstyle/simple1" qsCatId="simple" csTypeId="urn:microsoft.com/office/officeart/2005/8/colors/colorful1" csCatId="colorful" phldr="1"/>
      <dgm:spPr/>
      <dgm:t>
        <a:bodyPr/>
        <a:lstStyle/>
        <a:p>
          <a:endParaRPr lang="en-US"/>
        </a:p>
      </dgm:t>
    </dgm:pt>
    <dgm:pt modelId="{E31D6AF9-ABC3-4DFE-8EAC-459E84414513}">
      <dgm:prSet phldrT="[Text]" custT="1"/>
      <dgm:spPr>
        <a:xfrm>
          <a:off x="1304152" y="699"/>
          <a:ext cx="1106444" cy="553222"/>
        </a:xfr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200" b="1" dirty="0" smtClean="0">
              <a:solidFill>
                <a:sysClr val="window" lastClr="FFFFFF"/>
              </a:solidFill>
              <a:latin typeface="Calibri" panose="020F0502020204030204"/>
              <a:ea typeface="+mn-ea"/>
              <a:cs typeface="+mn-cs"/>
            </a:rPr>
            <a:t>PGP/Artifact Planning</a:t>
          </a:r>
          <a:endParaRPr lang="en-US" sz="1200" b="0" dirty="0">
            <a:solidFill>
              <a:sysClr val="window" lastClr="FFFFFF"/>
            </a:solidFill>
            <a:latin typeface="Calibri" panose="020F0502020204030204"/>
            <a:ea typeface="+mn-ea"/>
            <a:cs typeface="+mn-cs"/>
          </a:endParaRPr>
        </a:p>
      </dgm:t>
    </dgm:pt>
    <dgm:pt modelId="{343DFDD9-85B2-412C-B39F-F053CBC7625E}" type="parTrans" cxnId="{B939F7EA-E5F8-424C-B944-7910B44A3D53}">
      <dgm:prSet/>
      <dgm:spPr/>
      <dgm:t>
        <a:bodyPr/>
        <a:lstStyle/>
        <a:p>
          <a:pPr algn="ctr"/>
          <a:endParaRPr lang="en-US">
            <a:latin typeface="+mn-lt"/>
          </a:endParaRPr>
        </a:p>
      </dgm:t>
    </dgm:pt>
    <dgm:pt modelId="{3D903B44-EF7A-4CA5-BF7D-6925FB1DB57D}" type="sibTrans" cxnId="{B939F7EA-E5F8-424C-B944-7910B44A3D53}">
      <dgm:prSet/>
      <dgm:spPr>
        <a:xfrm>
          <a:off x="590322" y="-11466"/>
          <a:ext cx="2534104" cy="2534104"/>
        </a:xfrm>
        <a:solidFill>
          <a:srgbClr val="ED7D31">
            <a:tint val="40000"/>
            <a:hueOff val="0"/>
            <a:satOff val="0"/>
            <a:lumOff val="0"/>
            <a:alphaOff val="0"/>
          </a:srgbClr>
        </a:solidFill>
        <a:ln>
          <a:noFill/>
        </a:ln>
        <a:effectLst/>
      </dgm:spPr>
      <dgm:t>
        <a:bodyPr/>
        <a:lstStyle/>
        <a:p>
          <a:pPr algn="ctr"/>
          <a:endParaRPr lang="en-US" dirty="0">
            <a:solidFill>
              <a:sysClr val="window" lastClr="FFFFFF"/>
            </a:solidFill>
            <a:latin typeface="+mn-lt"/>
            <a:ea typeface="+mn-ea"/>
            <a:cs typeface="+mn-cs"/>
          </a:endParaRPr>
        </a:p>
      </dgm:t>
    </dgm:pt>
    <dgm:pt modelId="{843F090A-4C4A-4166-AF20-0CC2C1C0645E}">
      <dgm:prSet phldrT="[Text]" custT="1"/>
      <dgm:spPr>
        <a:xfrm>
          <a:off x="2333686" y="739191"/>
          <a:ext cx="1106444" cy="553222"/>
        </a:xfr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200" b="1" spc="-20" baseline="0" dirty="0" smtClean="0">
              <a:solidFill>
                <a:sysClr val="window" lastClr="FFFFFF"/>
              </a:solidFill>
              <a:latin typeface="Calibri" panose="020F0502020204030204"/>
              <a:ea typeface="+mn-ea"/>
              <a:cs typeface="+mn-cs"/>
            </a:rPr>
            <a:t>Evidence Gathering</a:t>
          </a:r>
          <a:endParaRPr lang="en-US" sz="1200" b="0" dirty="0">
            <a:solidFill>
              <a:sysClr val="window" lastClr="FFFFFF"/>
            </a:solidFill>
            <a:latin typeface="Calibri" panose="020F0502020204030204"/>
            <a:ea typeface="+mn-ea"/>
            <a:cs typeface="+mn-cs"/>
          </a:endParaRPr>
        </a:p>
      </dgm:t>
    </dgm:pt>
    <dgm:pt modelId="{D72ABCED-3626-4D09-9E93-A7F474FC4551}" type="parTrans" cxnId="{D26FC60F-B211-492A-AF33-5F306C9D5396}">
      <dgm:prSet/>
      <dgm:spPr/>
      <dgm:t>
        <a:bodyPr/>
        <a:lstStyle/>
        <a:p>
          <a:pPr algn="ctr"/>
          <a:endParaRPr lang="en-US">
            <a:latin typeface="+mn-lt"/>
          </a:endParaRPr>
        </a:p>
      </dgm:t>
    </dgm:pt>
    <dgm:pt modelId="{92B27BB2-7902-4C68-9A26-D8CF4E437411}" type="sibTrans" cxnId="{D26FC60F-B211-492A-AF33-5F306C9D5396}">
      <dgm:prSet/>
      <dgm:spPr>
        <a:xfrm rot="8400000">
          <a:off x="4239265" y="3366658"/>
          <a:ext cx="183416" cy="277310"/>
        </a:xfrm>
      </dgm:spPr>
      <dgm:t>
        <a:bodyPr/>
        <a:lstStyle/>
        <a:p>
          <a:pPr algn="ctr"/>
          <a:endParaRPr lang="en-US" dirty="0">
            <a:solidFill>
              <a:sysClr val="window" lastClr="FFFFFF"/>
            </a:solidFill>
            <a:latin typeface="+mn-lt"/>
            <a:ea typeface="+mn-ea"/>
            <a:cs typeface="+mn-cs"/>
          </a:endParaRPr>
        </a:p>
      </dgm:t>
    </dgm:pt>
    <dgm:pt modelId="{F66EDDC2-5B07-4B0E-A661-B0FDA8BAD577}">
      <dgm:prSet phldrT="[Text]" custT="1"/>
      <dgm:spPr>
        <a:xfrm>
          <a:off x="2088446" y="1754735"/>
          <a:ext cx="1106444" cy="553222"/>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200" b="1" dirty="0">
              <a:solidFill>
                <a:sysClr val="window" lastClr="FFFFFF"/>
              </a:solidFill>
              <a:latin typeface="Calibri" panose="020F0502020204030204"/>
              <a:ea typeface="+mn-ea"/>
              <a:cs typeface="+mn-cs"/>
            </a:rPr>
            <a:t>Mid-Year </a:t>
          </a:r>
          <a:r>
            <a:rPr lang="en-US" sz="1200" b="1" dirty="0" smtClean="0">
              <a:solidFill>
                <a:sysClr val="window" lastClr="FFFFFF"/>
              </a:solidFill>
              <a:latin typeface="Calibri" panose="020F0502020204030204"/>
              <a:ea typeface="+mn-ea"/>
              <a:cs typeface="+mn-cs"/>
            </a:rPr>
            <a:t> Check-In</a:t>
          </a:r>
          <a:endParaRPr lang="en-US" sz="1200" b="1" dirty="0">
            <a:solidFill>
              <a:sysClr val="window" lastClr="FFFFFF"/>
            </a:solidFill>
            <a:latin typeface="Calibri" panose="020F0502020204030204"/>
            <a:ea typeface="+mn-ea"/>
            <a:cs typeface="+mn-cs"/>
          </a:endParaRPr>
        </a:p>
      </dgm:t>
    </dgm:pt>
    <dgm:pt modelId="{63BFA0FF-B7E4-4AC8-9EF7-02CB7D4A26BE}" type="parTrans" cxnId="{31109B34-9AD8-43AE-99C9-E3D302C0507B}">
      <dgm:prSet/>
      <dgm:spPr/>
      <dgm:t>
        <a:bodyPr/>
        <a:lstStyle/>
        <a:p>
          <a:pPr algn="ctr"/>
          <a:endParaRPr lang="en-US">
            <a:latin typeface="+mn-lt"/>
          </a:endParaRPr>
        </a:p>
      </dgm:t>
    </dgm:pt>
    <dgm:pt modelId="{D7ABC563-C3BD-4D66-8691-E4DBE5DDB405}" type="sibTrans" cxnId="{31109B34-9AD8-43AE-99C9-E3D302C0507B}">
      <dgm:prSet/>
      <dgm:spPr>
        <a:xfrm rot="10800000">
          <a:off x="3145510" y="3769926"/>
          <a:ext cx="156350" cy="277310"/>
        </a:xfrm>
      </dgm:spPr>
      <dgm:t>
        <a:bodyPr/>
        <a:lstStyle/>
        <a:p>
          <a:pPr algn="ctr"/>
          <a:endParaRPr lang="en-US" dirty="0">
            <a:solidFill>
              <a:sysClr val="window" lastClr="FFFFFF"/>
            </a:solidFill>
            <a:latin typeface="+mn-lt"/>
            <a:ea typeface="+mn-ea"/>
            <a:cs typeface="+mn-cs"/>
          </a:endParaRPr>
        </a:p>
      </dgm:t>
    </dgm:pt>
    <dgm:pt modelId="{CC7BED86-4AE3-48CB-BF04-F5892C3FC847}">
      <dgm:prSet custT="1"/>
      <dgm:spPr>
        <a:xfrm>
          <a:off x="565135" y="1754729"/>
          <a:ext cx="1106444" cy="553222"/>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200" b="1" spc="-20" baseline="0" dirty="0" smtClean="0">
              <a:solidFill>
                <a:sysClr val="window" lastClr="FFFFFF"/>
              </a:solidFill>
              <a:latin typeface="Calibri" panose="020F0502020204030204"/>
              <a:ea typeface="+mn-ea"/>
              <a:cs typeface="+mn-cs"/>
            </a:rPr>
            <a:t>Evidence Gathering</a:t>
          </a:r>
          <a:endParaRPr lang="en-US" sz="1200" b="0" dirty="0">
            <a:solidFill>
              <a:sysClr val="window" lastClr="FFFFFF"/>
            </a:solidFill>
            <a:latin typeface="Calibri" panose="020F0502020204030204"/>
            <a:ea typeface="+mn-ea"/>
            <a:cs typeface="+mn-cs"/>
          </a:endParaRPr>
        </a:p>
      </dgm:t>
    </dgm:pt>
    <dgm:pt modelId="{12F63C1F-D97D-4D32-9A50-C39633100E0C}" type="parTrans" cxnId="{9A54D034-25DE-493D-B673-53936FFE83A0}">
      <dgm:prSet/>
      <dgm:spPr/>
      <dgm:t>
        <a:bodyPr/>
        <a:lstStyle/>
        <a:p>
          <a:pPr algn="ctr"/>
          <a:endParaRPr lang="en-US">
            <a:latin typeface="+mn-lt"/>
          </a:endParaRPr>
        </a:p>
      </dgm:t>
    </dgm:pt>
    <dgm:pt modelId="{F1CE498D-C248-4786-9941-12AFE2E24CB0}" type="sibTrans" cxnId="{9A54D034-25DE-493D-B673-53936FFE83A0}">
      <dgm:prSet/>
      <dgm:spPr>
        <a:xfrm rot="15600000">
          <a:off x="1458327" y="2375918"/>
          <a:ext cx="216606" cy="277310"/>
        </a:xfrm>
      </dgm:spPr>
      <dgm:t>
        <a:bodyPr/>
        <a:lstStyle/>
        <a:p>
          <a:pPr algn="ctr"/>
          <a:endParaRPr lang="en-US" dirty="0">
            <a:solidFill>
              <a:sysClr val="window" lastClr="FFFFFF"/>
            </a:solidFill>
            <a:latin typeface="+mn-lt"/>
            <a:ea typeface="+mn-ea"/>
            <a:cs typeface="+mn-cs"/>
          </a:endParaRPr>
        </a:p>
      </dgm:t>
    </dgm:pt>
    <dgm:pt modelId="{D906CBEA-F81A-4E75-A6B2-80E9E1AAE63F}">
      <dgm:prSet custT="1"/>
      <dgm:spPr>
        <a:xfrm>
          <a:off x="276401" y="747404"/>
          <a:ext cx="1106444" cy="553222"/>
        </a:xfrm>
        <a:solidFill>
          <a:srgbClr val="44546A"/>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200" b="1" dirty="0" smtClean="0">
              <a:solidFill>
                <a:sysClr val="window" lastClr="FFFFFF"/>
              </a:solidFill>
              <a:latin typeface="Calibri" panose="020F0502020204030204"/>
              <a:ea typeface="+mn-ea"/>
              <a:cs typeface="+mn-cs"/>
            </a:rPr>
            <a:t>PGP/Artifact Review</a:t>
          </a:r>
          <a:endParaRPr lang="en-US" sz="1200" b="0" dirty="0">
            <a:solidFill>
              <a:sysClr val="window" lastClr="FFFFFF"/>
            </a:solidFill>
            <a:latin typeface="Calibri" panose="020F0502020204030204"/>
            <a:ea typeface="+mn-ea"/>
            <a:cs typeface="+mn-cs"/>
          </a:endParaRPr>
        </a:p>
      </dgm:t>
    </dgm:pt>
    <dgm:pt modelId="{F77FBABA-8790-4EB5-BEBB-8352A31A7FA7}" type="parTrans" cxnId="{F50E6BEA-107B-4917-BB5B-C5F3196A635A}">
      <dgm:prSet/>
      <dgm:spPr/>
      <dgm:t>
        <a:bodyPr/>
        <a:lstStyle/>
        <a:p>
          <a:pPr algn="ctr"/>
          <a:endParaRPr lang="en-US">
            <a:latin typeface="+mn-lt"/>
          </a:endParaRPr>
        </a:p>
      </dgm:t>
    </dgm:pt>
    <dgm:pt modelId="{66E36541-9934-47FE-B93C-DCDA97956C4E}" type="sibTrans" cxnId="{F50E6BEA-107B-4917-BB5B-C5F3196A635A}">
      <dgm:prSet/>
      <dgm:spPr>
        <a:xfrm rot="18000000">
          <a:off x="1660072" y="1236364"/>
          <a:ext cx="204985" cy="277310"/>
        </a:xfrm>
        <a:solidFill>
          <a:schemeClr val="tx2"/>
        </a:solidFill>
      </dgm:spPr>
      <dgm:t>
        <a:bodyPr/>
        <a:lstStyle/>
        <a:p>
          <a:pPr algn="ctr"/>
          <a:endParaRPr lang="en-US" dirty="0">
            <a:solidFill>
              <a:sysClr val="window" lastClr="FFFFFF"/>
            </a:solidFill>
            <a:latin typeface="+mn-lt"/>
            <a:ea typeface="+mn-ea"/>
            <a:cs typeface="+mn-cs"/>
          </a:endParaRPr>
        </a:p>
      </dgm:t>
    </dgm:pt>
    <dgm:pt modelId="{E11A58AA-47A2-4F94-B4F3-261CA23A58D8}" type="pres">
      <dgm:prSet presAssocID="{4313A817-CF74-4300-AA7D-9DB2F3396361}" presName="Name0" presStyleCnt="0">
        <dgm:presLayoutVars>
          <dgm:dir/>
          <dgm:resizeHandles val="exact"/>
        </dgm:presLayoutVars>
      </dgm:prSet>
      <dgm:spPr/>
      <dgm:t>
        <a:bodyPr/>
        <a:lstStyle/>
        <a:p>
          <a:endParaRPr lang="en-US"/>
        </a:p>
      </dgm:t>
    </dgm:pt>
    <dgm:pt modelId="{438B13E5-191C-4932-8769-DFC3066C8D29}" type="pres">
      <dgm:prSet presAssocID="{4313A817-CF74-4300-AA7D-9DB2F3396361}" presName="cycle" presStyleCnt="0"/>
      <dgm:spPr/>
    </dgm:pt>
    <dgm:pt modelId="{649D10E6-53DF-434D-B947-AB1978225838}" type="pres">
      <dgm:prSet presAssocID="{E31D6AF9-ABC3-4DFE-8EAC-459E84414513}" presName="nodeFirstNode" presStyleLbl="node1" presStyleIdx="0" presStyleCnt="5" custRadScaleRad="100699">
        <dgm:presLayoutVars>
          <dgm:bulletEnabled val="1"/>
        </dgm:presLayoutVars>
      </dgm:prSet>
      <dgm:spPr>
        <a:prstGeom prst="roundRect">
          <a:avLst/>
        </a:prstGeom>
      </dgm:spPr>
      <dgm:t>
        <a:bodyPr/>
        <a:lstStyle/>
        <a:p>
          <a:endParaRPr lang="en-US"/>
        </a:p>
      </dgm:t>
    </dgm:pt>
    <dgm:pt modelId="{AA167205-D1A2-402C-BFB8-A2A9C4E79248}" type="pres">
      <dgm:prSet presAssocID="{3D903B44-EF7A-4CA5-BF7D-6925FB1DB57D}" presName="sibTransFirstNode" presStyleLbl="bgShp" presStyleIdx="0" presStyleCnt="1"/>
      <dgm:spPr>
        <a:prstGeom prst="circularArrow">
          <a:avLst>
            <a:gd name="adj1" fmla="val 5544"/>
            <a:gd name="adj2" fmla="val 330680"/>
            <a:gd name="adj3" fmla="val 13883283"/>
            <a:gd name="adj4" fmla="val 17320967"/>
            <a:gd name="adj5" fmla="val 5757"/>
          </a:avLst>
        </a:prstGeom>
      </dgm:spPr>
      <dgm:t>
        <a:bodyPr/>
        <a:lstStyle/>
        <a:p>
          <a:endParaRPr lang="en-US"/>
        </a:p>
      </dgm:t>
    </dgm:pt>
    <dgm:pt modelId="{636C3F30-9A34-44A4-AEAE-468BC9241AB7}" type="pres">
      <dgm:prSet presAssocID="{843F090A-4C4A-4166-AF20-0CC2C1C0645E}" presName="nodeFollowingNodes" presStyleLbl="node1" presStyleIdx="1" presStyleCnt="5" custRadScaleRad="100394" custRadScaleInc="-639">
        <dgm:presLayoutVars>
          <dgm:bulletEnabled val="1"/>
        </dgm:presLayoutVars>
      </dgm:prSet>
      <dgm:spPr>
        <a:prstGeom prst="roundRect">
          <a:avLst/>
        </a:prstGeom>
      </dgm:spPr>
      <dgm:t>
        <a:bodyPr/>
        <a:lstStyle/>
        <a:p>
          <a:endParaRPr lang="en-US"/>
        </a:p>
      </dgm:t>
    </dgm:pt>
    <dgm:pt modelId="{4CB6A0B7-2A5F-41EC-B41D-3EEA1B81A7D5}" type="pres">
      <dgm:prSet presAssocID="{F66EDDC2-5B07-4B0E-A661-B0FDA8BAD577}" presName="nodeFollowingNodes" presStyleLbl="node1" presStyleIdx="2" presStyleCnt="5" custRadScaleRad="95658" custRadScaleInc="-22251">
        <dgm:presLayoutVars>
          <dgm:bulletEnabled val="1"/>
        </dgm:presLayoutVars>
      </dgm:prSet>
      <dgm:spPr>
        <a:prstGeom prst="roundRect">
          <a:avLst/>
        </a:prstGeom>
      </dgm:spPr>
      <dgm:t>
        <a:bodyPr/>
        <a:lstStyle/>
        <a:p>
          <a:endParaRPr lang="en-US"/>
        </a:p>
      </dgm:t>
    </dgm:pt>
    <dgm:pt modelId="{9DC1335A-DEB1-4EE3-8EBF-D4F1A2AFDE91}" type="pres">
      <dgm:prSet presAssocID="{CC7BED86-4AE3-48CB-BF04-F5892C3FC847}" presName="nodeFollowingNodes" presStyleLbl="node1" presStyleIdx="3" presStyleCnt="5" custRadScaleRad="92519" custRadScaleInc="19434">
        <dgm:presLayoutVars>
          <dgm:bulletEnabled val="1"/>
        </dgm:presLayoutVars>
      </dgm:prSet>
      <dgm:spPr>
        <a:prstGeom prst="roundRect">
          <a:avLst/>
        </a:prstGeom>
      </dgm:spPr>
      <dgm:t>
        <a:bodyPr/>
        <a:lstStyle/>
        <a:p>
          <a:endParaRPr lang="en-US"/>
        </a:p>
      </dgm:t>
    </dgm:pt>
    <dgm:pt modelId="{7D357A15-0557-42C7-A550-3607A0B6F816}" type="pres">
      <dgm:prSet presAssocID="{D906CBEA-F81A-4E75-A6B2-80E9E1AAE63F}" presName="nodeFollowingNodes" presStyleLbl="node1" presStyleIdx="4" presStyleCnt="5">
        <dgm:presLayoutVars>
          <dgm:bulletEnabled val="1"/>
        </dgm:presLayoutVars>
      </dgm:prSet>
      <dgm:spPr>
        <a:prstGeom prst="roundRect">
          <a:avLst/>
        </a:prstGeom>
      </dgm:spPr>
      <dgm:t>
        <a:bodyPr/>
        <a:lstStyle/>
        <a:p>
          <a:endParaRPr lang="en-US"/>
        </a:p>
      </dgm:t>
    </dgm:pt>
  </dgm:ptLst>
  <dgm:cxnLst>
    <dgm:cxn modelId="{2C01E165-C170-C841-B97E-AE9721F5638E}" type="presOf" srcId="{F66EDDC2-5B07-4B0E-A661-B0FDA8BAD577}" destId="{4CB6A0B7-2A5F-41EC-B41D-3EEA1B81A7D5}" srcOrd="0" destOrd="0" presId="urn:microsoft.com/office/officeart/2005/8/layout/cycle3"/>
    <dgm:cxn modelId="{31109B34-9AD8-43AE-99C9-E3D302C0507B}" srcId="{4313A817-CF74-4300-AA7D-9DB2F3396361}" destId="{F66EDDC2-5B07-4B0E-A661-B0FDA8BAD577}" srcOrd="2" destOrd="0" parTransId="{63BFA0FF-B7E4-4AC8-9EF7-02CB7D4A26BE}" sibTransId="{D7ABC563-C3BD-4D66-8691-E4DBE5DDB405}"/>
    <dgm:cxn modelId="{82DAA044-5546-1642-9BF0-3F01117986F5}" type="presOf" srcId="{D906CBEA-F81A-4E75-A6B2-80E9E1AAE63F}" destId="{7D357A15-0557-42C7-A550-3607A0B6F816}" srcOrd="0" destOrd="0" presId="urn:microsoft.com/office/officeart/2005/8/layout/cycle3"/>
    <dgm:cxn modelId="{97602D3A-2B2F-F14F-945E-C610E589CAC5}" type="presOf" srcId="{4313A817-CF74-4300-AA7D-9DB2F3396361}" destId="{E11A58AA-47A2-4F94-B4F3-261CA23A58D8}" srcOrd="0" destOrd="0" presId="urn:microsoft.com/office/officeart/2005/8/layout/cycle3"/>
    <dgm:cxn modelId="{F9B283C4-BF4A-F340-9718-8AE86AB5B593}" type="presOf" srcId="{CC7BED86-4AE3-48CB-BF04-F5892C3FC847}" destId="{9DC1335A-DEB1-4EE3-8EBF-D4F1A2AFDE91}" srcOrd="0" destOrd="0" presId="urn:microsoft.com/office/officeart/2005/8/layout/cycle3"/>
    <dgm:cxn modelId="{9217EB87-4A89-3948-B471-4A82EAE4CE0F}" type="presOf" srcId="{E31D6AF9-ABC3-4DFE-8EAC-459E84414513}" destId="{649D10E6-53DF-434D-B947-AB1978225838}" srcOrd="0" destOrd="0" presId="urn:microsoft.com/office/officeart/2005/8/layout/cycle3"/>
    <dgm:cxn modelId="{08A10B88-3DD1-0442-BC59-6A7FAD2D2EA6}" type="presOf" srcId="{843F090A-4C4A-4166-AF20-0CC2C1C0645E}" destId="{636C3F30-9A34-44A4-AEAE-468BC9241AB7}" srcOrd="0" destOrd="0" presId="urn:microsoft.com/office/officeart/2005/8/layout/cycle3"/>
    <dgm:cxn modelId="{F50E6BEA-107B-4917-BB5B-C5F3196A635A}" srcId="{4313A817-CF74-4300-AA7D-9DB2F3396361}" destId="{D906CBEA-F81A-4E75-A6B2-80E9E1AAE63F}" srcOrd="4" destOrd="0" parTransId="{F77FBABA-8790-4EB5-BEBB-8352A31A7FA7}" sibTransId="{66E36541-9934-47FE-B93C-DCDA97956C4E}"/>
    <dgm:cxn modelId="{9A54D034-25DE-493D-B673-53936FFE83A0}" srcId="{4313A817-CF74-4300-AA7D-9DB2F3396361}" destId="{CC7BED86-4AE3-48CB-BF04-F5892C3FC847}" srcOrd="3" destOrd="0" parTransId="{12F63C1F-D97D-4D32-9A50-C39633100E0C}" sibTransId="{F1CE498D-C248-4786-9941-12AFE2E24CB0}"/>
    <dgm:cxn modelId="{D26FC60F-B211-492A-AF33-5F306C9D5396}" srcId="{4313A817-CF74-4300-AA7D-9DB2F3396361}" destId="{843F090A-4C4A-4166-AF20-0CC2C1C0645E}" srcOrd="1" destOrd="0" parTransId="{D72ABCED-3626-4D09-9E93-A7F474FC4551}" sibTransId="{92B27BB2-7902-4C68-9A26-D8CF4E437411}"/>
    <dgm:cxn modelId="{1A13C143-4055-1B4F-8789-A8BC9AA04082}" type="presOf" srcId="{3D903B44-EF7A-4CA5-BF7D-6925FB1DB57D}" destId="{AA167205-D1A2-402C-BFB8-A2A9C4E79248}" srcOrd="0" destOrd="0" presId="urn:microsoft.com/office/officeart/2005/8/layout/cycle3"/>
    <dgm:cxn modelId="{B939F7EA-E5F8-424C-B944-7910B44A3D53}" srcId="{4313A817-CF74-4300-AA7D-9DB2F3396361}" destId="{E31D6AF9-ABC3-4DFE-8EAC-459E84414513}" srcOrd="0" destOrd="0" parTransId="{343DFDD9-85B2-412C-B39F-F053CBC7625E}" sibTransId="{3D903B44-EF7A-4CA5-BF7D-6925FB1DB57D}"/>
    <dgm:cxn modelId="{C30E2724-6669-5748-8F2C-77050FC2C312}" type="presParOf" srcId="{E11A58AA-47A2-4F94-B4F3-261CA23A58D8}" destId="{438B13E5-191C-4932-8769-DFC3066C8D29}" srcOrd="0" destOrd="0" presId="urn:microsoft.com/office/officeart/2005/8/layout/cycle3"/>
    <dgm:cxn modelId="{320ED70F-7BCC-F94B-A4A0-8AFDFF94ED12}" type="presParOf" srcId="{438B13E5-191C-4932-8769-DFC3066C8D29}" destId="{649D10E6-53DF-434D-B947-AB1978225838}" srcOrd="0" destOrd="0" presId="urn:microsoft.com/office/officeart/2005/8/layout/cycle3"/>
    <dgm:cxn modelId="{86AA572C-A38C-494B-AAE8-E5F0E237A513}" type="presParOf" srcId="{438B13E5-191C-4932-8769-DFC3066C8D29}" destId="{AA167205-D1A2-402C-BFB8-A2A9C4E79248}" srcOrd="1" destOrd="0" presId="urn:microsoft.com/office/officeart/2005/8/layout/cycle3"/>
    <dgm:cxn modelId="{6BC99FE1-1F00-F34A-A3C2-B4273FC398C4}" type="presParOf" srcId="{438B13E5-191C-4932-8769-DFC3066C8D29}" destId="{636C3F30-9A34-44A4-AEAE-468BC9241AB7}" srcOrd="2" destOrd="0" presId="urn:microsoft.com/office/officeart/2005/8/layout/cycle3"/>
    <dgm:cxn modelId="{420E4B71-068C-B04E-9038-67D5B1D0C762}" type="presParOf" srcId="{438B13E5-191C-4932-8769-DFC3066C8D29}" destId="{4CB6A0B7-2A5F-41EC-B41D-3EEA1B81A7D5}" srcOrd="3" destOrd="0" presId="urn:microsoft.com/office/officeart/2005/8/layout/cycle3"/>
    <dgm:cxn modelId="{BC622683-D74C-FB4B-AA46-9EED1D71A995}" type="presParOf" srcId="{438B13E5-191C-4932-8769-DFC3066C8D29}" destId="{9DC1335A-DEB1-4EE3-8EBF-D4F1A2AFDE91}" srcOrd="4" destOrd="0" presId="urn:microsoft.com/office/officeart/2005/8/layout/cycle3"/>
    <dgm:cxn modelId="{03DB80AA-E331-9E4C-BA65-574FADFBDAAB}" type="presParOf" srcId="{438B13E5-191C-4932-8769-DFC3066C8D29}" destId="{7D357A15-0557-42C7-A550-3607A0B6F816}" srcOrd="5" destOrd="0" presId="urn:microsoft.com/office/officeart/2005/8/layout/cycle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A360FEA-11A3-F04F-AE05-69185D2282B2}" type="doc">
      <dgm:prSet loTypeId="urn:microsoft.com/office/officeart/2005/8/layout/cycle3" loCatId="" qsTypeId="urn:microsoft.com/office/officeart/2005/8/quickstyle/simple4" qsCatId="simple" csTypeId="urn:microsoft.com/office/officeart/2005/8/colors/colorful3" csCatId="colorful" phldr="1"/>
      <dgm:spPr/>
      <dgm:t>
        <a:bodyPr/>
        <a:lstStyle/>
        <a:p>
          <a:endParaRPr lang="en-US"/>
        </a:p>
      </dgm:t>
    </dgm:pt>
    <dgm:pt modelId="{4B33939C-BFE3-A244-AC9E-EDE3582E7E42}">
      <dgm:prSet phldrT="[Text]"/>
      <dgm:spPr/>
      <dgm:t>
        <a:bodyPr/>
        <a:lstStyle/>
        <a:p>
          <a:r>
            <a:rPr lang="en-US">
              <a:solidFill>
                <a:schemeClr val="tx1"/>
              </a:solidFill>
            </a:rPr>
            <a:t>EvaluationPlanning</a:t>
          </a:r>
        </a:p>
        <a:p>
          <a:r>
            <a:rPr lang="en-US">
              <a:solidFill>
                <a:schemeClr val="tx1"/>
              </a:solidFill>
            </a:rPr>
            <a:t>Sept/Oct</a:t>
          </a:r>
        </a:p>
      </dgm:t>
    </dgm:pt>
    <dgm:pt modelId="{C90BC950-9EAB-3449-BCC8-EC120BA57EAD}" type="parTrans" cxnId="{A3AA4C4F-9115-E740-9783-093EC447637F}">
      <dgm:prSet/>
      <dgm:spPr/>
      <dgm:t>
        <a:bodyPr/>
        <a:lstStyle/>
        <a:p>
          <a:endParaRPr lang="en-US"/>
        </a:p>
      </dgm:t>
    </dgm:pt>
    <dgm:pt modelId="{FC40B061-F4F0-5544-913D-377517EC554B}" type="sibTrans" cxnId="{A3AA4C4F-9115-E740-9783-093EC447637F}">
      <dgm:prSet/>
      <dgm:spPr/>
      <dgm:t>
        <a:bodyPr/>
        <a:lstStyle/>
        <a:p>
          <a:endParaRPr lang="en-US"/>
        </a:p>
      </dgm:t>
    </dgm:pt>
    <dgm:pt modelId="{E8D6D0C3-037C-5749-9880-59627A8714EC}">
      <dgm:prSet phldrT="[Text]"/>
      <dgm:spPr>
        <a:solidFill>
          <a:schemeClr val="accent6">
            <a:lumMod val="60000"/>
            <a:lumOff val="40000"/>
          </a:schemeClr>
        </a:solidFill>
      </dgm:spPr>
      <dgm:t>
        <a:bodyPr/>
        <a:lstStyle/>
        <a:p>
          <a:r>
            <a:rPr lang="en-US">
              <a:solidFill>
                <a:srgbClr val="000000"/>
              </a:solidFill>
            </a:rPr>
            <a:t>Evidence gathering </a:t>
          </a:r>
        </a:p>
        <a:p>
          <a:r>
            <a:rPr lang="en-US">
              <a:solidFill>
                <a:srgbClr val="000000"/>
              </a:solidFill>
            </a:rPr>
            <a:t>Oct-Jan</a:t>
          </a:r>
        </a:p>
      </dgm:t>
    </dgm:pt>
    <dgm:pt modelId="{370A980A-A750-B242-874B-2E6614A25957}" type="parTrans" cxnId="{9A0A1027-2D84-1348-A49B-E33C60904B50}">
      <dgm:prSet/>
      <dgm:spPr/>
      <dgm:t>
        <a:bodyPr/>
        <a:lstStyle/>
        <a:p>
          <a:endParaRPr lang="en-US"/>
        </a:p>
      </dgm:t>
    </dgm:pt>
    <dgm:pt modelId="{3AD6653C-22F9-4C45-A401-8552F5AB9BBF}" type="sibTrans" cxnId="{9A0A1027-2D84-1348-A49B-E33C60904B50}">
      <dgm:prSet/>
      <dgm:spPr/>
      <dgm:t>
        <a:bodyPr/>
        <a:lstStyle/>
        <a:p>
          <a:endParaRPr lang="en-US"/>
        </a:p>
      </dgm:t>
    </dgm:pt>
    <dgm:pt modelId="{51F45E44-7ED7-E247-9169-E3F0C66F9C93}">
      <dgm:prSet phldrT="[Text]"/>
      <dgm:spPr>
        <a:solidFill>
          <a:srgbClr val="FFFF00"/>
        </a:solidFill>
      </dgm:spPr>
      <dgm:t>
        <a:bodyPr/>
        <a:lstStyle/>
        <a:p>
          <a:r>
            <a:rPr lang="en-US">
              <a:solidFill>
                <a:srgbClr val="000000"/>
              </a:solidFill>
            </a:rPr>
            <a:t>PGP/Artifact Review May</a:t>
          </a:r>
        </a:p>
      </dgm:t>
    </dgm:pt>
    <dgm:pt modelId="{8DA3315F-E8B4-DF4B-8790-309283BF82E3}" type="parTrans" cxnId="{6CD04FB6-B148-1A45-97EC-03EA0E431E1C}">
      <dgm:prSet/>
      <dgm:spPr/>
      <dgm:t>
        <a:bodyPr/>
        <a:lstStyle/>
        <a:p>
          <a:endParaRPr lang="en-US"/>
        </a:p>
      </dgm:t>
    </dgm:pt>
    <dgm:pt modelId="{AD428181-C2B1-7B4E-A8E4-C5FA20305F66}" type="sibTrans" cxnId="{6CD04FB6-B148-1A45-97EC-03EA0E431E1C}">
      <dgm:prSet/>
      <dgm:spPr/>
      <dgm:t>
        <a:bodyPr/>
        <a:lstStyle/>
        <a:p>
          <a:endParaRPr lang="en-US"/>
        </a:p>
      </dgm:t>
    </dgm:pt>
    <dgm:pt modelId="{DA97DEC7-F340-0E40-820D-E63EB980A51B}">
      <dgm:prSet phldrT="[Text]"/>
      <dgm:spPr/>
      <dgm:t>
        <a:bodyPr/>
        <a:lstStyle/>
        <a:p>
          <a:r>
            <a:rPr lang="en-US">
              <a:solidFill>
                <a:srgbClr val="000000"/>
              </a:solidFill>
            </a:rPr>
            <a:t>Summative Meeting May/June</a:t>
          </a:r>
        </a:p>
      </dgm:t>
    </dgm:pt>
    <dgm:pt modelId="{BF9426B2-1FB6-EF46-84B9-EE68AA2D0C93}" type="parTrans" cxnId="{ED73372F-8D3D-A540-B925-823384B59A75}">
      <dgm:prSet/>
      <dgm:spPr/>
      <dgm:t>
        <a:bodyPr/>
        <a:lstStyle/>
        <a:p>
          <a:endParaRPr lang="en-US"/>
        </a:p>
      </dgm:t>
    </dgm:pt>
    <dgm:pt modelId="{172A21AC-0A9D-AF45-9393-83015E690C13}" type="sibTrans" cxnId="{ED73372F-8D3D-A540-B925-823384B59A75}">
      <dgm:prSet/>
      <dgm:spPr/>
      <dgm:t>
        <a:bodyPr/>
        <a:lstStyle/>
        <a:p>
          <a:endParaRPr lang="en-US"/>
        </a:p>
      </dgm:t>
    </dgm:pt>
    <dgm:pt modelId="{384485F3-6F1C-EA4A-8A34-B26CF86AE927}">
      <dgm:prSet phldrT="[Text]"/>
      <dgm:spPr/>
      <dgm:t>
        <a:bodyPr/>
        <a:lstStyle/>
        <a:p>
          <a:r>
            <a:rPr lang="en-US">
              <a:solidFill>
                <a:srgbClr val="000000"/>
              </a:solidFill>
            </a:rPr>
            <a:t>Mid-Year Check-in, modify if necessary </a:t>
          </a:r>
        </a:p>
        <a:p>
          <a:r>
            <a:rPr lang="en-US">
              <a:solidFill>
                <a:srgbClr val="000000"/>
              </a:solidFill>
            </a:rPr>
            <a:t>Jan</a:t>
          </a:r>
        </a:p>
      </dgm:t>
    </dgm:pt>
    <dgm:pt modelId="{53216CD6-0683-D144-9370-7DFA502BEE2E}" type="parTrans" cxnId="{44AD7061-0D29-8140-A254-2A8DC3B8B2CE}">
      <dgm:prSet/>
      <dgm:spPr/>
      <dgm:t>
        <a:bodyPr/>
        <a:lstStyle/>
        <a:p>
          <a:endParaRPr lang="en-US"/>
        </a:p>
      </dgm:t>
    </dgm:pt>
    <dgm:pt modelId="{0A717E70-AAE1-A342-B47F-7EFB44FD7470}" type="sibTrans" cxnId="{44AD7061-0D29-8140-A254-2A8DC3B8B2CE}">
      <dgm:prSet/>
      <dgm:spPr/>
      <dgm:t>
        <a:bodyPr/>
        <a:lstStyle/>
        <a:p>
          <a:endParaRPr lang="en-US"/>
        </a:p>
      </dgm:t>
    </dgm:pt>
    <dgm:pt modelId="{97144A4C-8BDF-3B40-8758-7611C9122353}">
      <dgm:prSet phldrT="[Text]"/>
      <dgm:spPr/>
      <dgm:t>
        <a:bodyPr/>
        <a:lstStyle/>
        <a:p>
          <a:r>
            <a:rPr lang="en-US">
              <a:solidFill>
                <a:srgbClr val="000000"/>
              </a:solidFill>
            </a:rPr>
            <a:t>Evidence gathering </a:t>
          </a:r>
        </a:p>
        <a:p>
          <a:r>
            <a:rPr lang="en-US">
              <a:solidFill>
                <a:srgbClr val="000000"/>
              </a:solidFill>
            </a:rPr>
            <a:t>Jan-May</a:t>
          </a:r>
        </a:p>
      </dgm:t>
    </dgm:pt>
    <dgm:pt modelId="{C3A13A1C-BEA2-3741-99ED-932C52B4D80E}" type="parTrans" cxnId="{51B8BD67-65BF-074E-B276-1B7A2DB96A78}">
      <dgm:prSet/>
      <dgm:spPr/>
      <dgm:t>
        <a:bodyPr/>
        <a:lstStyle/>
        <a:p>
          <a:endParaRPr lang="en-US"/>
        </a:p>
      </dgm:t>
    </dgm:pt>
    <dgm:pt modelId="{DFDC82B1-3B75-084D-B2EF-76B2DAB0B677}" type="sibTrans" cxnId="{51B8BD67-65BF-074E-B276-1B7A2DB96A78}">
      <dgm:prSet/>
      <dgm:spPr/>
      <dgm:t>
        <a:bodyPr/>
        <a:lstStyle/>
        <a:p>
          <a:endParaRPr lang="en-US"/>
        </a:p>
      </dgm:t>
    </dgm:pt>
    <dgm:pt modelId="{4D0C4535-EE27-A049-96FC-FBE2FF2ECFAF}" type="pres">
      <dgm:prSet presAssocID="{CA360FEA-11A3-F04F-AE05-69185D2282B2}" presName="Name0" presStyleCnt="0">
        <dgm:presLayoutVars>
          <dgm:dir/>
          <dgm:resizeHandles val="exact"/>
        </dgm:presLayoutVars>
      </dgm:prSet>
      <dgm:spPr/>
      <dgm:t>
        <a:bodyPr/>
        <a:lstStyle/>
        <a:p>
          <a:endParaRPr lang="en-US"/>
        </a:p>
      </dgm:t>
    </dgm:pt>
    <dgm:pt modelId="{C30A8E47-D5E4-FF40-B2B7-1741B4F11589}" type="pres">
      <dgm:prSet presAssocID="{CA360FEA-11A3-F04F-AE05-69185D2282B2}" presName="cycle" presStyleCnt="0"/>
      <dgm:spPr/>
    </dgm:pt>
    <dgm:pt modelId="{5DBB04AC-579E-C24D-B101-F97C5BFA46D0}" type="pres">
      <dgm:prSet presAssocID="{4B33939C-BFE3-A244-AC9E-EDE3582E7E42}" presName="nodeFirstNode" presStyleLbl="node1" presStyleIdx="0" presStyleCnt="6">
        <dgm:presLayoutVars>
          <dgm:bulletEnabled val="1"/>
        </dgm:presLayoutVars>
      </dgm:prSet>
      <dgm:spPr/>
      <dgm:t>
        <a:bodyPr/>
        <a:lstStyle/>
        <a:p>
          <a:endParaRPr lang="en-US"/>
        </a:p>
      </dgm:t>
    </dgm:pt>
    <dgm:pt modelId="{9A7392E4-78F2-8847-AF3E-C9B30DFCCE3C}" type="pres">
      <dgm:prSet presAssocID="{FC40B061-F4F0-5544-913D-377517EC554B}" presName="sibTransFirstNode" presStyleLbl="bgShp" presStyleIdx="0" presStyleCnt="1"/>
      <dgm:spPr/>
      <dgm:t>
        <a:bodyPr/>
        <a:lstStyle/>
        <a:p>
          <a:endParaRPr lang="en-US"/>
        </a:p>
      </dgm:t>
    </dgm:pt>
    <dgm:pt modelId="{5398A790-1C2A-B942-A00C-7AD92B893D65}" type="pres">
      <dgm:prSet presAssocID="{E8D6D0C3-037C-5749-9880-59627A8714EC}" presName="nodeFollowingNodes" presStyleLbl="node1" presStyleIdx="1" presStyleCnt="6" custRadScaleRad="100622" custRadScaleInc="8680">
        <dgm:presLayoutVars>
          <dgm:bulletEnabled val="1"/>
        </dgm:presLayoutVars>
      </dgm:prSet>
      <dgm:spPr/>
      <dgm:t>
        <a:bodyPr/>
        <a:lstStyle/>
        <a:p>
          <a:endParaRPr lang="en-US"/>
        </a:p>
      </dgm:t>
    </dgm:pt>
    <dgm:pt modelId="{3E2DE4F0-1AA3-EA44-B8D5-0353DFDAF357}" type="pres">
      <dgm:prSet presAssocID="{384485F3-6F1C-EA4A-8A34-B26CF86AE927}" presName="nodeFollowingNodes" presStyleLbl="node1" presStyleIdx="2" presStyleCnt="6" custRadScaleRad="97185" custRadScaleInc="-5857">
        <dgm:presLayoutVars>
          <dgm:bulletEnabled val="1"/>
        </dgm:presLayoutVars>
      </dgm:prSet>
      <dgm:spPr/>
      <dgm:t>
        <a:bodyPr/>
        <a:lstStyle/>
        <a:p>
          <a:endParaRPr lang="en-US"/>
        </a:p>
      </dgm:t>
    </dgm:pt>
    <dgm:pt modelId="{CF447C74-5612-F745-8FC1-CD669BBFDFA1}" type="pres">
      <dgm:prSet presAssocID="{97144A4C-8BDF-3B40-8758-7611C9122353}" presName="nodeFollowingNodes" presStyleLbl="node1" presStyleIdx="3" presStyleCnt="6">
        <dgm:presLayoutVars>
          <dgm:bulletEnabled val="1"/>
        </dgm:presLayoutVars>
      </dgm:prSet>
      <dgm:spPr/>
      <dgm:t>
        <a:bodyPr/>
        <a:lstStyle/>
        <a:p>
          <a:endParaRPr lang="en-US"/>
        </a:p>
      </dgm:t>
    </dgm:pt>
    <dgm:pt modelId="{EA095806-14E5-2548-B961-F3A89BB68273}" type="pres">
      <dgm:prSet presAssocID="{51F45E44-7ED7-E247-9169-E3F0C66F9C93}" presName="nodeFollowingNodes" presStyleLbl="node1" presStyleIdx="4" presStyleCnt="6" custRadScaleRad="97185" custRadScaleInc="5857">
        <dgm:presLayoutVars>
          <dgm:bulletEnabled val="1"/>
        </dgm:presLayoutVars>
      </dgm:prSet>
      <dgm:spPr/>
      <dgm:t>
        <a:bodyPr/>
        <a:lstStyle/>
        <a:p>
          <a:endParaRPr lang="en-US"/>
        </a:p>
      </dgm:t>
    </dgm:pt>
    <dgm:pt modelId="{AF08D964-32C7-C145-AA30-23A628029E4B}" type="pres">
      <dgm:prSet presAssocID="{DA97DEC7-F340-0E40-820D-E63EB980A51B}" presName="nodeFollowingNodes" presStyleLbl="node1" presStyleIdx="5" presStyleCnt="6" custRadScaleRad="96138" custRadScaleInc="-8293">
        <dgm:presLayoutVars>
          <dgm:bulletEnabled val="1"/>
        </dgm:presLayoutVars>
      </dgm:prSet>
      <dgm:spPr/>
      <dgm:t>
        <a:bodyPr/>
        <a:lstStyle/>
        <a:p>
          <a:endParaRPr lang="en-US"/>
        </a:p>
      </dgm:t>
    </dgm:pt>
  </dgm:ptLst>
  <dgm:cxnLst>
    <dgm:cxn modelId="{D6EC69A2-0ED0-4B44-A357-0706EE2A8115}" type="presOf" srcId="{FC40B061-F4F0-5544-913D-377517EC554B}" destId="{9A7392E4-78F2-8847-AF3E-C9B30DFCCE3C}" srcOrd="0" destOrd="0" presId="urn:microsoft.com/office/officeart/2005/8/layout/cycle3"/>
    <dgm:cxn modelId="{7C8DA144-355F-104E-8B4A-2A75235E6271}" type="presOf" srcId="{4B33939C-BFE3-A244-AC9E-EDE3582E7E42}" destId="{5DBB04AC-579E-C24D-B101-F97C5BFA46D0}" srcOrd="0" destOrd="0" presId="urn:microsoft.com/office/officeart/2005/8/layout/cycle3"/>
    <dgm:cxn modelId="{ED73372F-8D3D-A540-B925-823384B59A75}" srcId="{CA360FEA-11A3-F04F-AE05-69185D2282B2}" destId="{DA97DEC7-F340-0E40-820D-E63EB980A51B}" srcOrd="5" destOrd="0" parTransId="{BF9426B2-1FB6-EF46-84B9-EE68AA2D0C93}" sibTransId="{172A21AC-0A9D-AF45-9393-83015E690C13}"/>
    <dgm:cxn modelId="{618A8B27-0F43-EB48-B410-39C32D91F5BF}" type="presOf" srcId="{CA360FEA-11A3-F04F-AE05-69185D2282B2}" destId="{4D0C4535-EE27-A049-96FC-FBE2FF2ECFAF}" srcOrd="0" destOrd="0" presId="urn:microsoft.com/office/officeart/2005/8/layout/cycle3"/>
    <dgm:cxn modelId="{AC3AD0F1-B785-134E-9320-FD5E572448FF}" type="presOf" srcId="{DA97DEC7-F340-0E40-820D-E63EB980A51B}" destId="{AF08D964-32C7-C145-AA30-23A628029E4B}" srcOrd="0" destOrd="0" presId="urn:microsoft.com/office/officeart/2005/8/layout/cycle3"/>
    <dgm:cxn modelId="{173043BA-71CB-EF42-AB23-8EB32A32931F}" type="presOf" srcId="{384485F3-6F1C-EA4A-8A34-B26CF86AE927}" destId="{3E2DE4F0-1AA3-EA44-B8D5-0353DFDAF357}" srcOrd="0" destOrd="0" presId="urn:microsoft.com/office/officeart/2005/8/layout/cycle3"/>
    <dgm:cxn modelId="{9A0A1027-2D84-1348-A49B-E33C60904B50}" srcId="{CA360FEA-11A3-F04F-AE05-69185D2282B2}" destId="{E8D6D0C3-037C-5749-9880-59627A8714EC}" srcOrd="1" destOrd="0" parTransId="{370A980A-A750-B242-874B-2E6614A25957}" sibTransId="{3AD6653C-22F9-4C45-A401-8552F5AB9BBF}"/>
    <dgm:cxn modelId="{44AD7061-0D29-8140-A254-2A8DC3B8B2CE}" srcId="{CA360FEA-11A3-F04F-AE05-69185D2282B2}" destId="{384485F3-6F1C-EA4A-8A34-B26CF86AE927}" srcOrd="2" destOrd="0" parTransId="{53216CD6-0683-D144-9370-7DFA502BEE2E}" sibTransId="{0A717E70-AAE1-A342-B47F-7EFB44FD7470}"/>
    <dgm:cxn modelId="{54EEB366-CDA2-D54F-8F76-2F53A0569E38}" type="presOf" srcId="{E8D6D0C3-037C-5749-9880-59627A8714EC}" destId="{5398A790-1C2A-B942-A00C-7AD92B893D65}" srcOrd="0" destOrd="0" presId="urn:microsoft.com/office/officeart/2005/8/layout/cycle3"/>
    <dgm:cxn modelId="{9B345ED7-EAE7-8943-82B1-249EEE73CD35}" type="presOf" srcId="{97144A4C-8BDF-3B40-8758-7611C9122353}" destId="{CF447C74-5612-F745-8FC1-CD669BBFDFA1}" srcOrd="0" destOrd="0" presId="urn:microsoft.com/office/officeart/2005/8/layout/cycle3"/>
    <dgm:cxn modelId="{51B8BD67-65BF-074E-B276-1B7A2DB96A78}" srcId="{CA360FEA-11A3-F04F-AE05-69185D2282B2}" destId="{97144A4C-8BDF-3B40-8758-7611C9122353}" srcOrd="3" destOrd="0" parTransId="{C3A13A1C-BEA2-3741-99ED-932C52B4D80E}" sibTransId="{DFDC82B1-3B75-084D-B2EF-76B2DAB0B677}"/>
    <dgm:cxn modelId="{FBD47860-1D5F-634C-932C-533004803F70}" type="presOf" srcId="{51F45E44-7ED7-E247-9169-E3F0C66F9C93}" destId="{EA095806-14E5-2548-B961-F3A89BB68273}" srcOrd="0" destOrd="0" presId="urn:microsoft.com/office/officeart/2005/8/layout/cycle3"/>
    <dgm:cxn modelId="{A3AA4C4F-9115-E740-9783-093EC447637F}" srcId="{CA360FEA-11A3-F04F-AE05-69185D2282B2}" destId="{4B33939C-BFE3-A244-AC9E-EDE3582E7E42}" srcOrd="0" destOrd="0" parTransId="{C90BC950-9EAB-3449-BCC8-EC120BA57EAD}" sibTransId="{FC40B061-F4F0-5544-913D-377517EC554B}"/>
    <dgm:cxn modelId="{6CD04FB6-B148-1A45-97EC-03EA0E431E1C}" srcId="{CA360FEA-11A3-F04F-AE05-69185D2282B2}" destId="{51F45E44-7ED7-E247-9169-E3F0C66F9C93}" srcOrd="4" destOrd="0" parTransId="{8DA3315F-E8B4-DF4B-8790-309283BF82E3}" sibTransId="{AD428181-C2B1-7B4E-A8E4-C5FA20305F66}"/>
    <dgm:cxn modelId="{9A103547-685D-5A41-B17B-D4D40984819E}" type="presParOf" srcId="{4D0C4535-EE27-A049-96FC-FBE2FF2ECFAF}" destId="{C30A8E47-D5E4-FF40-B2B7-1741B4F11589}" srcOrd="0" destOrd="0" presId="urn:microsoft.com/office/officeart/2005/8/layout/cycle3"/>
    <dgm:cxn modelId="{F20D1F59-379E-5842-91CA-403B3D05D414}" type="presParOf" srcId="{C30A8E47-D5E4-FF40-B2B7-1741B4F11589}" destId="{5DBB04AC-579E-C24D-B101-F97C5BFA46D0}" srcOrd="0" destOrd="0" presId="urn:microsoft.com/office/officeart/2005/8/layout/cycle3"/>
    <dgm:cxn modelId="{A9DDF59A-7463-7540-8451-08A95F05579E}" type="presParOf" srcId="{C30A8E47-D5E4-FF40-B2B7-1741B4F11589}" destId="{9A7392E4-78F2-8847-AF3E-C9B30DFCCE3C}" srcOrd="1" destOrd="0" presId="urn:microsoft.com/office/officeart/2005/8/layout/cycle3"/>
    <dgm:cxn modelId="{7E7C052D-36E6-0341-BF27-6D46C8D23A7A}" type="presParOf" srcId="{C30A8E47-D5E4-FF40-B2B7-1741B4F11589}" destId="{5398A790-1C2A-B942-A00C-7AD92B893D65}" srcOrd="2" destOrd="0" presId="urn:microsoft.com/office/officeart/2005/8/layout/cycle3"/>
    <dgm:cxn modelId="{C4EBAB36-721B-F445-BA51-9B8B746764BE}" type="presParOf" srcId="{C30A8E47-D5E4-FF40-B2B7-1741B4F11589}" destId="{3E2DE4F0-1AA3-EA44-B8D5-0353DFDAF357}" srcOrd="3" destOrd="0" presId="urn:microsoft.com/office/officeart/2005/8/layout/cycle3"/>
    <dgm:cxn modelId="{68FA3D01-4E51-F24F-BB6D-59BE41826F79}" type="presParOf" srcId="{C30A8E47-D5E4-FF40-B2B7-1741B4F11589}" destId="{CF447C74-5612-F745-8FC1-CD669BBFDFA1}" srcOrd="4" destOrd="0" presId="urn:microsoft.com/office/officeart/2005/8/layout/cycle3"/>
    <dgm:cxn modelId="{F3C21055-41E5-8240-9B1F-AE7ADF9E6178}" type="presParOf" srcId="{C30A8E47-D5E4-FF40-B2B7-1741B4F11589}" destId="{EA095806-14E5-2548-B961-F3A89BB68273}" srcOrd="5" destOrd="0" presId="urn:microsoft.com/office/officeart/2005/8/layout/cycle3"/>
    <dgm:cxn modelId="{F24A5404-186B-8F4A-9237-B12161CB483F}" type="presParOf" srcId="{C30A8E47-D5E4-FF40-B2B7-1741B4F11589}" destId="{AF08D964-32C7-C145-AA30-23A628029E4B}" srcOrd="6" destOrd="0" presId="urn:microsoft.com/office/officeart/2005/8/layout/cycle3"/>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167205-D1A2-402C-BFB8-A2A9C4E79248}">
      <dsp:nvSpPr>
        <dsp:cNvPr id="0" name=""/>
        <dsp:cNvSpPr/>
      </dsp:nvSpPr>
      <dsp:spPr>
        <a:xfrm>
          <a:off x="990756" y="-13109"/>
          <a:ext cx="2523110" cy="2523110"/>
        </a:xfrm>
        <a:prstGeom prst="circularArrow">
          <a:avLst>
            <a:gd name="adj1" fmla="val 5544"/>
            <a:gd name="adj2" fmla="val 330680"/>
            <a:gd name="adj3" fmla="val 13883283"/>
            <a:gd name="adj4" fmla="val 17320967"/>
            <a:gd name="adj5" fmla="val 5757"/>
          </a:avLst>
        </a:prstGeom>
        <a:solidFill>
          <a:srgbClr val="ED7D31">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649D10E6-53DF-434D-B947-AB1978225838}">
      <dsp:nvSpPr>
        <dsp:cNvPr id="0" name=""/>
        <dsp:cNvSpPr/>
      </dsp:nvSpPr>
      <dsp:spPr>
        <a:xfrm>
          <a:off x="1688133" y="0"/>
          <a:ext cx="1128355" cy="564177"/>
        </a:xfrm>
        <a:prstGeom prst="roundRect">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ct val="35000"/>
            </a:spcAft>
          </a:pPr>
          <a:r>
            <a:rPr lang="en-US" sz="1200" b="1" kern="1200" dirty="0" smtClean="0">
              <a:solidFill>
                <a:sysClr val="window" lastClr="FFFFFF"/>
              </a:solidFill>
              <a:latin typeface="Calibri" panose="020F0502020204030204"/>
              <a:ea typeface="+mn-ea"/>
              <a:cs typeface="+mn-cs"/>
            </a:rPr>
            <a:t>PGP/Artifact Planning</a:t>
          </a:r>
          <a:endParaRPr lang="en-US" sz="1200" b="0" kern="1200" dirty="0">
            <a:solidFill>
              <a:sysClr val="window" lastClr="FFFFFF"/>
            </a:solidFill>
            <a:latin typeface="Calibri" panose="020F0502020204030204"/>
            <a:ea typeface="+mn-ea"/>
            <a:cs typeface="+mn-cs"/>
          </a:endParaRPr>
        </a:p>
      </dsp:txBody>
      <dsp:txXfrm>
        <a:off x="1715674" y="27541"/>
        <a:ext cx="1073273" cy="509095"/>
      </dsp:txXfrm>
    </dsp:sp>
    <dsp:sp modelId="{636C3F30-9A34-44A4-AEAE-468BC9241AB7}">
      <dsp:nvSpPr>
        <dsp:cNvPr id="0" name=""/>
        <dsp:cNvSpPr/>
      </dsp:nvSpPr>
      <dsp:spPr>
        <a:xfrm>
          <a:off x="2713201" y="736087"/>
          <a:ext cx="1128355" cy="564177"/>
        </a:xfrm>
        <a:prstGeom prst="roundRect">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ct val="35000"/>
            </a:spcAft>
          </a:pPr>
          <a:r>
            <a:rPr lang="en-US" sz="1200" b="1" kern="1200" spc="-20" baseline="0" dirty="0" smtClean="0">
              <a:solidFill>
                <a:sysClr val="window" lastClr="FFFFFF"/>
              </a:solidFill>
              <a:latin typeface="Calibri" panose="020F0502020204030204"/>
              <a:ea typeface="+mn-ea"/>
              <a:cs typeface="+mn-cs"/>
            </a:rPr>
            <a:t>Evidence Gathering</a:t>
          </a:r>
          <a:endParaRPr lang="en-US" sz="1200" b="0" kern="1200" dirty="0">
            <a:solidFill>
              <a:sysClr val="window" lastClr="FFFFFF"/>
            </a:solidFill>
            <a:latin typeface="Calibri" panose="020F0502020204030204"/>
            <a:ea typeface="+mn-ea"/>
            <a:cs typeface="+mn-cs"/>
          </a:endParaRPr>
        </a:p>
      </dsp:txBody>
      <dsp:txXfrm>
        <a:off x="2740742" y="763628"/>
        <a:ext cx="1073273" cy="509095"/>
      </dsp:txXfrm>
    </dsp:sp>
    <dsp:sp modelId="{4CB6A0B7-2A5F-41EC-B41D-3EEA1B81A7D5}">
      <dsp:nvSpPr>
        <dsp:cNvPr id="0" name=""/>
        <dsp:cNvSpPr/>
      </dsp:nvSpPr>
      <dsp:spPr>
        <a:xfrm>
          <a:off x="2469024" y="1747225"/>
          <a:ext cx="1128355" cy="564177"/>
        </a:xfrm>
        <a:prstGeom prst="roundRect">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ct val="35000"/>
            </a:spcAft>
          </a:pPr>
          <a:r>
            <a:rPr lang="en-US" sz="1200" b="1" kern="1200" dirty="0">
              <a:solidFill>
                <a:sysClr val="window" lastClr="FFFFFF"/>
              </a:solidFill>
              <a:latin typeface="Calibri" panose="020F0502020204030204"/>
              <a:ea typeface="+mn-ea"/>
              <a:cs typeface="+mn-cs"/>
            </a:rPr>
            <a:t>Mid-Year </a:t>
          </a:r>
          <a:r>
            <a:rPr lang="en-US" sz="1200" b="1" kern="1200" dirty="0" smtClean="0">
              <a:solidFill>
                <a:sysClr val="window" lastClr="FFFFFF"/>
              </a:solidFill>
              <a:latin typeface="Calibri" panose="020F0502020204030204"/>
              <a:ea typeface="+mn-ea"/>
              <a:cs typeface="+mn-cs"/>
            </a:rPr>
            <a:t> Check-In</a:t>
          </a:r>
          <a:endParaRPr lang="en-US" sz="1200" b="1" kern="1200" dirty="0">
            <a:solidFill>
              <a:sysClr val="window" lastClr="FFFFFF"/>
            </a:solidFill>
            <a:latin typeface="Calibri" panose="020F0502020204030204"/>
            <a:ea typeface="+mn-ea"/>
            <a:cs typeface="+mn-cs"/>
          </a:endParaRPr>
        </a:p>
      </dsp:txBody>
      <dsp:txXfrm>
        <a:off x="2496565" y="1774766"/>
        <a:ext cx="1073273" cy="509095"/>
      </dsp:txXfrm>
    </dsp:sp>
    <dsp:sp modelId="{9DC1335A-DEB1-4EE3-8EBF-D4F1A2AFDE91}">
      <dsp:nvSpPr>
        <dsp:cNvPr id="0" name=""/>
        <dsp:cNvSpPr/>
      </dsp:nvSpPr>
      <dsp:spPr>
        <a:xfrm>
          <a:off x="952323" y="1747219"/>
          <a:ext cx="1128355" cy="564177"/>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ct val="35000"/>
            </a:spcAft>
          </a:pPr>
          <a:r>
            <a:rPr lang="en-US" sz="1200" b="1" kern="1200" spc="-20" baseline="0" dirty="0" smtClean="0">
              <a:solidFill>
                <a:sysClr val="window" lastClr="FFFFFF"/>
              </a:solidFill>
              <a:latin typeface="Calibri" panose="020F0502020204030204"/>
              <a:ea typeface="+mn-ea"/>
              <a:cs typeface="+mn-cs"/>
            </a:rPr>
            <a:t>Evidence Gathering</a:t>
          </a:r>
          <a:endParaRPr lang="en-US" sz="1200" b="0" kern="1200" dirty="0">
            <a:solidFill>
              <a:sysClr val="window" lastClr="FFFFFF"/>
            </a:solidFill>
            <a:latin typeface="Calibri" panose="020F0502020204030204"/>
            <a:ea typeface="+mn-ea"/>
            <a:cs typeface="+mn-cs"/>
          </a:endParaRPr>
        </a:p>
      </dsp:txBody>
      <dsp:txXfrm>
        <a:off x="979864" y="1774760"/>
        <a:ext cx="1073273" cy="509095"/>
      </dsp:txXfrm>
    </dsp:sp>
    <dsp:sp modelId="{7D357A15-0557-42C7-A550-3607A0B6F816}">
      <dsp:nvSpPr>
        <dsp:cNvPr id="0" name=""/>
        <dsp:cNvSpPr/>
      </dsp:nvSpPr>
      <dsp:spPr>
        <a:xfrm>
          <a:off x="664841" y="744264"/>
          <a:ext cx="1128355" cy="564177"/>
        </a:xfrm>
        <a:prstGeom prst="roundRect">
          <a:avLst/>
        </a:prstGeom>
        <a:solidFill>
          <a:srgbClr val="44546A"/>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ct val="35000"/>
            </a:spcAft>
          </a:pPr>
          <a:r>
            <a:rPr lang="en-US" sz="1200" b="1" kern="1200" dirty="0" smtClean="0">
              <a:solidFill>
                <a:sysClr val="window" lastClr="FFFFFF"/>
              </a:solidFill>
              <a:latin typeface="Calibri" panose="020F0502020204030204"/>
              <a:ea typeface="+mn-ea"/>
              <a:cs typeface="+mn-cs"/>
            </a:rPr>
            <a:t>PGP/Artifact Review</a:t>
          </a:r>
          <a:endParaRPr lang="en-US" sz="1200" b="0" kern="1200" dirty="0">
            <a:solidFill>
              <a:sysClr val="window" lastClr="FFFFFF"/>
            </a:solidFill>
            <a:latin typeface="Calibri" panose="020F0502020204030204"/>
            <a:ea typeface="+mn-ea"/>
            <a:cs typeface="+mn-cs"/>
          </a:endParaRPr>
        </a:p>
      </dsp:txBody>
      <dsp:txXfrm>
        <a:off x="692382" y="771805"/>
        <a:ext cx="1073273" cy="50909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7392E4-78F2-8847-AF3E-C9B30DFCCE3C}">
      <dsp:nvSpPr>
        <dsp:cNvPr id="0" name=""/>
        <dsp:cNvSpPr/>
      </dsp:nvSpPr>
      <dsp:spPr>
        <a:xfrm>
          <a:off x="1246509" y="-3527"/>
          <a:ext cx="2666810" cy="2666810"/>
        </a:xfrm>
        <a:prstGeom prst="circularArrow">
          <a:avLst>
            <a:gd name="adj1" fmla="val 5274"/>
            <a:gd name="adj2" fmla="val 312630"/>
            <a:gd name="adj3" fmla="val 14291196"/>
            <a:gd name="adj4" fmla="val 17090209"/>
            <a:gd name="adj5" fmla="val 5477"/>
          </a:avLst>
        </a:prstGeom>
        <a:solidFill>
          <a:schemeClr val="accent3">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5DBB04AC-579E-C24D-B101-F97C5BFA46D0}">
      <dsp:nvSpPr>
        <dsp:cNvPr id="0" name=""/>
        <dsp:cNvSpPr/>
      </dsp:nvSpPr>
      <dsp:spPr>
        <a:xfrm>
          <a:off x="2091141" y="439"/>
          <a:ext cx="977545" cy="488772"/>
        </a:xfrm>
        <a:prstGeom prst="roundRect">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chemeClr val="tx1"/>
              </a:solidFill>
            </a:rPr>
            <a:t>EvaluationPlanning</a:t>
          </a:r>
        </a:p>
        <a:p>
          <a:pPr lvl="0" algn="ctr" defTabSz="355600">
            <a:lnSpc>
              <a:spcPct val="90000"/>
            </a:lnSpc>
            <a:spcBef>
              <a:spcPct val="0"/>
            </a:spcBef>
            <a:spcAft>
              <a:spcPct val="35000"/>
            </a:spcAft>
          </a:pPr>
          <a:r>
            <a:rPr lang="en-US" sz="800" kern="1200">
              <a:solidFill>
                <a:schemeClr val="tx1"/>
              </a:solidFill>
            </a:rPr>
            <a:t>Sept/Oct</a:t>
          </a:r>
        </a:p>
      </dsp:txBody>
      <dsp:txXfrm>
        <a:off x="2115001" y="24299"/>
        <a:ext cx="929825" cy="441052"/>
      </dsp:txXfrm>
    </dsp:sp>
    <dsp:sp modelId="{5398A790-1C2A-B942-A00C-7AD92B893D65}">
      <dsp:nvSpPr>
        <dsp:cNvPr id="0" name=""/>
        <dsp:cNvSpPr/>
      </dsp:nvSpPr>
      <dsp:spPr>
        <a:xfrm>
          <a:off x="3073400" y="613038"/>
          <a:ext cx="977545" cy="488772"/>
        </a:xfrm>
        <a:prstGeom prst="roundRect">
          <a:avLst/>
        </a:prstGeom>
        <a:solidFill>
          <a:schemeClr val="accent6">
            <a:lumMod val="60000"/>
            <a:lumOff val="4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0000"/>
              </a:solidFill>
            </a:rPr>
            <a:t>Evidence gathering </a:t>
          </a:r>
        </a:p>
        <a:p>
          <a:pPr lvl="0" algn="ctr" defTabSz="355600">
            <a:lnSpc>
              <a:spcPct val="90000"/>
            </a:lnSpc>
            <a:spcBef>
              <a:spcPct val="0"/>
            </a:spcBef>
            <a:spcAft>
              <a:spcPct val="35000"/>
            </a:spcAft>
          </a:pPr>
          <a:r>
            <a:rPr lang="en-US" sz="800" kern="1200">
              <a:solidFill>
                <a:srgbClr val="000000"/>
              </a:solidFill>
            </a:rPr>
            <a:t>Oct-Jan</a:t>
          </a:r>
        </a:p>
      </dsp:txBody>
      <dsp:txXfrm>
        <a:off x="3097260" y="636898"/>
        <a:ext cx="929825" cy="441052"/>
      </dsp:txXfrm>
    </dsp:sp>
    <dsp:sp modelId="{3E2DE4F0-1AA3-EA44-B8D5-0353DFDAF357}">
      <dsp:nvSpPr>
        <dsp:cNvPr id="0" name=""/>
        <dsp:cNvSpPr/>
      </dsp:nvSpPr>
      <dsp:spPr>
        <a:xfrm>
          <a:off x="3028061" y="1559443"/>
          <a:ext cx="977545" cy="488772"/>
        </a:xfrm>
        <a:prstGeom prst="roundRect">
          <a:avLst/>
        </a:prstGeom>
        <a:gradFill rotWithShape="0">
          <a:gsLst>
            <a:gs pos="0">
              <a:schemeClr val="accent3">
                <a:hueOff val="4500106"/>
                <a:satOff val="-6752"/>
                <a:lumOff val="-1098"/>
                <a:alphaOff val="0"/>
                <a:tint val="100000"/>
                <a:shade val="100000"/>
                <a:satMod val="130000"/>
              </a:schemeClr>
            </a:gs>
            <a:gs pos="100000">
              <a:schemeClr val="accent3">
                <a:hueOff val="4500106"/>
                <a:satOff val="-6752"/>
                <a:lumOff val="-1098"/>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0000"/>
              </a:solidFill>
            </a:rPr>
            <a:t>Mid-Year Check-in, modify if necessary </a:t>
          </a:r>
        </a:p>
        <a:p>
          <a:pPr lvl="0" algn="ctr" defTabSz="355600">
            <a:lnSpc>
              <a:spcPct val="90000"/>
            </a:lnSpc>
            <a:spcBef>
              <a:spcPct val="0"/>
            </a:spcBef>
            <a:spcAft>
              <a:spcPct val="35000"/>
            </a:spcAft>
          </a:pPr>
          <a:r>
            <a:rPr lang="en-US" sz="800" kern="1200">
              <a:solidFill>
                <a:srgbClr val="000000"/>
              </a:solidFill>
            </a:rPr>
            <a:t>Jan</a:t>
          </a:r>
        </a:p>
      </dsp:txBody>
      <dsp:txXfrm>
        <a:off x="3051921" y="1583303"/>
        <a:ext cx="929825" cy="441052"/>
      </dsp:txXfrm>
    </dsp:sp>
    <dsp:sp modelId="{CF447C74-5612-F745-8FC1-CD669BBFDFA1}">
      <dsp:nvSpPr>
        <dsp:cNvPr id="0" name=""/>
        <dsp:cNvSpPr/>
      </dsp:nvSpPr>
      <dsp:spPr>
        <a:xfrm>
          <a:off x="2091141" y="2164180"/>
          <a:ext cx="977545" cy="488772"/>
        </a:xfrm>
        <a:prstGeom prst="roundRect">
          <a:avLst/>
        </a:prstGeom>
        <a:gradFill rotWithShape="0">
          <a:gsLst>
            <a:gs pos="0">
              <a:schemeClr val="accent3">
                <a:hueOff val="6750160"/>
                <a:satOff val="-10128"/>
                <a:lumOff val="-1647"/>
                <a:alphaOff val="0"/>
                <a:tint val="100000"/>
                <a:shade val="100000"/>
                <a:satMod val="130000"/>
              </a:schemeClr>
            </a:gs>
            <a:gs pos="100000">
              <a:schemeClr val="accent3">
                <a:hueOff val="6750160"/>
                <a:satOff val="-10128"/>
                <a:lumOff val="-1647"/>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0000"/>
              </a:solidFill>
            </a:rPr>
            <a:t>Evidence gathering </a:t>
          </a:r>
        </a:p>
        <a:p>
          <a:pPr lvl="0" algn="ctr" defTabSz="355600">
            <a:lnSpc>
              <a:spcPct val="90000"/>
            </a:lnSpc>
            <a:spcBef>
              <a:spcPct val="0"/>
            </a:spcBef>
            <a:spcAft>
              <a:spcPct val="35000"/>
            </a:spcAft>
          </a:pPr>
          <a:r>
            <a:rPr lang="en-US" sz="800" kern="1200">
              <a:solidFill>
                <a:srgbClr val="000000"/>
              </a:solidFill>
            </a:rPr>
            <a:t>Jan-May</a:t>
          </a:r>
        </a:p>
      </dsp:txBody>
      <dsp:txXfrm>
        <a:off x="2115001" y="2188040"/>
        <a:ext cx="929825" cy="441052"/>
      </dsp:txXfrm>
    </dsp:sp>
    <dsp:sp modelId="{EA095806-14E5-2548-B961-F3A89BB68273}">
      <dsp:nvSpPr>
        <dsp:cNvPr id="0" name=""/>
        <dsp:cNvSpPr/>
      </dsp:nvSpPr>
      <dsp:spPr>
        <a:xfrm>
          <a:off x="1154222" y="1559443"/>
          <a:ext cx="977545" cy="488772"/>
        </a:xfrm>
        <a:prstGeom prst="roundRect">
          <a:avLst/>
        </a:prstGeom>
        <a:solidFill>
          <a:srgbClr val="FFFF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0000"/>
              </a:solidFill>
            </a:rPr>
            <a:t>PGP/Artifact Review May</a:t>
          </a:r>
        </a:p>
      </dsp:txBody>
      <dsp:txXfrm>
        <a:off x="1178082" y="1583303"/>
        <a:ext cx="929825" cy="441052"/>
      </dsp:txXfrm>
    </dsp:sp>
    <dsp:sp modelId="{AF08D964-32C7-C145-AA30-23A628029E4B}">
      <dsp:nvSpPr>
        <dsp:cNvPr id="0" name=""/>
        <dsp:cNvSpPr/>
      </dsp:nvSpPr>
      <dsp:spPr>
        <a:xfrm>
          <a:off x="1154217" y="630693"/>
          <a:ext cx="977545" cy="488772"/>
        </a:xfrm>
        <a:prstGeom prst="roundRect">
          <a:avLst/>
        </a:prstGeom>
        <a:gradFill rotWithShape="0">
          <a:gsLst>
            <a:gs pos="0">
              <a:schemeClr val="accent3">
                <a:hueOff val="11250266"/>
                <a:satOff val="-16880"/>
                <a:lumOff val="-2745"/>
                <a:alphaOff val="0"/>
                <a:tint val="100000"/>
                <a:shade val="100000"/>
                <a:satMod val="130000"/>
              </a:schemeClr>
            </a:gs>
            <a:gs pos="100000">
              <a:schemeClr val="accent3">
                <a:hueOff val="11250266"/>
                <a:satOff val="-16880"/>
                <a:lumOff val="-2745"/>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0000"/>
              </a:solidFill>
            </a:rPr>
            <a:t>Summative Meeting May/June</a:t>
          </a:r>
        </a:p>
      </dsp:txBody>
      <dsp:txXfrm>
        <a:off x="1178077" y="654553"/>
        <a:ext cx="929825" cy="441052"/>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0.4378</cdr:x>
      <cdr:y>0.44605</cdr:y>
    </cdr:from>
    <cdr:to>
      <cdr:x>0.54196</cdr:x>
      <cdr:y>0.58891</cdr:y>
    </cdr:to>
    <cdr:sp macro="" textlink="">
      <cdr:nvSpPr>
        <cdr:cNvPr id="2" name="Text Box 1"/>
        <cdr:cNvSpPr txBox="1"/>
      </cdr:nvSpPr>
      <cdr:spPr>
        <a:xfrm xmlns:a="http://schemas.openxmlformats.org/drawingml/2006/main">
          <a:off x="2401921" y="1427534"/>
          <a:ext cx="571500" cy="4572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0.38547</cdr:x>
      <cdr:y>0.39813</cdr:y>
    </cdr:from>
    <cdr:to>
      <cdr:x>0.51047</cdr:x>
      <cdr:y>0.54099</cdr:y>
    </cdr:to>
    <cdr:sp macro="" textlink="">
      <cdr:nvSpPr>
        <cdr:cNvPr id="3" name="Text Box 2"/>
        <cdr:cNvSpPr txBox="1"/>
      </cdr:nvSpPr>
      <cdr:spPr>
        <a:xfrm xmlns:a="http://schemas.openxmlformats.org/drawingml/2006/main">
          <a:off x="1581492" y="778670"/>
          <a:ext cx="512842" cy="27940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60%</a:t>
          </a:r>
        </a:p>
      </cdr:txBody>
    </cdr:sp>
  </cdr:relSizeAnchor>
  <cdr:relSizeAnchor xmlns:cdr="http://schemas.openxmlformats.org/drawingml/2006/chartDrawing">
    <cdr:from>
      <cdr:x>0.10729</cdr:x>
      <cdr:y>0.34441</cdr:y>
    </cdr:from>
    <cdr:to>
      <cdr:x>0.23229</cdr:x>
      <cdr:y>0.45155</cdr:y>
    </cdr:to>
    <cdr:sp macro="" textlink="">
      <cdr:nvSpPr>
        <cdr:cNvPr id="4" name="Text Box 3"/>
        <cdr:cNvSpPr txBox="1"/>
      </cdr:nvSpPr>
      <cdr:spPr>
        <a:xfrm xmlns:a="http://schemas.openxmlformats.org/drawingml/2006/main">
          <a:off x="440200" y="673590"/>
          <a:ext cx="512842" cy="2095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30%</a:t>
          </a:r>
        </a:p>
      </cdr:txBody>
    </cdr:sp>
  </cdr:relSizeAnchor>
  <cdr:relSizeAnchor xmlns:cdr="http://schemas.openxmlformats.org/drawingml/2006/chartDrawing">
    <cdr:from>
      <cdr:x>0.19334</cdr:x>
      <cdr:y>0.16831</cdr:y>
    </cdr:from>
    <cdr:to>
      <cdr:x>0.31834</cdr:x>
      <cdr:y>0.27545</cdr:y>
    </cdr:to>
    <cdr:sp macro="" textlink="">
      <cdr:nvSpPr>
        <cdr:cNvPr id="5" name="Text Box 1"/>
        <cdr:cNvSpPr txBox="1"/>
      </cdr:nvSpPr>
      <cdr:spPr>
        <a:xfrm xmlns:a="http://schemas.openxmlformats.org/drawingml/2006/main">
          <a:off x="793217" y="329183"/>
          <a:ext cx="512842" cy="209545"/>
        </a:xfrm>
        <a:prstGeom xmlns:a="http://schemas.openxmlformats.org/drawingml/2006/main" prst="rect">
          <a:avLst/>
        </a:prstGeom>
      </cdr:spPr>
    </cdr:sp>
  </cdr:relSizeAnchor>
  <cdr:relSizeAnchor xmlns:cdr="http://schemas.openxmlformats.org/drawingml/2006/chartDrawing">
    <cdr:from>
      <cdr:x>0.2265</cdr:x>
      <cdr:y>0.12046</cdr:y>
    </cdr:from>
    <cdr:to>
      <cdr:x>0.35494</cdr:x>
      <cdr:y>0.24329</cdr:y>
    </cdr:to>
    <cdr:sp macro="" textlink="">
      <cdr:nvSpPr>
        <cdr:cNvPr id="7" name="Text Box 6"/>
        <cdr:cNvSpPr txBox="1"/>
      </cdr:nvSpPr>
      <cdr:spPr>
        <a:xfrm xmlns:a="http://schemas.openxmlformats.org/drawingml/2006/main">
          <a:off x="1014537" y="235980"/>
          <a:ext cx="575320" cy="24062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10%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8418</Words>
  <Characters>47984</Characters>
  <Application>Microsoft Macintosh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Crocco</dc:creator>
  <cp:keywords/>
  <dc:description/>
  <cp:lastModifiedBy>Christine Crocco</cp:lastModifiedBy>
  <cp:revision>2</cp:revision>
  <dcterms:created xsi:type="dcterms:W3CDTF">2018-08-03T21:25:00Z</dcterms:created>
  <dcterms:modified xsi:type="dcterms:W3CDTF">2018-08-03T21:25:00Z</dcterms:modified>
</cp:coreProperties>
</file>