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BDCB8E" w14:textId="4D38D24E" w:rsidR="00B47799" w:rsidRPr="00AB52E9" w:rsidRDefault="002D1B68" w:rsidP="00160868">
      <w:pPr>
        <w:pStyle w:val="Title"/>
        <w:rPr>
          <w:rFonts w:asciiTheme="minorHAnsi" w:hAnsiTheme="minorHAnsi"/>
          <w:b/>
          <w:color w:val="auto"/>
          <w:sz w:val="72"/>
          <w:szCs w:val="72"/>
        </w:rPr>
      </w:pPr>
      <w:bookmarkStart w:id="0" w:name="_Toc423071896"/>
      <w:bookmarkStart w:id="1" w:name="_Toc423072203"/>
      <w:bookmarkStart w:id="2" w:name="_Toc423072535"/>
      <w:bookmarkStart w:id="3" w:name="_Toc423072853"/>
      <w:bookmarkStart w:id="4" w:name="_Toc429575129"/>
      <w:bookmarkStart w:id="5" w:name="_Toc430085669"/>
      <w:bookmarkStart w:id="6" w:name="_Toc430085770"/>
      <w:bookmarkStart w:id="7" w:name="_Toc432146305"/>
      <w:bookmarkStart w:id="8" w:name="_Toc432420091"/>
      <w:bookmarkStart w:id="9" w:name="_Toc432420158"/>
      <w:bookmarkStart w:id="10" w:name="_Toc432490059"/>
      <w:bookmarkStart w:id="11" w:name="_Toc432779545"/>
      <w:bookmarkStart w:id="12" w:name="_Toc432780091"/>
      <w:r w:rsidRPr="00AB52E9">
        <w:rPr>
          <w:rFonts w:asciiTheme="minorHAnsi" w:hAnsiTheme="minorHAnsi"/>
          <w:noProof/>
        </w:rPr>
        <w:drawing>
          <wp:inline distT="0" distB="0" distL="0" distR="0" wp14:anchorId="0E2EB1B0" wp14:editId="30636CB4">
            <wp:extent cx="2360065" cy="498764"/>
            <wp:effectExtent l="0" t="0" r="2540"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61862" cy="499144"/>
                    </a:xfrm>
                    <a:prstGeom prst="rect">
                      <a:avLst/>
                    </a:prstGeom>
                    <a:noFill/>
                    <a:ln>
                      <a:noFill/>
                    </a:ln>
                  </pic:spPr>
                </pic:pic>
              </a:graphicData>
            </a:graphic>
          </wp:inline>
        </w:drawing>
      </w:r>
      <w:bookmarkEnd w:id="0"/>
      <w:bookmarkEnd w:id="1"/>
      <w:bookmarkEnd w:id="2"/>
      <w:bookmarkEnd w:id="3"/>
      <w:bookmarkEnd w:id="4"/>
      <w:bookmarkEnd w:id="5"/>
      <w:bookmarkEnd w:id="6"/>
      <w:bookmarkEnd w:id="7"/>
      <w:bookmarkEnd w:id="8"/>
      <w:bookmarkEnd w:id="9"/>
      <w:bookmarkEnd w:id="10"/>
      <w:bookmarkEnd w:id="11"/>
      <w:bookmarkEnd w:id="12"/>
    </w:p>
    <w:p w14:paraId="20358A41" w14:textId="77777777" w:rsidR="00193925" w:rsidRPr="00AB52E9" w:rsidRDefault="00193925" w:rsidP="00160868">
      <w:pPr>
        <w:pStyle w:val="Title"/>
        <w:rPr>
          <w:rFonts w:asciiTheme="minorHAnsi" w:hAnsiTheme="minorHAnsi"/>
          <w:b/>
          <w:color w:val="auto"/>
          <w:sz w:val="72"/>
          <w:szCs w:val="72"/>
        </w:rPr>
      </w:pPr>
    </w:p>
    <w:p w14:paraId="4836EDC3" w14:textId="77777777" w:rsidR="00160868" w:rsidRPr="00AB52E9" w:rsidRDefault="00160868" w:rsidP="00F456F1">
      <w:pPr>
        <w:pStyle w:val="Title"/>
        <w:jc w:val="center"/>
        <w:rPr>
          <w:rFonts w:asciiTheme="minorHAnsi" w:hAnsiTheme="minorHAnsi"/>
          <w:b/>
          <w:color w:val="auto"/>
          <w:sz w:val="72"/>
          <w:szCs w:val="72"/>
        </w:rPr>
      </w:pPr>
      <w:r w:rsidRPr="00AB52E9">
        <w:rPr>
          <w:rFonts w:asciiTheme="minorHAnsi" w:hAnsiTheme="minorHAnsi"/>
          <w:b/>
          <w:color w:val="auto"/>
          <w:sz w:val="72"/>
          <w:szCs w:val="72"/>
        </w:rPr>
        <w:t>U.S. Virgin Islands Coordinator Evaluation Guidebook</w:t>
      </w:r>
    </w:p>
    <w:p w14:paraId="7E4C3052" w14:textId="77777777" w:rsidR="00160868" w:rsidRPr="00AB52E9" w:rsidRDefault="00160868" w:rsidP="00160868">
      <w:pPr>
        <w:rPr>
          <w:rFonts w:asciiTheme="minorHAnsi" w:hAnsiTheme="minorHAnsi"/>
        </w:rPr>
      </w:pPr>
    </w:p>
    <w:p w14:paraId="4BE6BBDD" w14:textId="77777777" w:rsidR="00160868" w:rsidRPr="00AB52E9" w:rsidRDefault="00160868" w:rsidP="00160868">
      <w:pPr>
        <w:spacing w:before="240"/>
        <w:rPr>
          <w:rFonts w:asciiTheme="minorHAnsi" w:hAnsiTheme="minorHAnsi"/>
          <w:sz w:val="32"/>
          <w:szCs w:val="32"/>
        </w:rPr>
      </w:pPr>
    </w:p>
    <w:p w14:paraId="6DC1F3B6" w14:textId="3E63A972" w:rsidR="00160868" w:rsidRPr="00AB52E9" w:rsidRDefault="002016C8" w:rsidP="002016C8">
      <w:pPr>
        <w:jc w:val="center"/>
        <w:rPr>
          <w:rFonts w:asciiTheme="minorHAnsi" w:hAnsiTheme="minorHAnsi"/>
          <w:b/>
          <w:sz w:val="48"/>
          <w:szCs w:val="48"/>
        </w:rPr>
      </w:pPr>
      <w:r w:rsidRPr="00AB52E9">
        <w:rPr>
          <w:rFonts w:asciiTheme="minorHAnsi" w:hAnsiTheme="minorHAnsi"/>
          <w:b/>
          <w:sz w:val="48"/>
          <w:szCs w:val="48"/>
          <w:highlight w:val="yellow"/>
        </w:rPr>
        <w:t xml:space="preserve">2018 </w:t>
      </w:r>
      <w:r w:rsidR="00B15C04" w:rsidRPr="00AB52E9">
        <w:rPr>
          <w:rFonts w:asciiTheme="minorHAnsi" w:hAnsiTheme="minorHAnsi"/>
          <w:b/>
          <w:sz w:val="48"/>
          <w:szCs w:val="48"/>
          <w:highlight w:val="yellow"/>
        </w:rPr>
        <w:t>–</w:t>
      </w:r>
      <w:r w:rsidRPr="00AB52E9">
        <w:rPr>
          <w:rFonts w:asciiTheme="minorHAnsi" w:hAnsiTheme="minorHAnsi"/>
          <w:b/>
          <w:sz w:val="48"/>
          <w:szCs w:val="48"/>
          <w:highlight w:val="yellow"/>
        </w:rPr>
        <w:t xml:space="preserve"> 2019</w:t>
      </w:r>
    </w:p>
    <w:p w14:paraId="205D4EDB" w14:textId="77777777" w:rsidR="00B15C04" w:rsidRPr="00AB52E9" w:rsidRDefault="00B15C04" w:rsidP="002016C8">
      <w:pPr>
        <w:jc w:val="center"/>
        <w:rPr>
          <w:rFonts w:asciiTheme="minorHAnsi" w:hAnsiTheme="minorHAnsi"/>
          <w:b/>
          <w:sz w:val="48"/>
          <w:szCs w:val="48"/>
        </w:rPr>
      </w:pPr>
    </w:p>
    <w:p w14:paraId="44AF7292" w14:textId="77777777" w:rsidR="00160868" w:rsidRPr="00AB52E9" w:rsidRDefault="00160868" w:rsidP="00160868">
      <w:pPr>
        <w:rPr>
          <w:rFonts w:asciiTheme="minorHAnsi" w:hAnsiTheme="minorHAnsi" w:cstheme="minorHAnsi"/>
        </w:rPr>
      </w:pPr>
    </w:p>
    <w:p w14:paraId="19CB22C8" w14:textId="77777777" w:rsidR="00160868" w:rsidRPr="00AB52E9" w:rsidRDefault="00160868" w:rsidP="00160868">
      <w:pPr>
        <w:rPr>
          <w:rFonts w:asciiTheme="minorHAnsi" w:hAnsiTheme="minorHAnsi" w:cstheme="minorHAnsi"/>
        </w:rPr>
      </w:pPr>
    </w:p>
    <w:p w14:paraId="21022109" w14:textId="77777777" w:rsidR="00160868" w:rsidRPr="00AB52E9" w:rsidRDefault="00160868" w:rsidP="00160868">
      <w:pPr>
        <w:rPr>
          <w:rFonts w:asciiTheme="minorHAnsi" w:hAnsiTheme="minorHAnsi"/>
        </w:rPr>
      </w:pPr>
    </w:p>
    <w:p w14:paraId="69BA0998" w14:textId="77777777" w:rsidR="00160868" w:rsidRPr="00AB52E9" w:rsidRDefault="00160868" w:rsidP="00160868">
      <w:pPr>
        <w:rPr>
          <w:rFonts w:asciiTheme="minorHAnsi" w:hAnsiTheme="minorHAnsi" w:cstheme="minorHAnsi"/>
        </w:rPr>
      </w:pPr>
    </w:p>
    <w:p w14:paraId="3D406DE5" w14:textId="77777777" w:rsidR="00160868" w:rsidRPr="00AB52E9" w:rsidRDefault="00160868" w:rsidP="00160868">
      <w:pPr>
        <w:rPr>
          <w:rFonts w:asciiTheme="minorHAnsi" w:hAnsiTheme="minorHAnsi"/>
        </w:rPr>
      </w:pPr>
    </w:p>
    <w:p w14:paraId="6BC4B903" w14:textId="77777777" w:rsidR="00160868" w:rsidRPr="00AB52E9" w:rsidRDefault="00160868" w:rsidP="00160868">
      <w:pPr>
        <w:rPr>
          <w:rFonts w:asciiTheme="minorHAnsi" w:hAnsiTheme="minorHAnsi"/>
        </w:rPr>
      </w:pPr>
    </w:p>
    <w:p w14:paraId="74FAAB96" w14:textId="77777777" w:rsidR="00160868" w:rsidRPr="00AB52E9" w:rsidRDefault="00160868" w:rsidP="00160868">
      <w:pPr>
        <w:rPr>
          <w:rFonts w:asciiTheme="minorHAnsi" w:hAnsiTheme="minorHAnsi"/>
        </w:rPr>
      </w:pPr>
    </w:p>
    <w:p w14:paraId="4F95914D" w14:textId="77777777" w:rsidR="00160868" w:rsidRPr="00AB52E9" w:rsidRDefault="00160868" w:rsidP="00160868">
      <w:pPr>
        <w:rPr>
          <w:rFonts w:asciiTheme="minorHAnsi" w:hAnsiTheme="minorHAnsi"/>
        </w:rPr>
      </w:pPr>
    </w:p>
    <w:p w14:paraId="37F421E5" w14:textId="77777777" w:rsidR="00160868" w:rsidRPr="00AB52E9" w:rsidRDefault="00160868" w:rsidP="00160868">
      <w:pPr>
        <w:rPr>
          <w:rFonts w:asciiTheme="minorHAnsi" w:hAnsiTheme="minorHAnsi"/>
        </w:rPr>
      </w:pPr>
    </w:p>
    <w:p w14:paraId="2BC52FC0" w14:textId="77777777" w:rsidR="00160868" w:rsidRPr="00AB52E9" w:rsidRDefault="00160868" w:rsidP="00160868">
      <w:pPr>
        <w:rPr>
          <w:rFonts w:asciiTheme="minorHAnsi" w:hAnsiTheme="minorHAnsi"/>
        </w:rPr>
      </w:pPr>
    </w:p>
    <w:p w14:paraId="46C59F42" w14:textId="77777777" w:rsidR="00160868" w:rsidRPr="00AB52E9" w:rsidRDefault="00160868" w:rsidP="00160868">
      <w:pPr>
        <w:rPr>
          <w:rFonts w:asciiTheme="minorHAnsi" w:hAnsiTheme="minorHAnsi"/>
        </w:rPr>
      </w:pPr>
    </w:p>
    <w:p w14:paraId="1ABF982A" w14:textId="77777777" w:rsidR="00BC0BBE" w:rsidRPr="00AB52E9" w:rsidRDefault="00BC0BBE" w:rsidP="00160868">
      <w:pPr>
        <w:rPr>
          <w:rFonts w:asciiTheme="minorHAnsi" w:hAnsiTheme="minorHAnsi"/>
        </w:rPr>
      </w:pPr>
    </w:p>
    <w:p w14:paraId="1F4CB1C1" w14:textId="77777777" w:rsidR="00BC0BBE" w:rsidRPr="00AB52E9" w:rsidRDefault="00BC0BBE" w:rsidP="00160868">
      <w:pPr>
        <w:rPr>
          <w:rFonts w:asciiTheme="minorHAnsi" w:hAnsiTheme="minorHAnsi"/>
        </w:rPr>
      </w:pPr>
    </w:p>
    <w:p w14:paraId="6AA2ED4A" w14:textId="77777777" w:rsidR="00BC0BBE" w:rsidRPr="00AB52E9" w:rsidRDefault="00BC0BBE" w:rsidP="00160868">
      <w:pPr>
        <w:rPr>
          <w:rFonts w:asciiTheme="minorHAnsi" w:hAnsiTheme="minorHAnsi"/>
        </w:rPr>
      </w:pPr>
    </w:p>
    <w:p w14:paraId="6A9988A4" w14:textId="77777777" w:rsidR="00426302" w:rsidRPr="00AB52E9" w:rsidRDefault="00426302" w:rsidP="00160868">
      <w:pPr>
        <w:rPr>
          <w:rFonts w:asciiTheme="minorHAnsi" w:hAnsiTheme="minorHAnsi"/>
        </w:rPr>
      </w:pPr>
    </w:p>
    <w:p w14:paraId="1F1BDC3D" w14:textId="77777777" w:rsidR="00160868" w:rsidRPr="00AB52E9" w:rsidRDefault="00160868" w:rsidP="00160868">
      <w:pPr>
        <w:tabs>
          <w:tab w:val="right" w:leader="dot" w:pos="12960"/>
        </w:tabs>
        <w:spacing w:before="240"/>
        <w:rPr>
          <w:rFonts w:asciiTheme="minorHAnsi" w:hAnsiTheme="minorHAnsi"/>
          <w:b/>
          <w:sz w:val="22"/>
          <w:szCs w:val="22"/>
        </w:rPr>
      </w:pPr>
      <w:r w:rsidRPr="00AB52E9">
        <w:rPr>
          <w:rFonts w:asciiTheme="minorHAnsi" w:hAnsiTheme="minorHAnsi"/>
          <w:b/>
          <w:sz w:val="22"/>
          <w:szCs w:val="22"/>
        </w:rPr>
        <w:t xml:space="preserve">Acknowledgments </w:t>
      </w:r>
    </w:p>
    <w:p w14:paraId="0ADCCFC7" w14:textId="77777777" w:rsidR="00426302" w:rsidRPr="00AB52E9" w:rsidRDefault="00426302" w:rsidP="00160868">
      <w:pPr>
        <w:pStyle w:val="CommentText"/>
        <w:rPr>
          <w:rFonts w:asciiTheme="minorHAnsi" w:hAnsiTheme="minorHAnsi"/>
          <w:sz w:val="22"/>
          <w:szCs w:val="22"/>
        </w:rPr>
      </w:pPr>
    </w:p>
    <w:p w14:paraId="541BC0EF" w14:textId="50A09AF9" w:rsidR="00160868" w:rsidRPr="00AB52E9" w:rsidRDefault="00160868" w:rsidP="00160868">
      <w:pPr>
        <w:pStyle w:val="CommentText"/>
        <w:rPr>
          <w:rFonts w:asciiTheme="minorHAnsi" w:hAnsiTheme="minorHAnsi"/>
          <w:sz w:val="22"/>
          <w:szCs w:val="22"/>
        </w:rPr>
      </w:pPr>
      <w:r w:rsidRPr="00AB52E9">
        <w:rPr>
          <w:rFonts w:asciiTheme="minorHAnsi" w:hAnsiTheme="minorHAnsi"/>
          <w:sz w:val="22"/>
          <w:szCs w:val="22"/>
        </w:rPr>
        <w:t xml:space="preserve">The </w:t>
      </w:r>
      <w:r w:rsidRPr="00AB52E9">
        <w:rPr>
          <w:rFonts w:asciiTheme="minorHAnsi" w:hAnsiTheme="minorHAnsi"/>
          <w:i/>
          <w:sz w:val="22"/>
          <w:szCs w:val="22"/>
        </w:rPr>
        <w:t>U.S. Virgin Islands</w:t>
      </w:r>
      <w:r w:rsidRPr="00AB52E9">
        <w:rPr>
          <w:rFonts w:asciiTheme="minorHAnsi" w:hAnsiTheme="minorHAnsi"/>
          <w:sz w:val="22"/>
          <w:szCs w:val="22"/>
        </w:rPr>
        <w:t xml:space="preserve"> </w:t>
      </w:r>
      <w:r w:rsidRPr="00AB52E9">
        <w:rPr>
          <w:rFonts w:asciiTheme="minorHAnsi" w:hAnsiTheme="minorHAnsi"/>
          <w:i/>
          <w:sz w:val="22"/>
          <w:szCs w:val="22"/>
        </w:rPr>
        <w:t xml:space="preserve">Coordinator Evaluation Guidebook </w:t>
      </w:r>
      <w:r w:rsidRPr="00AB52E9">
        <w:rPr>
          <w:rFonts w:asciiTheme="minorHAnsi" w:hAnsiTheme="minorHAnsi"/>
          <w:sz w:val="22"/>
          <w:szCs w:val="22"/>
        </w:rPr>
        <w:t xml:space="preserve">was written by Matthew Clifford and Dana Chambers of American Institutes for Research (AIR), through a contract with the Florida and the Islands Comprehensive Center at ETS, and </w:t>
      </w:r>
      <w:r w:rsidR="00E42727" w:rsidRPr="00AB52E9">
        <w:rPr>
          <w:rFonts w:asciiTheme="minorHAnsi" w:hAnsiTheme="minorHAnsi"/>
          <w:sz w:val="22"/>
          <w:szCs w:val="22"/>
        </w:rPr>
        <w:t xml:space="preserve">adapted by </w:t>
      </w:r>
      <w:r w:rsidR="00DA0983" w:rsidRPr="00AB52E9">
        <w:rPr>
          <w:rFonts w:asciiTheme="minorHAnsi" w:hAnsiTheme="minorHAnsi"/>
          <w:sz w:val="22"/>
          <w:szCs w:val="22"/>
        </w:rPr>
        <w:t>staff</w:t>
      </w:r>
      <w:r w:rsidRPr="00AB52E9">
        <w:rPr>
          <w:rFonts w:asciiTheme="minorHAnsi" w:hAnsiTheme="minorHAnsi"/>
          <w:sz w:val="22"/>
          <w:szCs w:val="22"/>
        </w:rPr>
        <w:t xml:space="preserve"> of the Florida and the Islands Comprehensive Center at ETS. The contents reflect the ideas and opinions of U.S. Virgin Islands educators, who generously provided their time and ideas in reviewing the document. </w:t>
      </w:r>
    </w:p>
    <w:sdt>
      <w:sdtPr>
        <w:rPr>
          <w:rFonts w:asciiTheme="minorHAnsi" w:eastAsia="Calibri" w:hAnsiTheme="minorHAnsi" w:cs="Calibri"/>
          <w:color w:val="auto"/>
          <w:sz w:val="24"/>
          <w:szCs w:val="24"/>
        </w:rPr>
        <w:id w:val="-522319501"/>
        <w:docPartObj>
          <w:docPartGallery w:val="Table of Contents"/>
          <w:docPartUnique/>
        </w:docPartObj>
      </w:sdtPr>
      <w:sdtEndPr/>
      <w:sdtContent>
        <w:p w14:paraId="14B20A58" w14:textId="12CA2810" w:rsidR="003B465F" w:rsidRPr="002015BE" w:rsidRDefault="003B465F" w:rsidP="00C77DAF">
          <w:pPr>
            <w:pStyle w:val="TOCHeading"/>
            <w:spacing w:line="276" w:lineRule="auto"/>
            <w:rPr>
              <w:rFonts w:asciiTheme="minorHAnsi" w:hAnsiTheme="minorHAnsi"/>
              <w:b/>
            </w:rPr>
          </w:pPr>
          <w:r w:rsidRPr="002015BE">
            <w:rPr>
              <w:rFonts w:asciiTheme="minorHAnsi" w:hAnsiTheme="minorHAnsi"/>
              <w:b/>
            </w:rPr>
            <w:t>Table of Contents</w:t>
          </w:r>
        </w:p>
        <w:p w14:paraId="491FBB7D" w14:textId="77777777" w:rsidR="00C77DAF" w:rsidRPr="002015BE" w:rsidRDefault="00C77DAF" w:rsidP="00C77DAF">
          <w:pPr>
            <w:spacing w:line="276" w:lineRule="auto"/>
            <w:rPr>
              <w:b/>
            </w:rPr>
          </w:pPr>
        </w:p>
        <w:p w14:paraId="0D43866C" w14:textId="294C7A99" w:rsidR="003B465F" w:rsidRPr="002015BE" w:rsidRDefault="003B465F" w:rsidP="00464B22">
          <w:pPr>
            <w:pStyle w:val="TOC1"/>
            <w:rPr>
              <w:b/>
            </w:rPr>
          </w:pPr>
          <w:r w:rsidRPr="002015BE">
            <w:rPr>
              <w:b/>
            </w:rPr>
            <w:t>Introduction</w:t>
          </w:r>
          <w:r w:rsidRPr="002015BE">
            <w:rPr>
              <w:b/>
            </w:rPr>
            <w:ptab w:relativeTo="margin" w:alignment="right" w:leader="dot"/>
          </w:r>
          <w:r w:rsidRPr="002015BE">
            <w:rPr>
              <w:b/>
            </w:rPr>
            <w:t>1</w:t>
          </w:r>
        </w:p>
        <w:p w14:paraId="5895F99D" w14:textId="7CE0CF74" w:rsidR="003B465F" w:rsidRPr="002015BE" w:rsidRDefault="00E84C48" w:rsidP="00464B22">
          <w:pPr>
            <w:pStyle w:val="TOC1"/>
            <w:rPr>
              <w:b/>
            </w:rPr>
          </w:pPr>
          <w:r w:rsidRPr="002015BE">
            <w:rPr>
              <w:b/>
            </w:rPr>
            <w:t xml:space="preserve">Setting Expectations: The Business Rules </w:t>
          </w:r>
          <w:r w:rsidR="003B465F" w:rsidRPr="002015BE">
            <w:rPr>
              <w:b/>
            </w:rPr>
            <w:ptab w:relativeTo="margin" w:alignment="right" w:leader="dot"/>
          </w:r>
          <w:r w:rsidR="003B465F" w:rsidRPr="002015BE">
            <w:rPr>
              <w:b/>
            </w:rPr>
            <w:t>2</w:t>
          </w:r>
        </w:p>
        <w:p w14:paraId="05B91109" w14:textId="5563F425" w:rsidR="00C77DAF" w:rsidRPr="002015BE" w:rsidRDefault="00E84C48" w:rsidP="00464B22">
          <w:pPr>
            <w:spacing w:before="120"/>
            <w:rPr>
              <w:rFonts w:asciiTheme="minorHAnsi" w:hAnsiTheme="minorHAnsi"/>
              <w:b/>
              <w:bCs/>
            </w:rPr>
          </w:pPr>
          <w:r w:rsidRPr="002015BE">
            <w:rPr>
              <w:rFonts w:asciiTheme="minorHAnsi" w:hAnsiTheme="minorHAnsi"/>
              <w:b/>
              <w:bCs/>
            </w:rPr>
            <w:t>Focus of Coordinator Evaluation……………………………………………………………………………………………………………</w:t>
          </w:r>
          <w:r w:rsidR="00464B22" w:rsidRPr="002015BE">
            <w:rPr>
              <w:rFonts w:asciiTheme="minorHAnsi" w:hAnsiTheme="minorHAnsi"/>
              <w:b/>
              <w:bCs/>
            </w:rPr>
            <w:t>….</w:t>
          </w:r>
          <w:r w:rsidRPr="002015BE">
            <w:rPr>
              <w:rFonts w:asciiTheme="minorHAnsi" w:hAnsiTheme="minorHAnsi"/>
              <w:b/>
              <w:bCs/>
            </w:rPr>
            <w:t>….</w:t>
          </w:r>
          <w:r w:rsidR="00C77DAF" w:rsidRPr="002015BE">
            <w:rPr>
              <w:rFonts w:asciiTheme="minorHAnsi" w:hAnsiTheme="minorHAnsi"/>
              <w:b/>
              <w:bCs/>
            </w:rPr>
            <w:t>4</w:t>
          </w:r>
        </w:p>
        <w:p w14:paraId="28031E5D" w14:textId="27CF3EEB" w:rsidR="00C77DAF" w:rsidRPr="002015BE" w:rsidRDefault="00C77DAF" w:rsidP="00C77DAF">
          <w:pPr>
            <w:spacing w:before="120"/>
            <w:ind w:firstLine="187"/>
            <w:rPr>
              <w:rFonts w:asciiTheme="minorHAnsi" w:hAnsiTheme="minorHAnsi"/>
              <w:b/>
              <w:bCs/>
            </w:rPr>
          </w:pPr>
          <w:r w:rsidRPr="002015BE">
            <w:rPr>
              <w:rFonts w:asciiTheme="minorHAnsi" w:hAnsiTheme="minorHAnsi"/>
              <w:b/>
              <w:bCs/>
            </w:rPr>
            <w:t xml:space="preserve"> </w:t>
          </w:r>
        </w:p>
        <w:p w14:paraId="3ACCDE15" w14:textId="1AB0A510" w:rsidR="00C77DAF" w:rsidRPr="002015BE" w:rsidRDefault="003B465F" w:rsidP="00464B22">
          <w:pPr>
            <w:spacing w:line="276" w:lineRule="auto"/>
            <w:rPr>
              <w:rFonts w:asciiTheme="minorHAnsi" w:hAnsiTheme="minorHAnsi"/>
              <w:b/>
              <w:bCs/>
            </w:rPr>
          </w:pPr>
          <w:r w:rsidRPr="002015BE">
            <w:rPr>
              <w:rFonts w:asciiTheme="minorHAnsi" w:hAnsiTheme="minorHAnsi"/>
              <w:b/>
              <w:bCs/>
            </w:rPr>
            <w:t>The Standards</w:t>
          </w:r>
          <w:r w:rsidRPr="002015BE">
            <w:rPr>
              <w:rFonts w:asciiTheme="minorHAnsi" w:hAnsiTheme="minorHAnsi"/>
              <w:b/>
            </w:rPr>
            <w:ptab w:relativeTo="margin" w:alignment="right" w:leader="dot"/>
          </w:r>
          <w:r w:rsidR="00E84C48" w:rsidRPr="002015BE">
            <w:rPr>
              <w:rFonts w:asciiTheme="minorHAnsi" w:hAnsiTheme="minorHAnsi"/>
              <w:b/>
              <w:bCs/>
            </w:rPr>
            <w:t>4</w:t>
          </w:r>
        </w:p>
        <w:p w14:paraId="6ACF42B5" w14:textId="77777777" w:rsidR="00C77DAF" w:rsidRPr="002015BE" w:rsidRDefault="00C77DAF" w:rsidP="00C77DAF">
          <w:pPr>
            <w:spacing w:line="276" w:lineRule="auto"/>
            <w:ind w:firstLine="187"/>
            <w:rPr>
              <w:rFonts w:asciiTheme="minorHAnsi" w:hAnsiTheme="minorHAnsi"/>
              <w:b/>
              <w:bCs/>
            </w:rPr>
          </w:pPr>
        </w:p>
        <w:p w14:paraId="4C3B0091" w14:textId="60709774" w:rsidR="003B465F" w:rsidRPr="002015BE" w:rsidRDefault="003B465F" w:rsidP="00464B22">
          <w:pPr>
            <w:spacing w:after="100" w:afterAutospacing="1" w:line="276" w:lineRule="auto"/>
            <w:rPr>
              <w:rFonts w:asciiTheme="minorHAnsi" w:hAnsiTheme="minorHAnsi"/>
              <w:b/>
              <w:bCs/>
            </w:rPr>
          </w:pPr>
          <w:r w:rsidRPr="002015BE">
            <w:rPr>
              <w:rFonts w:asciiTheme="minorHAnsi" w:hAnsiTheme="minorHAnsi"/>
              <w:b/>
              <w:bCs/>
            </w:rPr>
            <w:t>The Framework</w:t>
          </w:r>
          <w:r w:rsidRPr="002015BE">
            <w:rPr>
              <w:rFonts w:asciiTheme="minorHAnsi" w:hAnsiTheme="minorHAnsi"/>
              <w:b/>
            </w:rPr>
            <w:ptab w:relativeTo="margin" w:alignment="right" w:leader="dot"/>
          </w:r>
          <w:r w:rsidR="00E84C48" w:rsidRPr="002015BE">
            <w:rPr>
              <w:rFonts w:asciiTheme="minorHAnsi" w:hAnsiTheme="minorHAnsi"/>
              <w:b/>
              <w:bCs/>
            </w:rPr>
            <w:t>5</w:t>
          </w:r>
        </w:p>
        <w:p w14:paraId="6B15A90B" w14:textId="7861FE7F" w:rsidR="003B465F" w:rsidRPr="002015BE" w:rsidRDefault="003B465F" w:rsidP="00464B22">
          <w:pPr>
            <w:pStyle w:val="TOC1"/>
            <w:rPr>
              <w:b/>
            </w:rPr>
          </w:pPr>
          <w:r w:rsidRPr="002015BE">
            <w:rPr>
              <w:b/>
            </w:rPr>
            <w:t>The Practice Measures: How Evidence Is Collected</w:t>
          </w:r>
          <w:r w:rsidRPr="002015BE">
            <w:rPr>
              <w:b/>
            </w:rPr>
            <w:ptab w:relativeTo="margin" w:alignment="right" w:leader="dot"/>
          </w:r>
          <w:r w:rsidR="00E84C48" w:rsidRPr="002015BE">
            <w:rPr>
              <w:b/>
            </w:rPr>
            <w:t>8</w:t>
          </w:r>
        </w:p>
        <w:p w14:paraId="3902F0D3" w14:textId="22FDA7D4" w:rsidR="003B465F" w:rsidRPr="002015BE" w:rsidRDefault="003B465F" w:rsidP="00C77DAF">
          <w:pPr>
            <w:pStyle w:val="TOC2"/>
            <w:spacing w:line="276" w:lineRule="auto"/>
            <w:ind w:left="540"/>
            <w:rPr>
              <w:rFonts w:asciiTheme="minorHAnsi" w:hAnsiTheme="minorHAnsi"/>
              <w:b/>
            </w:rPr>
          </w:pPr>
          <w:r w:rsidRPr="002015BE">
            <w:rPr>
              <w:rFonts w:asciiTheme="minorHAnsi" w:hAnsiTheme="minorHAnsi"/>
              <w:b/>
            </w:rPr>
            <w:t>Measure 1: Observation</w:t>
          </w:r>
          <w:r w:rsidRPr="002015BE">
            <w:rPr>
              <w:rFonts w:asciiTheme="minorHAnsi" w:hAnsiTheme="minorHAnsi"/>
              <w:b/>
            </w:rPr>
            <w:ptab w:relativeTo="margin" w:alignment="right" w:leader="dot"/>
          </w:r>
          <w:r w:rsidR="00E84C48" w:rsidRPr="002015BE">
            <w:rPr>
              <w:rFonts w:asciiTheme="minorHAnsi" w:hAnsiTheme="minorHAnsi"/>
              <w:b/>
            </w:rPr>
            <w:t>9</w:t>
          </w:r>
        </w:p>
        <w:p w14:paraId="1758B1CF" w14:textId="3777CA19" w:rsidR="003B465F" w:rsidRPr="002015BE" w:rsidRDefault="003B465F" w:rsidP="00C77DAF">
          <w:pPr>
            <w:pStyle w:val="TOC2"/>
            <w:spacing w:line="276" w:lineRule="auto"/>
            <w:ind w:left="540"/>
            <w:rPr>
              <w:rFonts w:asciiTheme="minorHAnsi" w:hAnsiTheme="minorHAnsi"/>
              <w:b/>
            </w:rPr>
          </w:pPr>
          <w:r w:rsidRPr="002015BE">
            <w:rPr>
              <w:rFonts w:asciiTheme="minorHAnsi" w:hAnsiTheme="minorHAnsi"/>
              <w:b/>
            </w:rPr>
            <w:t>Measure 2: Portfolio</w:t>
          </w:r>
          <w:r w:rsidRPr="002015BE">
            <w:rPr>
              <w:rFonts w:asciiTheme="minorHAnsi" w:hAnsiTheme="minorHAnsi"/>
              <w:b/>
            </w:rPr>
            <w:ptab w:relativeTo="margin" w:alignment="right" w:leader="dot"/>
          </w:r>
          <w:r w:rsidR="00E84C48" w:rsidRPr="002015BE">
            <w:rPr>
              <w:rFonts w:asciiTheme="minorHAnsi" w:hAnsiTheme="minorHAnsi"/>
              <w:b/>
            </w:rPr>
            <w:t>9</w:t>
          </w:r>
        </w:p>
        <w:p w14:paraId="785B8986" w14:textId="414B9A3E" w:rsidR="003B465F" w:rsidRPr="002015BE" w:rsidRDefault="003B465F" w:rsidP="00C77DAF">
          <w:pPr>
            <w:pStyle w:val="TOC2"/>
            <w:spacing w:line="276" w:lineRule="auto"/>
            <w:ind w:left="540"/>
            <w:rPr>
              <w:rFonts w:asciiTheme="minorHAnsi" w:hAnsiTheme="minorHAnsi"/>
              <w:b/>
            </w:rPr>
          </w:pPr>
          <w:r w:rsidRPr="002015BE">
            <w:rPr>
              <w:rFonts w:asciiTheme="minorHAnsi" w:hAnsiTheme="minorHAnsi"/>
              <w:b/>
            </w:rPr>
            <w:t xml:space="preserve">Measure 3: </w:t>
          </w:r>
          <w:r w:rsidR="009F616E" w:rsidRPr="002015BE">
            <w:rPr>
              <w:rFonts w:asciiTheme="minorHAnsi" w:hAnsiTheme="minorHAnsi"/>
              <w:b/>
            </w:rPr>
            <w:t xml:space="preserve">Employee </w:t>
          </w:r>
          <w:r w:rsidRPr="002015BE">
            <w:rPr>
              <w:rFonts w:asciiTheme="minorHAnsi" w:hAnsiTheme="minorHAnsi"/>
              <w:b/>
            </w:rPr>
            <w:t>Time</w:t>
          </w:r>
          <w:r w:rsidRPr="002015BE">
            <w:rPr>
              <w:rFonts w:asciiTheme="minorHAnsi" w:hAnsiTheme="minorHAnsi"/>
              <w:b/>
            </w:rPr>
            <w:ptab w:relativeTo="margin" w:alignment="right" w:leader="dot"/>
          </w:r>
          <w:r w:rsidRPr="002015BE">
            <w:rPr>
              <w:rFonts w:asciiTheme="minorHAnsi" w:hAnsiTheme="minorHAnsi"/>
              <w:b/>
            </w:rPr>
            <w:t>1</w:t>
          </w:r>
          <w:r w:rsidR="00E84C48" w:rsidRPr="002015BE">
            <w:rPr>
              <w:rFonts w:asciiTheme="minorHAnsi" w:hAnsiTheme="minorHAnsi"/>
              <w:b/>
            </w:rPr>
            <w:t>7</w:t>
          </w:r>
        </w:p>
        <w:p w14:paraId="2A1EE885" w14:textId="125B4ABB" w:rsidR="003B465F" w:rsidRPr="002015BE" w:rsidRDefault="003B465F" w:rsidP="00464B22">
          <w:pPr>
            <w:pStyle w:val="TOC1"/>
            <w:rPr>
              <w:b/>
            </w:rPr>
          </w:pPr>
          <w:r w:rsidRPr="002015BE">
            <w:rPr>
              <w:b/>
            </w:rPr>
            <w:t>Summative Scoring: How Scores Are Determined</w:t>
          </w:r>
          <w:r w:rsidRPr="002015BE">
            <w:rPr>
              <w:b/>
            </w:rPr>
            <w:ptab w:relativeTo="margin" w:alignment="right" w:leader="dot"/>
          </w:r>
          <w:r w:rsidR="003B79B7" w:rsidRPr="002015BE">
            <w:rPr>
              <w:b/>
            </w:rPr>
            <w:t>1</w:t>
          </w:r>
          <w:r w:rsidR="00E84C48" w:rsidRPr="002015BE">
            <w:rPr>
              <w:b/>
            </w:rPr>
            <w:t>8</w:t>
          </w:r>
        </w:p>
        <w:p w14:paraId="1BA7A997" w14:textId="6983B2CF" w:rsidR="003B465F" w:rsidRPr="002015BE" w:rsidRDefault="003B465F" w:rsidP="00464B22">
          <w:pPr>
            <w:pStyle w:val="TOC1"/>
            <w:rPr>
              <w:b/>
            </w:rPr>
          </w:pPr>
          <w:r w:rsidRPr="002015BE">
            <w:rPr>
              <w:b/>
            </w:rPr>
            <w:t>Evaluation Process: How and When Evaluation Occurs</w:t>
          </w:r>
          <w:r w:rsidRPr="002015BE">
            <w:rPr>
              <w:b/>
            </w:rPr>
            <w:ptab w:relativeTo="margin" w:alignment="right" w:leader="dot"/>
          </w:r>
          <w:r w:rsidR="00E84C48" w:rsidRPr="002015BE">
            <w:rPr>
              <w:b/>
            </w:rPr>
            <w:t>20</w:t>
          </w:r>
        </w:p>
        <w:p w14:paraId="6FFDA255" w14:textId="50E1CBE9" w:rsidR="00E84C48" w:rsidRPr="002015BE" w:rsidRDefault="00E84C48" w:rsidP="00464B22">
          <w:pPr>
            <w:spacing w:before="240" w:after="120" w:line="276" w:lineRule="auto"/>
            <w:rPr>
              <w:b/>
            </w:rPr>
          </w:pPr>
          <w:r w:rsidRPr="002015BE">
            <w:rPr>
              <w:b/>
            </w:rPr>
            <w:t>Glossary …………………………………………………………………………………………………………………………………………………</w:t>
          </w:r>
          <w:r w:rsidR="00464B22" w:rsidRPr="002015BE">
            <w:rPr>
              <w:b/>
            </w:rPr>
            <w:t>…</w:t>
          </w:r>
          <w:r w:rsidRPr="002015BE">
            <w:rPr>
              <w:b/>
            </w:rPr>
            <w:t xml:space="preserve"> 23</w:t>
          </w:r>
        </w:p>
        <w:p w14:paraId="5C9284CA" w14:textId="3E0F3857" w:rsidR="00716A44" w:rsidRPr="00E84C48" w:rsidRDefault="003B465F" w:rsidP="00464B22">
          <w:pPr>
            <w:spacing w:before="240" w:after="100" w:afterAutospacing="1" w:line="276" w:lineRule="auto"/>
            <w:rPr>
              <w:b/>
              <w:rPrChange w:id="13" w:author="Christine Crocco" w:date="2018-07-30T16:07:00Z">
                <w:rPr/>
              </w:rPrChange>
            </w:rPr>
            <w:sectPr w:rsidR="00716A44" w:rsidRPr="00E84C48" w:rsidSect="00BF47CD">
              <w:footerReference w:type="default" r:id="rId10"/>
              <w:pgSz w:w="12240" w:h="15840"/>
              <w:pgMar w:top="1440" w:right="720" w:bottom="1440" w:left="720" w:header="720" w:footer="720" w:gutter="0"/>
              <w:cols w:space="720"/>
              <w:docGrid w:linePitch="360"/>
            </w:sectPr>
          </w:pPr>
          <w:r w:rsidRPr="002015BE">
            <w:rPr>
              <w:rFonts w:asciiTheme="minorHAnsi" w:hAnsiTheme="minorHAnsi"/>
              <w:b/>
              <w:bCs/>
            </w:rPr>
            <w:t>References</w:t>
          </w:r>
          <w:r w:rsidRPr="002015BE">
            <w:rPr>
              <w:rFonts w:asciiTheme="minorHAnsi" w:hAnsiTheme="minorHAnsi"/>
              <w:b/>
            </w:rPr>
            <w:ptab w:relativeTo="margin" w:alignment="right" w:leader="dot"/>
          </w:r>
          <w:r w:rsidR="00B05478" w:rsidRPr="002015BE">
            <w:rPr>
              <w:rFonts w:asciiTheme="minorHAnsi" w:hAnsiTheme="minorHAnsi"/>
              <w:b/>
              <w:bCs/>
            </w:rPr>
            <w:t>2</w:t>
          </w:r>
          <w:r w:rsidR="00E84C48" w:rsidRPr="002015BE">
            <w:rPr>
              <w:rFonts w:asciiTheme="minorHAnsi" w:hAnsiTheme="minorHAnsi"/>
              <w:b/>
              <w:bCs/>
            </w:rPr>
            <w:t>5</w:t>
          </w:r>
        </w:p>
      </w:sdtContent>
    </w:sdt>
    <w:p w14:paraId="35D3D46C" w14:textId="48386612" w:rsidR="00A678FB" w:rsidRPr="00AB52E9" w:rsidRDefault="00C7010B" w:rsidP="00A678FB">
      <w:pPr>
        <w:spacing w:after="160" w:line="259" w:lineRule="auto"/>
        <w:rPr>
          <w:rFonts w:asciiTheme="minorHAnsi" w:hAnsiTheme="minorHAnsi"/>
        </w:rPr>
      </w:pPr>
      <w:r w:rsidRPr="00AB52E9">
        <w:rPr>
          <w:rFonts w:asciiTheme="minorHAnsi" w:hAnsiTheme="minorHAnsi"/>
        </w:rPr>
        <w:lastRenderedPageBreak/>
        <w:t xml:space="preserve"> </w:t>
      </w:r>
    </w:p>
    <w:p w14:paraId="36B08E64" w14:textId="0D32650D" w:rsidR="00A678FB" w:rsidRPr="00AB52E9" w:rsidRDefault="004332CE">
      <w:pPr>
        <w:spacing w:after="160" w:line="259" w:lineRule="auto"/>
        <w:rPr>
          <w:rFonts w:asciiTheme="minorHAnsi" w:hAnsiTheme="minorHAnsi"/>
        </w:rPr>
      </w:pPr>
      <w:r w:rsidRPr="00AB52E9">
        <w:rPr>
          <w:rFonts w:asciiTheme="minorHAnsi" w:hAnsiTheme="minorHAnsi"/>
        </w:rPr>
        <w:t>Insert Commissioner Letter</w:t>
      </w:r>
      <w:r w:rsidR="00A678FB" w:rsidRPr="00AB52E9">
        <w:rPr>
          <w:rFonts w:asciiTheme="minorHAnsi" w:hAnsiTheme="minorHAnsi"/>
        </w:rPr>
        <w:br w:type="page"/>
      </w:r>
    </w:p>
    <w:p w14:paraId="7BFD2B58" w14:textId="1A891026" w:rsidR="00160868" w:rsidRPr="00AB52E9" w:rsidRDefault="00160868" w:rsidP="00A678FB">
      <w:pPr>
        <w:spacing w:after="160" w:line="259" w:lineRule="auto"/>
        <w:rPr>
          <w:rFonts w:asciiTheme="minorHAnsi" w:hAnsiTheme="minorHAnsi"/>
        </w:rPr>
      </w:pPr>
      <w:r w:rsidRPr="00AB52E9">
        <w:rPr>
          <w:rFonts w:asciiTheme="minorHAnsi" w:hAnsiTheme="minorHAnsi"/>
        </w:rPr>
        <w:lastRenderedPageBreak/>
        <w:t>Dear Coordinator:</w:t>
      </w:r>
    </w:p>
    <w:p w14:paraId="3A74D9BD" w14:textId="77777777" w:rsidR="00160868" w:rsidRPr="00AB52E9" w:rsidRDefault="00160868" w:rsidP="00160868">
      <w:pPr>
        <w:pStyle w:val="BodyText"/>
        <w:spacing w:before="160"/>
        <w:rPr>
          <w:rFonts w:asciiTheme="minorHAnsi" w:hAnsiTheme="minorHAnsi"/>
        </w:rPr>
      </w:pPr>
      <w:r w:rsidRPr="00AB52E9">
        <w:rPr>
          <w:rFonts w:asciiTheme="minorHAnsi" w:hAnsiTheme="minorHAnsi"/>
        </w:rPr>
        <w:t xml:space="preserve">We believe that our educator evaluation system must reflect our efforts to improve instruction and learning for all students as well as state and national standards for educator performance. In 2013, the U.S. Virgin Islands launched a new effort to improve the employee effectiveness system in the </w:t>
      </w:r>
      <w:r w:rsidR="00FD5EDC" w:rsidRPr="00AB52E9">
        <w:rPr>
          <w:rFonts w:asciiTheme="minorHAnsi" w:hAnsiTheme="minorHAnsi"/>
        </w:rPr>
        <w:t>territory</w:t>
      </w:r>
      <w:r w:rsidRPr="00AB52E9">
        <w:rPr>
          <w:rFonts w:asciiTheme="minorHAnsi" w:hAnsiTheme="minorHAnsi"/>
        </w:rPr>
        <w:t xml:space="preserve"> and to link that system to other human resource activities, such as professional development. </w:t>
      </w:r>
    </w:p>
    <w:p w14:paraId="2FD1EA6C" w14:textId="77777777" w:rsidR="00160868" w:rsidRPr="00AB52E9" w:rsidRDefault="00160868" w:rsidP="00160868">
      <w:pPr>
        <w:pStyle w:val="BodyText"/>
        <w:spacing w:before="160"/>
        <w:rPr>
          <w:rFonts w:asciiTheme="minorHAnsi" w:hAnsiTheme="minorHAnsi"/>
        </w:rPr>
      </w:pPr>
      <w:r w:rsidRPr="00AB52E9">
        <w:rPr>
          <w:rFonts w:asciiTheme="minorHAnsi" w:hAnsiTheme="minorHAnsi"/>
        </w:rPr>
        <w:t xml:space="preserve">To do this work, the U.S. Virgin Islands Department of Education (VIDE) convened the Virgin Islands Teacher and Leader Effectiveness Task Force, </w:t>
      </w:r>
      <w:r w:rsidR="00FD5EDC" w:rsidRPr="00AB52E9">
        <w:rPr>
          <w:rFonts w:asciiTheme="minorHAnsi" w:hAnsiTheme="minorHAnsi"/>
        </w:rPr>
        <w:t>comprised</w:t>
      </w:r>
      <w:r w:rsidRPr="00AB52E9">
        <w:rPr>
          <w:rFonts w:asciiTheme="minorHAnsi" w:hAnsiTheme="minorHAnsi"/>
        </w:rPr>
        <w:t xml:space="preserve"> of educators from both school districts. We also collaborated with the Florida and the Islands Comprehensive Center and American Institutes for Research to develop teacher and administrator evaluation systems that were objective and complementary. </w:t>
      </w:r>
    </w:p>
    <w:p w14:paraId="231B0502" w14:textId="77777777" w:rsidR="00160868" w:rsidRPr="00AB52E9" w:rsidRDefault="00160868" w:rsidP="00160868">
      <w:pPr>
        <w:pStyle w:val="BodyText"/>
        <w:spacing w:before="160"/>
        <w:rPr>
          <w:rFonts w:asciiTheme="minorHAnsi" w:hAnsiTheme="minorHAnsi"/>
          <w:bCs/>
        </w:rPr>
      </w:pPr>
      <w:r w:rsidRPr="00AB52E9">
        <w:rPr>
          <w:rFonts w:asciiTheme="minorHAnsi" w:hAnsiTheme="minorHAnsi"/>
          <w:bCs/>
        </w:rPr>
        <w:t>The task force determined that a new approach to educator evaluation should accomplish the following:</w:t>
      </w:r>
    </w:p>
    <w:p w14:paraId="5E9BD40C" w14:textId="77777777" w:rsidR="00160868" w:rsidRPr="00AB52E9" w:rsidRDefault="00160868" w:rsidP="008E0FA9">
      <w:pPr>
        <w:pStyle w:val="Bullet10"/>
        <w:spacing w:before="0" w:after="0"/>
        <w:rPr>
          <w:rFonts w:asciiTheme="minorHAnsi" w:hAnsiTheme="minorHAnsi"/>
        </w:rPr>
      </w:pPr>
      <w:r w:rsidRPr="00AB52E9">
        <w:rPr>
          <w:rFonts w:asciiTheme="minorHAnsi" w:hAnsiTheme="minorHAnsi"/>
        </w:rPr>
        <w:t>Foster the continuous professional development of educators in terms of increased knowledge and skills to improve student achievement.</w:t>
      </w:r>
    </w:p>
    <w:p w14:paraId="1B22C4A7" w14:textId="77777777" w:rsidR="00160868" w:rsidRPr="00AB52E9" w:rsidRDefault="00160868" w:rsidP="008E0FA9">
      <w:pPr>
        <w:pStyle w:val="Bullet10"/>
        <w:spacing w:before="0" w:after="0"/>
        <w:rPr>
          <w:rFonts w:asciiTheme="minorHAnsi" w:hAnsiTheme="minorHAnsi"/>
        </w:rPr>
      </w:pPr>
      <w:r w:rsidRPr="00AB52E9">
        <w:rPr>
          <w:rFonts w:asciiTheme="minorHAnsi" w:hAnsiTheme="minorHAnsi"/>
        </w:rPr>
        <w:t>Provide a framework that ensures educators have the support they need to meet the needs of district stakeholders and create fair and equitable conditions for students.</w:t>
      </w:r>
    </w:p>
    <w:p w14:paraId="1FDEEA8D" w14:textId="3A93AAD6" w:rsidR="00160868" w:rsidRPr="00AB52E9" w:rsidRDefault="00160868" w:rsidP="008E0FA9">
      <w:pPr>
        <w:pStyle w:val="Bullet10"/>
        <w:spacing w:before="0" w:after="0"/>
        <w:rPr>
          <w:rFonts w:asciiTheme="minorHAnsi" w:hAnsiTheme="minorHAnsi"/>
        </w:rPr>
      </w:pPr>
      <w:r w:rsidRPr="00AB52E9">
        <w:rPr>
          <w:rFonts w:asciiTheme="minorHAnsi" w:hAnsiTheme="minorHAnsi"/>
        </w:rPr>
        <w:t>Be fair, equitable, and user-friendly.</w:t>
      </w:r>
    </w:p>
    <w:p w14:paraId="45D8D952" w14:textId="77777777" w:rsidR="00160868" w:rsidRPr="00AB52E9" w:rsidRDefault="00160868" w:rsidP="008E0FA9">
      <w:pPr>
        <w:pStyle w:val="Bullet10"/>
        <w:spacing w:before="0" w:after="0"/>
        <w:rPr>
          <w:rFonts w:asciiTheme="minorHAnsi" w:hAnsiTheme="minorHAnsi"/>
        </w:rPr>
      </w:pPr>
      <w:r w:rsidRPr="00AB52E9">
        <w:rPr>
          <w:rFonts w:asciiTheme="minorHAnsi" w:hAnsiTheme="minorHAnsi"/>
        </w:rPr>
        <w:t>Establish and maintain a reflective dialogue between educators that recognizes strengths and weaknesses, leading to improved performance.</w:t>
      </w:r>
    </w:p>
    <w:p w14:paraId="2B15FE2D" w14:textId="1A7CE70E" w:rsidR="00160868" w:rsidRPr="00AB52E9" w:rsidRDefault="00160868" w:rsidP="00160868">
      <w:pPr>
        <w:pStyle w:val="BodyText"/>
        <w:spacing w:before="160"/>
        <w:rPr>
          <w:rFonts w:asciiTheme="minorHAnsi" w:hAnsiTheme="minorHAnsi"/>
          <w:spacing w:val="-4"/>
        </w:rPr>
      </w:pPr>
      <w:r w:rsidRPr="00AB52E9">
        <w:rPr>
          <w:rFonts w:asciiTheme="minorHAnsi" w:hAnsiTheme="minorHAnsi"/>
          <w:spacing w:val="-4"/>
        </w:rPr>
        <w:t>With these goals in mind, the Task Force designed a coordinator evaluation process that supports the dedication to excellence of the Virgin Islands district-level leadership. The new coordinator evaluation process reflects the design and expectations for the performance of administrators in the U.S. Virgin Islands. It has been our privilege to represent your voice in this work, which is so important to our professional growth as educators.</w:t>
      </w:r>
    </w:p>
    <w:tbl>
      <w:tblPr>
        <w:tblStyle w:val="TableGrid"/>
        <w:tblW w:w="51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3"/>
        <w:gridCol w:w="5085"/>
      </w:tblGrid>
      <w:tr w:rsidR="00160868" w:rsidRPr="00AB52E9" w14:paraId="5C6117EE" w14:textId="77777777" w:rsidTr="008E0FA9">
        <w:tc>
          <w:tcPr>
            <w:tcW w:w="4476" w:type="dxa"/>
          </w:tcPr>
          <w:p w14:paraId="05C4C098" w14:textId="7772E1D0" w:rsidR="00160868" w:rsidRPr="00AB52E9" w:rsidRDefault="00160868" w:rsidP="009D4EA5">
            <w:pPr>
              <w:ind w:left="-108"/>
              <w:rPr>
                <w:rFonts w:asciiTheme="minorHAnsi" w:hAnsiTheme="minorHAnsi"/>
              </w:rPr>
            </w:pPr>
            <w:proofErr w:type="spellStart"/>
            <w:r w:rsidRPr="00AB52E9">
              <w:rPr>
                <w:rFonts w:asciiTheme="minorHAnsi" w:hAnsiTheme="minorHAnsi"/>
              </w:rPr>
              <w:t>Migdalia</w:t>
            </w:r>
            <w:proofErr w:type="spellEnd"/>
            <w:r w:rsidRPr="00AB52E9">
              <w:rPr>
                <w:rFonts w:asciiTheme="minorHAnsi" w:hAnsiTheme="minorHAnsi"/>
              </w:rPr>
              <w:t xml:space="preserve"> </w:t>
            </w:r>
            <w:proofErr w:type="spellStart"/>
            <w:r w:rsidRPr="00AB52E9">
              <w:rPr>
                <w:rFonts w:asciiTheme="minorHAnsi" w:hAnsiTheme="minorHAnsi"/>
              </w:rPr>
              <w:t>Arthurton</w:t>
            </w:r>
            <w:proofErr w:type="spellEnd"/>
            <w:r w:rsidRPr="00AB52E9">
              <w:rPr>
                <w:rFonts w:asciiTheme="minorHAnsi" w:hAnsiTheme="minorHAnsi"/>
              </w:rPr>
              <w:t>,</w:t>
            </w:r>
            <w:r w:rsidR="00105B59" w:rsidRPr="00AB52E9">
              <w:rPr>
                <w:rFonts w:asciiTheme="minorHAnsi" w:hAnsiTheme="minorHAnsi"/>
              </w:rPr>
              <w:t xml:space="preserve"> </w:t>
            </w:r>
            <w:proofErr w:type="spellStart"/>
            <w:r w:rsidRPr="00AB52E9">
              <w:rPr>
                <w:rFonts w:asciiTheme="minorHAnsi" w:hAnsiTheme="minorHAnsi"/>
              </w:rPr>
              <w:t>Ed.D</w:t>
            </w:r>
            <w:proofErr w:type="spellEnd"/>
            <w:proofErr w:type="gramStart"/>
            <w:r w:rsidR="00105B59" w:rsidRPr="00AB52E9">
              <w:rPr>
                <w:rFonts w:asciiTheme="minorHAnsi" w:hAnsiTheme="minorHAnsi"/>
              </w:rPr>
              <w:t>.</w:t>
            </w:r>
            <w:r w:rsidRPr="00AB52E9">
              <w:rPr>
                <w:rFonts w:asciiTheme="minorHAnsi" w:hAnsiTheme="minorHAnsi"/>
              </w:rPr>
              <w:t>,</w:t>
            </w:r>
            <w:proofErr w:type="gramEnd"/>
            <w:r w:rsidRPr="00AB52E9">
              <w:rPr>
                <w:rFonts w:asciiTheme="minorHAnsi" w:hAnsiTheme="minorHAnsi"/>
              </w:rPr>
              <w:t xml:space="preserve"> VIDE</w:t>
            </w:r>
          </w:p>
          <w:p w14:paraId="681D3C31" w14:textId="77777777" w:rsidR="00160868" w:rsidRPr="00AB52E9" w:rsidRDefault="00160868" w:rsidP="009D4EA5">
            <w:pPr>
              <w:ind w:left="-108"/>
              <w:rPr>
                <w:rFonts w:asciiTheme="minorHAnsi" w:hAnsiTheme="minorHAnsi"/>
              </w:rPr>
            </w:pPr>
            <w:r w:rsidRPr="00AB52E9">
              <w:rPr>
                <w:rFonts w:asciiTheme="minorHAnsi" w:hAnsiTheme="minorHAnsi"/>
              </w:rPr>
              <w:t>Joanna Brow, Principal</w:t>
            </w:r>
          </w:p>
          <w:p w14:paraId="449B0DC0" w14:textId="77777777" w:rsidR="00160868" w:rsidRPr="00AB52E9" w:rsidRDefault="00160868" w:rsidP="009D4EA5">
            <w:pPr>
              <w:ind w:left="-108"/>
              <w:rPr>
                <w:rFonts w:asciiTheme="minorHAnsi" w:hAnsiTheme="minorHAnsi"/>
              </w:rPr>
            </w:pPr>
            <w:r w:rsidRPr="00AB52E9">
              <w:rPr>
                <w:rFonts w:asciiTheme="minorHAnsi" w:hAnsiTheme="minorHAnsi"/>
              </w:rPr>
              <w:t>Phyllis Bryan, Elementary Teacher</w:t>
            </w:r>
          </w:p>
          <w:p w14:paraId="0B6B5273" w14:textId="730FDDFA" w:rsidR="00160868" w:rsidRPr="00AB52E9" w:rsidRDefault="00160868" w:rsidP="009D4EA5">
            <w:pPr>
              <w:ind w:left="-108"/>
              <w:rPr>
                <w:rFonts w:asciiTheme="minorHAnsi" w:hAnsiTheme="minorHAnsi"/>
              </w:rPr>
            </w:pPr>
            <w:r w:rsidRPr="00AB52E9">
              <w:rPr>
                <w:rFonts w:asciiTheme="minorHAnsi" w:hAnsiTheme="minorHAnsi"/>
              </w:rPr>
              <w:t xml:space="preserve">Tracy </w:t>
            </w:r>
            <w:proofErr w:type="spellStart"/>
            <w:r w:rsidRPr="00AB52E9">
              <w:rPr>
                <w:rFonts w:asciiTheme="minorHAnsi" w:hAnsiTheme="minorHAnsi"/>
              </w:rPr>
              <w:t>Callwood</w:t>
            </w:r>
            <w:proofErr w:type="spellEnd"/>
            <w:r w:rsidRPr="00AB52E9">
              <w:rPr>
                <w:rFonts w:asciiTheme="minorHAnsi" w:hAnsiTheme="minorHAnsi"/>
              </w:rPr>
              <w:t>, VIDE, Office of Human Resources</w:t>
            </w:r>
          </w:p>
          <w:p w14:paraId="2F46B522" w14:textId="77777777" w:rsidR="00160868" w:rsidRPr="00AB52E9" w:rsidRDefault="00160868" w:rsidP="009D4EA5">
            <w:pPr>
              <w:ind w:left="-108"/>
              <w:rPr>
                <w:rFonts w:asciiTheme="minorHAnsi" w:hAnsiTheme="minorHAnsi"/>
              </w:rPr>
            </w:pPr>
            <w:proofErr w:type="spellStart"/>
            <w:r w:rsidRPr="00AB52E9">
              <w:rPr>
                <w:rFonts w:asciiTheme="minorHAnsi" w:hAnsiTheme="minorHAnsi"/>
              </w:rPr>
              <w:t>Vernelle</w:t>
            </w:r>
            <w:proofErr w:type="spellEnd"/>
            <w:r w:rsidRPr="00AB52E9">
              <w:rPr>
                <w:rFonts w:asciiTheme="minorHAnsi" w:hAnsiTheme="minorHAnsi"/>
              </w:rPr>
              <w:t xml:space="preserve"> </w:t>
            </w:r>
            <w:proofErr w:type="spellStart"/>
            <w:r w:rsidRPr="00AB52E9">
              <w:rPr>
                <w:rFonts w:asciiTheme="minorHAnsi" w:hAnsiTheme="minorHAnsi"/>
              </w:rPr>
              <w:t>deLagarde</w:t>
            </w:r>
            <w:proofErr w:type="spellEnd"/>
            <w:r w:rsidRPr="00AB52E9">
              <w:rPr>
                <w:rFonts w:asciiTheme="minorHAnsi" w:hAnsiTheme="minorHAnsi"/>
              </w:rPr>
              <w:t>, St. Thomas/St. John’s     American Federation of Teachers President</w:t>
            </w:r>
          </w:p>
          <w:p w14:paraId="469FAB66" w14:textId="77777777" w:rsidR="00160868" w:rsidRPr="00AB52E9" w:rsidRDefault="00160868" w:rsidP="009D4EA5">
            <w:pPr>
              <w:ind w:left="-108"/>
              <w:rPr>
                <w:rFonts w:asciiTheme="minorHAnsi" w:hAnsiTheme="minorHAnsi"/>
              </w:rPr>
            </w:pPr>
            <w:proofErr w:type="spellStart"/>
            <w:r w:rsidRPr="00AB52E9">
              <w:rPr>
                <w:rFonts w:asciiTheme="minorHAnsi" w:hAnsiTheme="minorHAnsi"/>
              </w:rPr>
              <w:t>Kisha</w:t>
            </w:r>
            <w:proofErr w:type="spellEnd"/>
            <w:r w:rsidRPr="00AB52E9">
              <w:rPr>
                <w:rFonts w:asciiTheme="minorHAnsi" w:hAnsiTheme="minorHAnsi"/>
              </w:rPr>
              <w:t xml:space="preserve"> Corbett, District Coordinator, Technology</w:t>
            </w:r>
          </w:p>
          <w:p w14:paraId="767F3DEB" w14:textId="77777777" w:rsidR="00160868" w:rsidRPr="00AB52E9" w:rsidRDefault="00160868" w:rsidP="009D4EA5">
            <w:pPr>
              <w:ind w:left="-108"/>
              <w:rPr>
                <w:rFonts w:asciiTheme="minorHAnsi" w:hAnsiTheme="minorHAnsi"/>
              </w:rPr>
            </w:pPr>
            <w:r w:rsidRPr="00AB52E9">
              <w:rPr>
                <w:rFonts w:asciiTheme="minorHAnsi" w:hAnsiTheme="minorHAnsi"/>
              </w:rPr>
              <w:t>Mark Daniel, District Coordinator, Health and Physical Education</w:t>
            </w:r>
          </w:p>
          <w:p w14:paraId="0A7766B9" w14:textId="77777777" w:rsidR="00160868" w:rsidRPr="00AB52E9" w:rsidRDefault="00160868" w:rsidP="009D4EA5">
            <w:pPr>
              <w:ind w:left="-108"/>
              <w:rPr>
                <w:rFonts w:asciiTheme="minorHAnsi" w:hAnsiTheme="minorHAnsi"/>
              </w:rPr>
            </w:pPr>
            <w:proofErr w:type="spellStart"/>
            <w:r w:rsidRPr="00AB52E9">
              <w:rPr>
                <w:rFonts w:asciiTheme="minorHAnsi" w:hAnsiTheme="minorHAnsi"/>
              </w:rPr>
              <w:t>Nurseen</w:t>
            </w:r>
            <w:proofErr w:type="spellEnd"/>
            <w:r w:rsidRPr="00AB52E9">
              <w:rPr>
                <w:rFonts w:asciiTheme="minorHAnsi" w:hAnsiTheme="minorHAnsi"/>
              </w:rPr>
              <w:t xml:space="preserve"> Davis, District Coordinator, English Language Arts</w:t>
            </w:r>
          </w:p>
          <w:p w14:paraId="6B1DCFAD" w14:textId="77777777" w:rsidR="00105B59" w:rsidRPr="00AB52E9" w:rsidRDefault="00105B59" w:rsidP="009D4EA5">
            <w:pPr>
              <w:ind w:left="-108"/>
              <w:rPr>
                <w:rFonts w:asciiTheme="minorHAnsi" w:hAnsiTheme="minorHAnsi"/>
              </w:rPr>
            </w:pPr>
            <w:r w:rsidRPr="00AB52E9">
              <w:rPr>
                <w:rFonts w:asciiTheme="minorHAnsi" w:hAnsiTheme="minorHAnsi"/>
              </w:rPr>
              <w:t xml:space="preserve">Mike </w:t>
            </w:r>
            <w:proofErr w:type="spellStart"/>
            <w:r w:rsidRPr="00AB52E9">
              <w:rPr>
                <w:rFonts w:asciiTheme="minorHAnsi" w:hAnsiTheme="minorHAnsi"/>
              </w:rPr>
              <w:t>Harrigan</w:t>
            </w:r>
            <w:proofErr w:type="spellEnd"/>
            <w:r w:rsidRPr="00AB52E9">
              <w:rPr>
                <w:rFonts w:asciiTheme="minorHAnsi" w:hAnsiTheme="minorHAnsi"/>
              </w:rPr>
              <w:t xml:space="preserve">, Deputy Superintendent </w:t>
            </w:r>
          </w:p>
          <w:p w14:paraId="21AC6E8C" w14:textId="78B64498" w:rsidR="00160868" w:rsidRPr="00AB52E9" w:rsidRDefault="00160868" w:rsidP="009D4EA5">
            <w:pPr>
              <w:ind w:left="-108"/>
              <w:rPr>
                <w:rFonts w:asciiTheme="minorHAnsi" w:hAnsiTheme="minorHAnsi"/>
              </w:rPr>
            </w:pPr>
          </w:p>
          <w:p w14:paraId="6F19B232" w14:textId="77777777" w:rsidR="00160868" w:rsidRPr="00AB52E9" w:rsidRDefault="00160868" w:rsidP="009D4EA5">
            <w:pPr>
              <w:ind w:left="-108"/>
              <w:rPr>
                <w:rFonts w:asciiTheme="minorHAnsi" w:hAnsiTheme="minorHAnsi"/>
              </w:rPr>
            </w:pPr>
            <w:proofErr w:type="spellStart"/>
            <w:r w:rsidRPr="00AB52E9">
              <w:rPr>
                <w:rFonts w:asciiTheme="minorHAnsi" w:hAnsiTheme="minorHAnsi"/>
              </w:rPr>
              <w:lastRenderedPageBreak/>
              <w:t>Kalamis</w:t>
            </w:r>
            <w:proofErr w:type="spellEnd"/>
            <w:r w:rsidRPr="00AB52E9">
              <w:rPr>
                <w:rFonts w:asciiTheme="minorHAnsi" w:hAnsiTheme="minorHAnsi"/>
              </w:rPr>
              <w:t xml:space="preserve"> </w:t>
            </w:r>
            <w:proofErr w:type="spellStart"/>
            <w:r w:rsidRPr="00AB52E9">
              <w:rPr>
                <w:rFonts w:asciiTheme="minorHAnsi" w:hAnsiTheme="minorHAnsi"/>
              </w:rPr>
              <w:t>Maduro</w:t>
            </w:r>
            <w:proofErr w:type="spellEnd"/>
            <w:r w:rsidRPr="00AB52E9">
              <w:rPr>
                <w:rFonts w:asciiTheme="minorHAnsi" w:hAnsiTheme="minorHAnsi"/>
              </w:rPr>
              <w:t>, District Coordinator, Elementary Programs</w:t>
            </w:r>
          </w:p>
          <w:p w14:paraId="47D610FD" w14:textId="2B985250" w:rsidR="00160868" w:rsidRPr="00AB52E9" w:rsidRDefault="00160868" w:rsidP="009D4EA5">
            <w:pPr>
              <w:ind w:left="-108"/>
              <w:rPr>
                <w:rFonts w:asciiTheme="minorHAnsi" w:hAnsiTheme="minorHAnsi"/>
              </w:rPr>
            </w:pPr>
            <w:r w:rsidRPr="00AB52E9">
              <w:rPr>
                <w:rFonts w:asciiTheme="minorHAnsi" w:hAnsiTheme="minorHAnsi"/>
              </w:rPr>
              <w:t xml:space="preserve">Sarah </w:t>
            </w:r>
            <w:proofErr w:type="spellStart"/>
            <w:r w:rsidRPr="00AB52E9">
              <w:rPr>
                <w:rFonts w:asciiTheme="minorHAnsi" w:hAnsiTheme="minorHAnsi"/>
              </w:rPr>
              <w:t>Mahurt</w:t>
            </w:r>
            <w:proofErr w:type="spellEnd"/>
            <w:r w:rsidRPr="00AB52E9">
              <w:rPr>
                <w:rFonts w:asciiTheme="minorHAnsi" w:hAnsiTheme="minorHAnsi"/>
              </w:rPr>
              <w:t xml:space="preserve">, Ph.D., VIDE </w:t>
            </w:r>
            <w:r w:rsidR="002B27F5" w:rsidRPr="00AB52E9">
              <w:rPr>
                <w:rFonts w:asciiTheme="minorHAnsi" w:hAnsiTheme="minorHAnsi"/>
              </w:rPr>
              <w:t>A</w:t>
            </w:r>
            <w:r w:rsidRPr="00AB52E9">
              <w:rPr>
                <w:rFonts w:asciiTheme="minorHAnsi" w:hAnsiTheme="minorHAnsi"/>
              </w:rPr>
              <w:t xml:space="preserve">ssistant </w:t>
            </w:r>
            <w:r w:rsidR="002B27F5" w:rsidRPr="00AB52E9">
              <w:rPr>
                <w:rFonts w:asciiTheme="minorHAnsi" w:hAnsiTheme="minorHAnsi"/>
              </w:rPr>
              <w:t>C</w:t>
            </w:r>
            <w:r w:rsidRPr="00AB52E9">
              <w:rPr>
                <w:rFonts w:asciiTheme="minorHAnsi" w:hAnsiTheme="minorHAnsi"/>
              </w:rPr>
              <w:t>ommissioner</w:t>
            </w:r>
          </w:p>
          <w:p w14:paraId="7A56983E" w14:textId="77777777" w:rsidR="00160868" w:rsidRPr="00AB52E9" w:rsidRDefault="00160868" w:rsidP="00FD5EDC">
            <w:pPr>
              <w:ind w:left="-108"/>
              <w:rPr>
                <w:rFonts w:asciiTheme="minorHAnsi" w:hAnsiTheme="minorHAnsi"/>
              </w:rPr>
            </w:pPr>
            <w:r w:rsidRPr="00AB52E9">
              <w:rPr>
                <w:rFonts w:asciiTheme="minorHAnsi" w:hAnsiTheme="minorHAnsi"/>
              </w:rPr>
              <w:t xml:space="preserve">Yvette McMahon-Arnold, State Director, </w:t>
            </w:r>
            <w:r w:rsidR="00FD5EDC" w:rsidRPr="00AB52E9">
              <w:rPr>
                <w:rFonts w:asciiTheme="minorHAnsi" w:hAnsiTheme="minorHAnsi"/>
              </w:rPr>
              <w:t>Instructional Development</w:t>
            </w:r>
          </w:p>
        </w:tc>
        <w:tc>
          <w:tcPr>
            <w:tcW w:w="4861" w:type="dxa"/>
          </w:tcPr>
          <w:p w14:paraId="671B76A9" w14:textId="77777777" w:rsidR="00160868" w:rsidRPr="00AB52E9" w:rsidRDefault="00160868" w:rsidP="00BF47CD">
            <w:pPr>
              <w:rPr>
                <w:rFonts w:asciiTheme="minorHAnsi" w:hAnsiTheme="minorHAnsi"/>
              </w:rPr>
            </w:pPr>
            <w:r w:rsidRPr="00AB52E9">
              <w:rPr>
                <w:rFonts w:asciiTheme="minorHAnsi" w:hAnsiTheme="minorHAnsi"/>
              </w:rPr>
              <w:lastRenderedPageBreak/>
              <w:t>Christa-Ann Molloy, Assistant Principal</w:t>
            </w:r>
          </w:p>
          <w:p w14:paraId="23A42037" w14:textId="77777777" w:rsidR="00160868" w:rsidRPr="00AB52E9" w:rsidRDefault="00160868" w:rsidP="00BF47CD">
            <w:pPr>
              <w:rPr>
                <w:rFonts w:asciiTheme="minorHAnsi" w:hAnsiTheme="minorHAnsi"/>
              </w:rPr>
            </w:pPr>
            <w:r w:rsidRPr="00AB52E9">
              <w:rPr>
                <w:rFonts w:asciiTheme="minorHAnsi" w:hAnsiTheme="minorHAnsi"/>
              </w:rPr>
              <w:t xml:space="preserve">Gary Molloy, Insular Superintendent </w:t>
            </w:r>
          </w:p>
          <w:p w14:paraId="6A74AA41" w14:textId="77777777" w:rsidR="00160868" w:rsidRPr="00AB52E9" w:rsidRDefault="00160868" w:rsidP="00BF47CD">
            <w:pPr>
              <w:rPr>
                <w:rFonts w:asciiTheme="minorHAnsi" w:hAnsiTheme="minorHAnsi"/>
              </w:rPr>
            </w:pPr>
            <w:r w:rsidRPr="00AB52E9">
              <w:rPr>
                <w:rFonts w:asciiTheme="minorHAnsi" w:hAnsiTheme="minorHAnsi"/>
              </w:rPr>
              <w:t>Sharon Richardson, District Director of Parent and Community Involvement</w:t>
            </w:r>
          </w:p>
          <w:p w14:paraId="18B47C5F" w14:textId="77777777" w:rsidR="00160868" w:rsidRPr="00AB52E9" w:rsidRDefault="00160868" w:rsidP="00BF47CD">
            <w:pPr>
              <w:rPr>
                <w:rFonts w:asciiTheme="minorHAnsi" w:hAnsiTheme="minorHAnsi"/>
              </w:rPr>
            </w:pPr>
            <w:proofErr w:type="spellStart"/>
            <w:r w:rsidRPr="00AB52E9">
              <w:rPr>
                <w:rFonts w:asciiTheme="minorHAnsi" w:hAnsiTheme="minorHAnsi"/>
              </w:rPr>
              <w:t>Ludence</w:t>
            </w:r>
            <w:proofErr w:type="spellEnd"/>
            <w:r w:rsidRPr="00AB52E9">
              <w:rPr>
                <w:rFonts w:asciiTheme="minorHAnsi" w:hAnsiTheme="minorHAnsi"/>
              </w:rPr>
              <w:t xml:space="preserve"> Romney, District Coordinator, Mathematics</w:t>
            </w:r>
          </w:p>
          <w:p w14:paraId="5F140C8C" w14:textId="77777777" w:rsidR="00160868" w:rsidRPr="00AB52E9" w:rsidRDefault="00160868" w:rsidP="00BF47CD">
            <w:pPr>
              <w:rPr>
                <w:rFonts w:asciiTheme="minorHAnsi" w:hAnsiTheme="minorHAnsi"/>
              </w:rPr>
            </w:pPr>
            <w:r w:rsidRPr="00AB52E9">
              <w:rPr>
                <w:rFonts w:asciiTheme="minorHAnsi" w:hAnsiTheme="minorHAnsi"/>
              </w:rPr>
              <w:t xml:space="preserve">Everett Ryan, Ph.D., District Coordinator, Technology </w:t>
            </w:r>
          </w:p>
          <w:p w14:paraId="1F322E01" w14:textId="77777777" w:rsidR="00160868" w:rsidRPr="00AB52E9" w:rsidRDefault="00160868" w:rsidP="00BF47CD">
            <w:pPr>
              <w:rPr>
                <w:rFonts w:asciiTheme="minorHAnsi" w:hAnsiTheme="minorHAnsi"/>
              </w:rPr>
            </w:pPr>
            <w:r w:rsidRPr="00AB52E9">
              <w:rPr>
                <w:rFonts w:asciiTheme="minorHAnsi" w:hAnsiTheme="minorHAnsi"/>
              </w:rPr>
              <w:t>Saul Santiago, Acting Assistant Director, Division of Human Resources, VIDE</w:t>
            </w:r>
          </w:p>
          <w:p w14:paraId="292CE60F" w14:textId="77777777" w:rsidR="00105B59" w:rsidRPr="00AB52E9" w:rsidRDefault="00105B59" w:rsidP="00BF47CD">
            <w:pPr>
              <w:rPr>
                <w:rFonts w:asciiTheme="minorHAnsi" w:hAnsiTheme="minorHAnsi"/>
              </w:rPr>
            </w:pPr>
            <w:r w:rsidRPr="00AB52E9">
              <w:rPr>
                <w:rFonts w:asciiTheme="minorHAnsi" w:hAnsiTheme="minorHAnsi"/>
              </w:rPr>
              <w:t xml:space="preserve">Janine Schuster, Deputy Superintendent </w:t>
            </w:r>
          </w:p>
          <w:p w14:paraId="40D44377" w14:textId="3A829635" w:rsidR="00105B59" w:rsidRPr="00AB52E9" w:rsidRDefault="00105B59" w:rsidP="00BF47CD">
            <w:pPr>
              <w:rPr>
                <w:rFonts w:asciiTheme="minorHAnsi" w:hAnsiTheme="minorHAnsi"/>
              </w:rPr>
            </w:pPr>
            <w:r w:rsidRPr="00AB52E9">
              <w:rPr>
                <w:rFonts w:asciiTheme="minorHAnsi" w:hAnsiTheme="minorHAnsi"/>
              </w:rPr>
              <w:t xml:space="preserve">Sheryl </w:t>
            </w:r>
            <w:proofErr w:type="spellStart"/>
            <w:r w:rsidRPr="00AB52E9">
              <w:rPr>
                <w:rFonts w:asciiTheme="minorHAnsi" w:hAnsiTheme="minorHAnsi"/>
              </w:rPr>
              <w:t>Serano</w:t>
            </w:r>
            <w:proofErr w:type="spellEnd"/>
            <w:r w:rsidRPr="00AB52E9">
              <w:rPr>
                <w:rFonts w:asciiTheme="minorHAnsi" w:hAnsiTheme="minorHAnsi"/>
              </w:rPr>
              <w:t xml:space="preserve">-Griffith, District Director, </w:t>
            </w:r>
            <w:proofErr w:type="gramStart"/>
            <w:r w:rsidRPr="00AB52E9">
              <w:rPr>
                <w:rFonts w:asciiTheme="minorHAnsi" w:hAnsiTheme="minorHAnsi"/>
              </w:rPr>
              <w:t>Special  Education</w:t>
            </w:r>
            <w:proofErr w:type="gramEnd"/>
            <w:r w:rsidRPr="00AB52E9">
              <w:rPr>
                <w:rFonts w:asciiTheme="minorHAnsi" w:hAnsiTheme="minorHAnsi"/>
              </w:rPr>
              <w:t xml:space="preserve"> </w:t>
            </w:r>
          </w:p>
          <w:p w14:paraId="631B995A" w14:textId="2A2CF6DC" w:rsidR="00160868" w:rsidRPr="00AB52E9" w:rsidRDefault="00160868" w:rsidP="00BF47CD">
            <w:pPr>
              <w:rPr>
                <w:rFonts w:asciiTheme="minorHAnsi" w:hAnsiTheme="minorHAnsi"/>
              </w:rPr>
            </w:pPr>
            <w:r w:rsidRPr="00AB52E9">
              <w:rPr>
                <w:rFonts w:asciiTheme="minorHAnsi" w:hAnsiTheme="minorHAnsi"/>
              </w:rPr>
              <w:t>Gerald Walters, District Coordinator of Science</w:t>
            </w:r>
          </w:p>
          <w:p w14:paraId="3EC9310B" w14:textId="77777777" w:rsidR="00105B59" w:rsidRPr="00AB52E9" w:rsidRDefault="00105B59" w:rsidP="00BF47CD">
            <w:pPr>
              <w:rPr>
                <w:rFonts w:asciiTheme="minorHAnsi" w:hAnsiTheme="minorHAnsi"/>
              </w:rPr>
            </w:pPr>
          </w:p>
          <w:p w14:paraId="34D70C5B" w14:textId="77777777" w:rsidR="00160868" w:rsidRPr="00AB52E9" w:rsidRDefault="00160868" w:rsidP="00BF47CD">
            <w:pPr>
              <w:rPr>
                <w:rFonts w:asciiTheme="minorHAnsi" w:hAnsiTheme="minorHAnsi"/>
              </w:rPr>
            </w:pPr>
            <w:proofErr w:type="spellStart"/>
            <w:r w:rsidRPr="00AB52E9">
              <w:rPr>
                <w:rFonts w:asciiTheme="minorHAnsi" w:hAnsiTheme="minorHAnsi"/>
              </w:rPr>
              <w:lastRenderedPageBreak/>
              <w:t>Wynant</w:t>
            </w:r>
            <w:proofErr w:type="spellEnd"/>
            <w:r w:rsidRPr="00AB52E9">
              <w:rPr>
                <w:rFonts w:asciiTheme="minorHAnsi" w:hAnsiTheme="minorHAnsi"/>
              </w:rPr>
              <w:t xml:space="preserve"> </w:t>
            </w:r>
            <w:proofErr w:type="spellStart"/>
            <w:r w:rsidRPr="00AB52E9">
              <w:rPr>
                <w:rFonts w:asciiTheme="minorHAnsi" w:hAnsiTheme="minorHAnsi"/>
              </w:rPr>
              <w:t>Watty</w:t>
            </w:r>
            <w:proofErr w:type="spellEnd"/>
            <w:r w:rsidRPr="00AB52E9">
              <w:rPr>
                <w:rFonts w:asciiTheme="minorHAnsi" w:hAnsiTheme="minorHAnsi"/>
              </w:rPr>
              <w:t>-Benjamin, Ph.D., VIDE Chief of Staff</w:t>
            </w:r>
          </w:p>
          <w:p w14:paraId="3901BFCC" w14:textId="77777777" w:rsidR="00160868" w:rsidRPr="00AB52E9" w:rsidRDefault="00160868" w:rsidP="00BF47CD">
            <w:pPr>
              <w:rPr>
                <w:rFonts w:asciiTheme="minorHAnsi" w:hAnsiTheme="minorHAnsi"/>
              </w:rPr>
            </w:pPr>
            <w:r w:rsidRPr="00AB52E9">
              <w:rPr>
                <w:rFonts w:asciiTheme="minorHAnsi" w:hAnsiTheme="minorHAnsi"/>
              </w:rPr>
              <w:t>Dionne Wells, Insular Superintendent</w:t>
            </w:r>
          </w:p>
          <w:p w14:paraId="1327CC8E" w14:textId="77777777" w:rsidR="00160868" w:rsidRPr="00AB52E9" w:rsidRDefault="00160868" w:rsidP="00BF47CD">
            <w:pPr>
              <w:rPr>
                <w:rFonts w:asciiTheme="minorHAnsi" w:hAnsiTheme="minorHAnsi"/>
              </w:rPr>
            </w:pPr>
            <w:r w:rsidRPr="00AB52E9">
              <w:rPr>
                <w:rFonts w:asciiTheme="minorHAnsi" w:hAnsiTheme="minorHAnsi"/>
              </w:rPr>
              <w:t xml:space="preserve">Cheryl </w:t>
            </w:r>
            <w:proofErr w:type="spellStart"/>
            <w:r w:rsidRPr="00AB52E9">
              <w:rPr>
                <w:rFonts w:asciiTheme="minorHAnsi" w:hAnsiTheme="minorHAnsi"/>
              </w:rPr>
              <w:t>Willocks</w:t>
            </w:r>
            <w:proofErr w:type="spellEnd"/>
            <w:r w:rsidRPr="00AB52E9">
              <w:rPr>
                <w:rFonts w:asciiTheme="minorHAnsi" w:hAnsiTheme="minorHAnsi"/>
              </w:rPr>
              <w:t>, District Director of Curriculum and Instruction</w:t>
            </w:r>
          </w:p>
          <w:p w14:paraId="78DF1616" w14:textId="5A296DA7" w:rsidR="00160868" w:rsidRPr="00AB52E9" w:rsidRDefault="00160868" w:rsidP="00BF47CD">
            <w:pPr>
              <w:rPr>
                <w:rFonts w:asciiTheme="minorHAnsi" w:hAnsiTheme="minorHAnsi"/>
              </w:rPr>
            </w:pPr>
          </w:p>
          <w:p w14:paraId="215F342B" w14:textId="02608294" w:rsidR="00160868" w:rsidRPr="00AB52E9" w:rsidRDefault="00160868" w:rsidP="00BF47CD">
            <w:pPr>
              <w:rPr>
                <w:rFonts w:asciiTheme="minorHAnsi" w:hAnsiTheme="minorHAnsi"/>
              </w:rPr>
            </w:pPr>
          </w:p>
        </w:tc>
      </w:tr>
    </w:tbl>
    <w:p w14:paraId="13DFFC26" w14:textId="77777777" w:rsidR="00716A44" w:rsidRPr="00AB52E9" w:rsidRDefault="00716A44">
      <w:pPr>
        <w:rPr>
          <w:rFonts w:asciiTheme="minorHAnsi" w:hAnsiTheme="minorHAnsi"/>
        </w:rPr>
        <w:sectPr w:rsidR="00716A44" w:rsidRPr="00AB52E9" w:rsidSect="00C7010B">
          <w:headerReference w:type="default" r:id="rId11"/>
          <w:footerReference w:type="default" r:id="rId12"/>
          <w:pgSz w:w="12240" w:h="15840"/>
          <w:pgMar w:top="1440" w:right="1440" w:bottom="1440" w:left="1440" w:header="720" w:footer="720" w:gutter="0"/>
          <w:pgNumType w:fmt="lowerRoman" w:start="1"/>
          <w:cols w:space="720"/>
          <w:docGrid w:linePitch="360"/>
        </w:sectPr>
      </w:pPr>
    </w:p>
    <w:p w14:paraId="12D90CDB" w14:textId="77777777" w:rsidR="00951C33" w:rsidRPr="00AB52E9" w:rsidRDefault="00951C33" w:rsidP="00233B16">
      <w:pPr>
        <w:pStyle w:val="Heading1"/>
        <w:spacing w:before="0" w:after="240"/>
        <w:rPr>
          <w:rFonts w:asciiTheme="minorHAnsi" w:hAnsiTheme="minorHAnsi"/>
          <w:b/>
        </w:rPr>
      </w:pPr>
      <w:bookmarkStart w:id="14" w:name="_Toc450469740"/>
      <w:r w:rsidRPr="00AB52E9">
        <w:rPr>
          <w:rFonts w:asciiTheme="minorHAnsi" w:hAnsiTheme="minorHAnsi"/>
          <w:b/>
        </w:rPr>
        <w:lastRenderedPageBreak/>
        <w:t>Introduction</w:t>
      </w:r>
      <w:bookmarkEnd w:id="14"/>
    </w:p>
    <w:p w14:paraId="2BCEF93D" w14:textId="686E5A7B" w:rsidR="00D74687" w:rsidRPr="00AB52E9" w:rsidRDefault="00951C33">
      <w:pPr>
        <w:pStyle w:val="BodyText"/>
        <w:rPr>
          <w:rFonts w:asciiTheme="minorHAnsi" w:hAnsiTheme="minorHAnsi"/>
        </w:rPr>
      </w:pPr>
      <w:r w:rsidRPr="00AB52E9">
        <w:rPr>
          <w:rFonts w:asciiTheme="minorHAnsi" w:hAnsiTheme="minorHAnsi"/>
        </w:rPr>
        <w:t>District-level leaders</w:t>
      </w:r>
      <w:r w:rsidR="00A678FB" w:rsidRPr="00AB52E9">
        <w:rPr>
          <w:rFonts w:asciiTheme="minorHAnsi" w:hAnsiTheme="minorHAnsi"/>
        </w:rPr>
        <w:t xml:space="preserve"> </w:t>
      </w:r>
      <w:r w:rsidRPr="00AB52E9">
        <w:rPr>
          <w:rFonts w:asciiTheme="minorHAnsi" w:hAnsiTheme="minorHAnsi"/>
        </w:rPr>
        <w:t xml:space="preserve">develop and implement policies and programs that affect school-level leadership, teaching, and learning. Although district-level leaders often do not provide direct service to students, their work builds school-level capacity and culture. Evaluation </w:t>
      </w:r>
      <w:r w:rsidR="00D74687" w:rsidRPr="00AB52E9">
        <w:rPr>
          <w:rFonts w:asciiTheme="minorHAnsi" w:hAnsiTheme="minorHAnsi"/>
        </w:rPr>
        <w:t xml:space="preserve">of district-level leaders </w:t>
      </w:r>
      <w:r w:rsidRPr="00AB52E9">
        <w:rPr>
          <w:rFonts w:asciiTheme="minorHAnsi" w:hAnsiTheme="minorHAnsi"/>
        </w:rPr>
        <w:t>supports professional growth by identifying are</w:t>
      </w:r>
      <w:r w:rsidR="00D74687" w:rsidRPr="00AB52E9">
        <w:rPr>
          <w:rFonts w:asciiTheme="minorHAnsi" w:hAnsiTheme="minorHAnsi"/>
        </w:rPr>
        <w:t>as of strength and improvement</w:t>
      </w:r>
      <w:r w:rsidR="00D064FE" w:rsidRPr="00AB52E9">
        <w:rPr>
          <w:rFonts w:asciiTheme="minorHAnsi" w:hAnsiTheme="minorHAnsi"/>
        </w:rPr>
        <w:t xml:space="preserve">; </w:t>
      </w:r>
      <w:r w:rsidR="00D74687" w:rsidRPr="00AB52E9">
        <w:rPr>
          <w:rFonts w:asciiTheme="minorHAnsi" w:hAnsiTheme="minorHAnsi"/>
        </w:rPr>
        <w:t>however</w:t>
      </w:r>
      <w:r w:rsidR="00D064FE" w:rsidRPr="00AB52E9">
        <w:rPr>
          <w:rFonts w:asciiTheme="minorHAnsi" w:hAnsiTheme="minorHAnsi"/>
        </w:rPr>
        <w:t>,</w:t>
      </w:r>
      <w:r w:rsidR="00D74687" w:rsidRPr="00AB52E9">
        <w:rPr>
          <w:rFonts w:asciiTheme="minorHAnsi" w:hAnsiTheme="minorHAnsi"/>
        </w:rPr>
        <w:t xml:space="preserve"> research on the evaluation of district-level leaders is more limited than research on teacher evaluation. </w:t>
      </w:r>
    </w:p>
    <w:p w14:paraId="3E3C5E2B" w14:textId="3508A491" w:rsidR="00D74687" w:rsidRPr="00AB52E9" w:rsidRDefault="00D74687">
      <w:pPr>
        <w:pStyle w:val="BodyText"/>
        <w:rPr>
          <w:rFonts w:asciiTheme="minorHAnsi" w:hAnsiTheme="minorHAnsi"/>
        </w:rPr>
      </w:pPr>
      <w:r w:rsidRPr="00AB52E9">
        <w:rPr>
          <w:rFonts w:asciiTheme="minorHAnsi" w:hAnsiTheme="minorHAnsi"/>
        </w:rPr>
        <w:t xml:space="preserve">The U.S. Virgin Islands Department of Education </w:t>
      </w:r>
      <w:r w:rsidR="006A012B" w:rsidRPr="00AB52E9">
        <w:rPr>
          <w:rFonts w:asciiTheme="minorHAnsi" w:hAnsiTheme="minorHAnsi"/>
        </w:rPr>
        <w:t xml:space="preserve">(VIDE) </w:t>
      </w:r>
      <w:r w:rsidRPr="00AB52E9">
        <w:rPr>
          <w:rFonts w:asciiTheme="minorHAnsi" w:hAnsiTheme="minorHAnsi"/>
        </w:rPr>
        <w:t>has developed an Employee E</w:t>
      </w:r>
      <w:r w:rsidR="006A012B" w:rsidRPr="00AB52E9">
        <w:rPr>
          <w:rFonts w:asciiTheme="minorHAnsi" w:hAnsiTheme="minorHAnsi"/>
        </w:rPr>
        <w:t xml:space="preserve">ffectiveness System </w:t>
      </w:r>
      <w:r w:rsidR="001F3256" w:rsidRPr="00AB52E9">
        <w:rPr>
          <w:rFonts w:asciiTheme="minorHAnsi" w:hAnsiTheme="minorHAnsi"/>
        </w:rPr>
        <w:t xml:space="preserve">(EES) </w:t>
      </w:r>
      <w:r w:rsidR="006A012B" w:rsidRPr="00AB52E9">
        <w:rPr>
          <w:rFonts w:asciiTheme="minorHAnsi" w:hAnsiTheme="minorHAnsi"/>
        </w:rPr>
        <w:t>to build</w:t>
      </w:r>
      <w:r w:rsidR="00A678FB" w:rsidRPr="00AB52E9">
        <w:rPr>
          <w:rFonts w:asciiTheme="minorHAnsi" w:hAnsiTheme="minorHAnsi"/>
        </w:rPr>
        <w:t xml:space="preserve"> effective programs</w:t>
      </w:r>
      <w:r w:rsidR="006A012B" w:rsidRPr="00AB52E9">
        <w:rPr>
          <w:rFonts w:asciiTheme="minorHAnsi" w:hAnsiTheme="minorHAnsi"/>
        </w:rPr>
        <w:t xml:space="preserve"> and support</w:t>
      </w:r>
      <w:r w:rsidR="004332CE" w:rsidRPr="00AB52E9">
        <w:rPr>
          <w:rFonts w:asciiTheme="minorHAnsi" w:hAnsiTheme="minorHAnsi"/>
        </w:rPr>
        <w:t xml:space="preserve"> all</w:t>
      </w:r>
      <w:r w:rsidR="006A012B" w:rsidRPr="00AB52E9">
        <w:rPr>
          <w:rFonts w:asciiTheme="minorHAnsi" w:hAnsiTheme="minorHAnsi"/>
        </w:rPr>
        <w:t xml:space="preserve"> </w:t>
      </w:r>
      <w:r w:rsidRPr="00AB52E9">
        <w:rPr>
          <w:rFonts w:asciiTheme="minorHAnsi" w:hAnsiTheme="minorHAnsi"/>
        </w:rPr>
        <w:t>employe</w:t>
      </w:r>
      <w:r w:rsidR="006A012B" w:rsidRPr="00AB52E9">
        <w:rPr>
          <w:rFonts w:asciiTheme="minorHAnsi" w:hAnsiTheme="minorHAnsi"/>
        </w:rPr>
        <w:t>es</w:t>
      </w:r>
      <w:r w:rsidR="00A678FB" w:rsidRPr="00AB52E9">
        <w:rPr>
          <w:rFonts w:asciiTheme="minorHAnsi" w:hAnsiTheme="minorHAnsi"/>
        </w:rPr>
        <w:t xml:space="preserve"> in their efforts</w:t>
      </w:r>
      <w:r w:rsidR="006A012B" w:rsidRPr="00AB52E9">
        <w:rPr>
          <w:rFonts w:asciiTheme="minorHAnsi" w:hAnsiTheme="minorHAnsi"/>
        </w:rPr>
        <w:t xml:space="preserve"> to improve the quality of education and increase student performance throughout the territory. </w:t>
      </w:r>
      <w:r w:rsidRPr="00AB52E9">
        <w:rPr>
          <w:rFonts w:asciiTheme="minorHAnsi" w:hAnsiTheme="minorHAnsi"/>
        </w:rPr>
        <w:t>In choosing to focus on improving the performance of district-level leaders, VIDE is part of an emerging group of educators who recognize the critical role of district administrators in improving teaching and learning in every school by supporting principals</w:t>
      </w:r>
      <w:r w:rsidR="00A678FB" w:rsidRPr="00AB52E9">
        <w:rPr>
          <w:rFonts w:asciiTheme="minorHAnsi" w:hAnsiTheme="minorHAnsi"/>
        </w:rPr>
        <w:t>,</w:t>
      </w:r>
      <w:r w:rsidR="00C338B7" w:rsidRPr="00AB52E9">
        <w:rPr>
          <w:rFonts w:asciiTheme="minorHAnsi" w:hAnsiTheme="minorHAnsi"/>
        </w:rPr>
        <w:t xml:space="preserve"> coaching and supporting </w:t>
      </w:r>
      <w:r w:rsidRPr="00AB52E9">
        <w:rPr>
          <w:rFonts w:asciiTheme="minorHAnsi" w:hAnsiTheme="minorHAnsi"/>
        </w:rPr>
        <w:t>teachers and other educators to refine their practices, administer</w:t>
      </w:r>
      <w:r w:rsidR="00A678FB" w:rsidRPr="00AB52E9">
        <w:rPr>
          <w:rFonts w:asciiTheme="minorHAnsi" w:hAnsiTheme="minorHAnsi"/>
        </w:rPr>
        <w:t>ing</w:t>
      </w:r>
      <w:r w:rsidRPr="00AB52E9">
        <w:rPr>
          <w:rFonts w:asciiTheme="minorHAnsi" w:hAnsiTheme="minorHAnsi"/>
        </w:rPr>
        <w:t xml:space="preserve"> programs and facilitat</w:t>
      </w:r>
      <w:r w:rsidR="00A678FB" w:rsidRPr="00AB52E9">
        <w:rPr>
          <w:rFonts w:asciiTheme="minorHAnsi" w:hAnsiTheme="minorHAnsi"/>
        </w:rPr>
        <w:t>ing</w:t>
      </w:r>
      <w:r w:rsidRPr="00AB52E9">
        <w:rPr>
          <w:rFonts w:asciiTheme="minorHAnsi" w:hAnsiTheme="minorHAnsi"/>
        </w:rPr>
        <w:t xml:space="preserve"> systemic change. When developing </w:t>
      </w:r>
      <w:r w:rsidR="006A012B" w:rsidRPr="00AB52E9">
        <w:rPr>
          <w:rFonts w:asciiTheme="minorHAnsi" w:hAnsiTheme="minorHAnsi"/>
        </w:rPr>
        <w:t>the</w:t>
      </w:r>
      <w:r w:rsidRPr="00AB52E9">
        <w:rPr>
          <w:rFonts w:asciiTheme="minorHAnsi" w:hAnsiTheme="minorHAnsi"/>
        </w:rPr>
        <w:t xml:space="preserve"> evaluation approach, VIDE and its partners met extensively with district-level educators to ensure that the evaluation process </w:t>
      </w:r>
      <w:r w:rsidR="00A678FB" w:rsidRPr="00AB52E9">
        <w:rPr>
          <w:rFonts w:asciiTheme="minorHAnsi" w:hAnsiTheme="minorHAnsi"/>
        </w:rPr>
        <w:t xml:space="preserve">would focus </w:t>
      </w:r>
      <w:r w:rsidRPr="00AB52E9">
        <w:rPr>
          <w:rFonts w:asciiTheme="minorHAnsi" w:hAnsiTheme="minorHAnsi"/>
        </w:rPr>
        <w:t>on the most important aspects of their work and provides useful performance feedback.</w:t>
      </w:r>
    </w:p>
    <w:p w14:paraId="2CF57CA0" w14:textId="17E8EBB5" w:rsidR="005D08AB" w:rsidRPr="00AB52E9" w:rsidRDefault="008A3E6A">
      <w:pPr>
        <w:pStyle w:val="BodyText"/>
        <w:rPr>
          <w:rFonts w:asciiTheme="minorHAnsi" w:hAnsiTheme="minorHAnsi"/>
        </w:rPr>
      </w:pPr>
      <w:r w:rsidRPr="00AB52E9">
        <w:rPr>
          <w:rFonts w:asciiTheme="minorHAnsi" w:hAnsiTheme="minorHAnsi"/>
        </w:rPr>
        <w:t>This document, t</w:t>
      </w:r>
      <w:r w:rsidR="005D08AB" w:rsidRPr="00AB52E9">
        <w:rPr>
          <w:rFonts w:asciiTheme="minorHAnsi" w:hAnsiTheme="minorHAnsi"/>
        </w:rPr>
        <w:t>he</w:t>
      </w:r>
      <w:r w:rsidR="00951C33" w:rsidRPr="00AB52E9">
        <w:rPr>
          <w:rFonts w:asciiTheme="minorHAnsi" w:hAnsiTheme="minorHAnsi"/>
        </w:rPr>
        <w:t xml:space="preserve"> </w:t>
      </w:r>
      <w:r w:rsidR="00951C33" w:rsidRPr="00AB52E9">
        <w:rPr>
          <w:rFonts w:asciiTheme="minorHAnsi" w:hAnsiTheme="minorHAnsi"/>
          <w:b/>
          <w:i/>
        </w:rPr>
        <w:t>U.S.</w:t>
      </w:r>
      <w:r w:rsidR="00951C33" w:rsidRPr="00AB52E9">
        <w:rPr>
          <w:rFonts w:asciiTheme="minorHAnsi" w:hAnsiTheme="minorHAnsi"/>
          <w:b/>
        </w:rPr>
        <w:t xml:space="preserve"> </w:t>
      </w:r>
      <w:r w:rsidR="00951C33" w:rsidRPr="00AB52E9">
        <w:rPr>
          <w:rFonts w:asciiTheme="minorHAnsi" w:hAnsiTheme="minorHAnsi"/>
          <w:b/>
          <w:i/>
        </w:rPr>
        <w:t>Virgin Islands Coordinator Evaluation</w:t>
      </w:r>
      <w:r w:rsidR="00951C33" w:rsidRPr="00AB52E9" w:rsidDel="00766BB5">
        <w:rPr>
          <w:rFonts w:asciiTheme="minorHAnsi" w:hAnsiTheme="minorHAnsi"/>
          <w:b/>
          <w:i/>
        </w:rPr>
        <w:t xml:space="preserve"> </w:t>
      </w:r>
      <w:r w:rsidR="00951C33" w:rsidRPr="00AB52E9">
        <w:rPr>
          <w:rFonts w:asciiTheme="minorHAnsi" w:hAnsiTheme="minorHAnsi"/>
          <w:b/>
          <w:i/>
        </w:rPr>
        <w:t>Guidebook</w:t>
      </w:r>
      <w:r w:rsidR="00086AB6" w:rsidRPr="00AB52E9">
        <w:rPr>
          <w:rFonts w:asciiTheme="minorHAnsi" w:hAnsiTheme="minorHAnsi"/>
          <w:b/>
          <w:i/>
        </w:rPr>
        <w:t>,</w:t>
      </w:r>
      <w:r w:rsidR="00951C33" w:rsidRPr="00AB52E9">
        <w:rPr>
          <w:rFonts w:asciiTheme="minorHAnsi" w:hAnsiTheme="minorHAnsi"/>
        </w:rPr>
        <w:t xml:space="preserve"> </w:t>
      </w:r>
      <w:r w:rsidR="005D08AB" w:rsidRPr="00AB52E9">
        <w:rPr>
          <w:rFonts w:asciiTheme="minorHAnsi" w:hAnsiTheme="minorHAnsi"/>
        </w:rPr>
        <w:t>describes the evaluation process for coordinators in the U.S. Virgin Islands. Within the context of this document, a coordinator is a district-based administrator who is employed within the Office of the Insular Superintendent, Division of Curriculum and Instruction, and whose roles and responsibilities include support to the district and its schools in areas of leadership, curriculum and instruction, subject-matter expertise, program design and management, and professional development.</w:t>
      </w:r>
    </w:p>
    <w:p w14:paraId="60BADA45" w14:textId="40A2323B" w:rsidR="00951C33" w:rsidRPr="00AB52E9" w:rsidRDefault="005D08AB">
      <w:pPr>
        <w:spacing w:after="240"/>
        <w:rPr>
          <w:rFonts w:asciiTheme="minorHAnsi" w:hAnsiTheme="minorHAnsi"/>
        </w:rPr>
      </w:pPr>
      <w:r w:rsidRPr="00AB52E9">
        <w:rPr>
          <w:rFonts w:asciiTheme="minorHAnsi" w:hAnsiTheme="minorHAnsi"/>
        </w:rPr>
        <w:t xml:space="preserve">The procedures in this </w:t>
      </w:r>
      <w:r w:rsidR="004332CE" w:rsidRPr="00AB52E9">
        <w:rPr>
          <w:rFonts w:asciiTheme="minorHAnsi" w:hAnsiTheme="minorHAnsi"/>
        </w:rPr>
        <w:t xml:space="preserve">document guidebook </w:t>
      </w:r>
      <w:r w:rsidR="00951C33" w:rsidRPr="00AB52E9">
        <w:rPr>
          <w:rFonts w:asciiTheme="minorHAnsi" w:hAnsiTheme="minorHAnsi"/>
        </w:rPr>
        <w:t xml:space="preserve">foster collaboration, trust, and conversation about the practices of </w:t>
      </w:r>
      <w:r w:rsidR="00D74687" w:rsidRPr="00AB52E9">
        <w:rPr>
          <w:rFonts w:asciiTheme="minorHAnsi" w:hAnsiTheme="minorHAnsi"/>
        </w:rPr>
        <w:t>coordinators</w:t>
      </w:r>
      <w:r w:rsidR="00951C33" w:rsidRPr="00AB52E9">
        <w:rPr>
          <w:rFonts w:asciiTheme="minorHAnsi" w:hAnsiTheme="minorHAnsi"/>
        </w:rPr>
        <w:t xml:space="preserve"> and their supervisors, the directors of curriculum and instruction, while maintaining a sense of accountability. The guidebook answers the following questions:</w:t>
      </w:r>
    </w:p>
    <w:p w14:paraId="7B54623A" w14:textId="77777777" w:rsidR="00951C33" w:rsidRPr="00AB52E9" w:rsidRDefault="00951C33" w:rsidP="008E0FA9">
      <w:pPr>
        <w:pStyle w:val="Bullet1"/>
        <w:spacing w:before="0" w:after="0"/>
        <w:rPr>
          <w:rFonts w:asciiTheme="minorHAnsi" w:hAnsiTheme="minorHAnsi"/>
        </w:rPr>
      </w:pPr>
      <w:r w:rsidRPr="00AB52E9">
        <w:rPr>
          <w:rFonts w:asciiTheme="minorHAnsi" w:hAnsiTheme="minorHAnsi"/>
        </w:rPr>
        <w:t>How will coordinators’ practice be evaluated?</w:t>
      </w:r>
    </w:p>
    <w:p w14:paraId="6F49511D" w14:textId="77777777" w:rsidR="00951C33" w:rsidRPr="00AB52E9" w:rsidRDefault="00951C33" w:rsidP="008E0FA9">
      <w:pPr>
        <w:pStyle w:val="Bullet1"/>
        <w:spacing w:before="0" w:after="0"/>
        <w:rPr>
          <w:rFonts w:asciiTheme="minorHAnsi" w:hAnsiTheme="minorHAnsi"/>
        </w:rPr>
      </w:pPr>
      <w:r w:rsidRPr="00AB52E9">
        <w:rPr>
          <w:rFonts w:asciiTheme="minorHAnsi" w:hAnsiTheme="minorHAnsi"/>
        </w:rPr>
        <w:t>When will the evaluation take place?</w:t>
      </w:r>
    </w:p>
    <w:p w14:paraId="6AB9C416" w14:textId="49552C79" w:rsidR="00951C33" w:rsidRPr="00AB52E9" w:rsidRDefault="00951C33" w:rsidP="008E0FA9">
      <w:pPr>
        <w:pStyle w:val="Bullet1"/>
        <w:spacing w:before="0" w:after="0"/>
        <w:rPr>
          <w:rFonts w:asciiTheme="minorHAnsi" w:hAnsiTheme="minorHAnsi"/>
        </w:rPr>
      </w:pPr>
      <w:r w:rsidRPr="00AB52E9">
        <w:rPr>
          <w:rFonts w:asciiTheme="minorHAnsi" w:hAnsiTheme="minorHAnsi"/>
        </w:rPr>
        <w:t xml:space="preserve">How much </w:t>
      </w:r>
      <w:proofErr w:type="gramStart"/>
      <w:r w:rsidRPr="00AB52E9">
        <w:rPr>
          <w:rFonts w:asciiTheme="minorHAnsi" w:hAnsiTheme="minorHAnsi"/>
        </w:rPr>
        <w:t>time will</w:t>
      </w:r>
      <w:proofErr w:type="gramEnd"/>
      <w:r w:rsidRPr="00AB52E9">
        <w:rPr>
          <w:rFonts w:asciiTheme="minorHAnsi" w:hAnsiTheme="minorHAnsi"/>
        </w:rPr>
        <w:t xml:space="preserve"> the evaluation</w:t>
      </w:r>
      <w:r w:rsidR="00AF2134" w:rsidRPr="00AB52E9">
        <w:rPr>
          <w:rFonts w:asciiTheme="minorHAnsi" w:hAnsiTheme="minorHAnsi"/>
        </w:rPr>
        <w:t xml:space="preserve"> process</w:t>
      </w:r>
      <w:r w:rsidRPr="00AB52E9">
        <w:rPr>
          <w:rFonts w:asciiTheme="minorHAnsi" w:hAnsiTheme="minorHAnsi"/>
        </w:rPr>
        <w:t xml:space="preserve"> require? </w:t>
      </w:r>
    </w:p>
    <w:p w14:paraId="73A47840" w14:textId="77777777" w:rsidR="00951C33" w:rsidRPr="00AB52E9" w:rsidRDefault="00951C33" w:rsidP="008E0FA9">
      <w:pPr>
        <w:pStyle w:val="Bullet1"/>
        <w:spacing w:before="0" w:after="0"/>
        <w:rPr>
          <w:rFonts w:asciiTheme="minorHAnsi" w:hAnsiTheme="minorHAnsi"/>
        </w:rPr>
      </w:pPr>
      <w:r w:rsidRPr="00AB52E9">
        <w:rPr>
          <w:rFonts w:asciiTheme="minorHAnsi" w:hAnsiTheme="minorHAnsi"/>
        </w:rPr>
        <w:t xml:space="preserve">What are </w:t>
      </w:r>
      <w:r w:rsidR="00FD5EDC" w:rsidRPr="00AB52E9">
        <w:rPr>
          <w:rFonts w:asciiTheme="minorHAnsi" w:hAnsiTheme="minorHAnsi"/>
        </w:rPr>
        <w:t>the</w:t>
      </w:r>
      <w:r w:rsidRPr="00AB52E9">
        <w:rPr>
          <w:rFonts w:asciiTheme="minorHAnsi" w:hAnsiTheme="minorHAnsi"/>
        </w:rPr>
        <w:t xml:space="preserve"> responsibilities</w:t>
      </w:r>
      <w:r w:rsidR="00FD5EDC" w:rsidRPr="00AB52E9">
        <w:rPr>
          <w:rFonts w:asciiTheme="minorHAnsi" w:hAnsiTheme="minorHAnsi"/>
        </w:rPr>
        <w:t xml:space="preserve"> of the coordinators and the directors of curriculum and instruction</w:t>
      </w:r>
      <w:r w:rsidRPr="00AB52E9">
        <w:rPr>
          <w:rFonts w:asciiTheme="minorHAnsi" w:hAnsiTheme="minorHAnsi"/>
        </w:rPr>
        <w:t xml:space="preserve"> in the evaluation process?</w:t>
      </w:r>
    </w:p>
    <w:p w14:paraId="07A61D8C" w14:textId="77777777" w:rsidR="00951C33" w:rsidRPr="00AB52E9" w:rsidRDefault="00951C33" w:rsidP="008E0FA9">
      <w:pPr>
        <w:pStyle w:val="Bullet1"/>
        <w:spacing w:before="0" w:after="0"/>
        <w:rPr>
          <w:rFonts w:asciiTheme="minorHAnsi" w:hAnsiTheme="minorHAnsi"/>
        </w:rPr>
      </w:pPr>
      <w:r w:rsidRPr="00AB52E9">
        <w:rPr>
          <w:rFonts w:asciiTheme="minorHAnsi" w:hAnsiTheme="minorHAnsi"/>
        </w:rPr>
        <w:t xml:space="preserve">What standards will be used to evaluate practice? </w:t>
      </w:r>
    </w:p>
    <w:p w14:paraId="0AC845BA" w14:textId="77777777" w:rsidR="00951C33" w:rsidRPr="00AB52E9" w:rsidRDefault="00951C33" w:rsidP="008E0FA9">
      <w:pPr>
        <w:pStyle w:val="Bullet1"/>
        <w:spacing w:before="0" w:after="0"/>
        <w:rPr>
          <w:rFonts w:asciiTheme="minorHAnsi" w:hAnsiTheme="minorHAnsi"/>
        </w:rPr>
      </w:pPr>
      <w:r w:rsidRPr="00AB52E9">
        <w:rPr>
          <w:rFonts w:asciiTheme="minorHAnsi" w:hAnsiTheme="minorHAnsi"/>
        </w:rPr>
        <w:t xml:space="preserve">What measures will be used? </w:t>
      </w:r>
    </w:p>
    <w:p w14:paraId="40279715" w14:textId="77777777" w:rsidR="00951C33" w:rsidRPr="00AB52E9" w:rsidRDefault="00951C33" w:rsidP="008E0FA9">
      <w:pPr>
        <w:pStyle w:val="Bullet1"/>
        <w:spacing w:before="0" w:after="0"/>
        <w:rPr>
          <w:rFonts w:asciiTheme="minorHAnsi" w:hAnsiTheme="minorHAnsi"/>
        </w:rPr>
      </w:pPr>
      <w:r w:rsidRPr="00AB52E9">
        <w:rPr>
          <w:rFonts w:asciiTheme="minorHAnsi" w:hAnsiTheme="minorHAnsi"/>
        </w:rPr>
        <w:t>What happens after the evaluation process has been completed?</w:t>
      </w:r>
    </w:p>
    <w:p w14:paraId="49DBE868" w14:textId="77777777" w:rsidR="00951C33" w:rsidRPr="00AB52E9" w:rsidRDefault="00951C33" w:rsidP="00DE71A6">
      <w:pPr>
        <w:pStyle w:val="BodyText"/>
        <w:rPr>
          <w:rFonts w:asciiTheme="minorHAnsi" w:hAnsiTheme="minorHAnsi"/>
        </w:rPr>
      </w:pPr>
      <w:r w:rsidRPr="00AB52E9">
        <w:rPr>
          <w:rFonts w:asciiTheme="minorHAnsi" w:hAnsiTheme="minorHAnsi"/>
        </w:rPr>
        <w:t>The guidebook provides coordinators</w:t>
      </w:r>
      <w:r w:rsidR="008A2AC0" w:rsidRPr="00AB52E9">
        <w:rPr>
          <w:rFonts w:asciiTheme="minorHAnsi" w:hAnsiTheme="minorHAnsi"/>
        </w:rPr>
        <w:t>,</w:t>
      </w:r>
      <w:r w:rsidRPr="00AB52E9">
        <w:rPr>
          <w:rFonts w:asciiTheme="minorHAnsi" w:hAnsiTheme="minorHAnsi"/>
        </w:rPr>
        <w:t xml:space="preserve"> as well as the directors of curriculum and instruction</w:t>
      </w:r>
      <w:r w:rsidR="008A2AC0" w:rsidRPr="00AB52E9">
        <w:rPr>
          <w:rFonts w:asciiTheme="minorHAnsi" w:hAnsiTheme="minorHAnsi"/>
        </w:rPr>
        <w:t>,</w:t>
      </w:r>
      <w:r w:rsidRPr="00AB52E9">
        <w:rPr>
          <w:rFonts w:asciiTheme="minorHAnsi" w:hAnsiTheme="minorHAnsi"/>
        </w:rPr>
        <w:t xml:space="preserve"> with general information about the evaluation design, implementation timelines, and responsibilities of all parties. Throughout the guidebook, the following icons call attention to important ideas or features: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5"/>
        <w:gridCol w:w="8095"/>
      </w:tblGrid>
      <w:tr w:rsidR="00951C33" w:rsidRPr="00AB52E9" w14:paraId="208085A9" w14:textId="77777777" w:rsidTr="00502695">
        <w:trPr>
          <w:trHeight w:val="773"/>
        </w:trPr>
        <w:tc>
          <w:tcPr>
            <w:tcW w:w="1255" w:type="dxa"/>
          </w:tcPr>
          <w:p w14:paraId="146FA737" w14:textId="77777777" w:rsidR="00951C33" w:rsidRPr="00AB52E9" w:rsidRDefault="00951C33" w:rsidP="00951C33">
            <w:pPr>
              <w:rPr>
                <w:rFonts w:asciiTheme="minorHAnsi" w:hAnsiTheme="minorHAnsi"/>
                <w:sz w:val="16"/>
                <w:szCs w:val="16"/>
              </w:rPr>
            </w:pPr>
            <w:r w:rsidRPr="00AB52E9">
              <w:rPr>
                <w:rFonts w:asciiTheme="minorHAnsi" w:hAnsiTheme="minorHAnsi"/>
                <w:noProof/>
              </w:rPr>
              <w:lastRenderedPageBreak/>
              <w:drawing>
                <wp:anchor distT="0" distB="0" distL="114300" distR="114300" simplePos="0" relativeHeight="251659264" behindDoc="1" locked="0" layoutInCell="1" allowOverlap="1" wp14:anchorId="4DD2487B" wp14:editId="3D384B56">
                  <wp:simplePos x="0" y="0"/>
                  <wp:positionH relativeFrom="column">
                    <wp:posOffset>93345</wp:posOffset>
                  </wp:positionH>
                  <wp:positionV relativeFrom="paragraph">
                    <wp:posOffset>86995</wp:posOffset>
                  </wp:positionV>
                  <wp:extent cx="342900" cy="342900"/>
                  <wp:effectExtent l="0" t="0" r="0" b="0"/>
                  <wp:wrapTight wrapText="bothSides">
                    <wp:wrapPolygon edited="0">
                      <wp:start x="0" y="0"/>
                      <wp:lineTo x="0" y="20400"/>
                      <wp:lineTo x="20400" y="20400"/>
                      <wp:lineTo x="2040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342900" cy="342900"/>
                          </a:xfrm>
                          <a:prstGeom prst="rect">
                            <a:avLst/>
                          </a:prstGeom>
                          <a:noFill/>
                          <a:ln>
                            <a:noFill/>
                          </a:ln>
                        </pic:spPr>
                      </pic:pic>
                    </a:graphicData>
                  </a:graphic>
                </wp:anchor>
              </w:drawing>
            </w:r>
          </w:p>
        </w:tc>
        <w:tc>
          <w:tcPr>
            <w:tcW w:w="8095" w:type="dxa"/>
          </w:tcPr>
          <w:p w14:paraId="1A6E9CC2" w14:textId="77777777" w:rsidR="00951C33" w:rsidRPr="00AB52E9" w:rsidRDefault="00951C33" w:rsidP="00502695">
            <w:pPr>
              <w:pStyle w:val="BodyText"/>
              <w:spacing w:before="160"/>
              <w:rPr>
                <w:rFonts w:asciiTheme="minorHAnsi" w:hAnsiTheme="minorHAnsi"/>
              </w:rPr>
            </w:pPr>
            <w:r w:rsidRPr="00AB52E9">
              <w:rPr>
                <w:rFonts w:asciiTheme="minorHAnsi" w:hAnsiTheme="minorHAnsi"/>
                <w:b/>
              </w:rPr>
              <w:t>Terminology and Business Rules:</w:t>
            </w:r>
            <w:r w:rsidRPr="00AB52E9">
              <w:rPr>
                <w:rFonts w:asciiTheme="minorHAnsi" w:hAnsiTheme="minorHAnsi"/>
              </w:rPr>
              <w:t xml:space="preserve"> Provides definitions of terms and procedures</w:t>
            </w:r>
          </w:p>
        </w:tc>
      </w:tr>
      <w:tr w:rsidR="00951C33" w:rsidRPr="00AB52E9" w14:paraId="11387AB2" w14:textId="77777777" w:rsidTr="00502695">
        <w:trPr>
          <w:trHeight w:val="665"/>
        </w:trPr>
        <w:tc>
          <w:tcPr>
            <w:tcW w:w="1255" w:type="dxa"/>
          </w:tcPr>
          <w:p w14:paraId="7D946D4C" w14:textId="33644DFC" w:rsidR="00951C33" w:rsidRPr="00AB52E9" w:rsidRDefault="00951C33" w:rsidP="00502695">
            <w:pPr>
              <w:tabs>
                <w:tab w:val="left" w:pos="611"/>
              </w:tabs>
              <w:rPr>
                <w:rFonts w:asciiTheme="minorHAnsi" w:hAnsiTheme="minorHAnsi"/>
                <w:sz w:val="16"/>
                <w:szCs w:val="16"/>
              </w:rPr>
            </w:pPr>
            <w:r w:rsidRPr="00AB52E9">
              <w:rPr>
                <w:rFonts w:asciiTheme="minorHAnsi" w:hAnsiTheme="minorHAnsi"/>
                <w:noProof/>
                <w:sz w:val="16"/>
                <w:szCs w:val="16"/>
              </w:rPr>
              <w:drawing>
                <wp:anchor distT="0" distB="0" distL="114300" distR="114300" simplePos="0" relativeHeight="251661312" behindDoc="1" locked="0" layoutInCell="1" allowOverlap="1" wp14:anchorId="2B56B784" wp14:editId="0CFE197D">
                  <wp:simplePos x="0" y="0"/>
                  <wp:positionH relativeFrom="column">
                    <wp:posOffset>93980</wp:posOffset>
                  </wp:positionH>
                  <wp:positionV relativeFrom="paragraph">
                    <wp:posOffset>55245</wp:posOffset>
                  </wp:positionV>
                  <wp:extent cx="342900" cy="342900"/>
                  <wp:effectExtent l="0" t="0" r="0" b="0"/>
                  <wp:wrapTight wrapText="bothSides">
                    <wp:wrapPolygon edited="0">
                      <wp:start x="0" y="0"/>
                      <wp:lineTo x="0" y="20400"/>
                      <wp:lineTo x="20400" y="20400"/>
                      <wp:lineTo x="20400"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42900" cy="342900"/>
                          </a:xfrm>
                          <a:prstGeom prst="rect">
                            <a:avLst/>
                          </a:prstGeom>
                          <a:noFill/>
                          <a:ln>
                            <a:noFill/>
                          </a:ln>
                        </pic:spPr>
                      </pic:pic>
                    </a:graphicData>
                  </a:graphic>
                </wp:anchor>
              </w:drawing>
            </w:r>
          </w:p>
        </w:tc>
        <w:tc>
          <w:tcPr>
            <w:tcW w:w="8095" w:type="dxa"/>
          </w:tcPr>
          <w:p w14:paraId="4231F2B2" w14:textId="77777777" w:rsidR="00951C33" w:rsidRPr="00AB52E9" w:rsidRDefault="00951C33" w:rsidP="00502695">
            <w:pPr>
              <w:pStyle w:val="BodyText"/>
              <w:spacing w:before="160"/>
              <w:rPr>
                <w:rFonts w:asciiTheme="minorHAnsi" w:hAnsiTheme="minorHAnsi"/>
              </w:rPr>
            </w:pPr>
            <w:r w:rsidRPr="00AB52E9">
              <w:rPr>
                <w:rFonts w:asciiTheme="minorHAnsi" w:hAnsiTheme="minorHAnsi"/>
                <w:b/>
              </w:rPr>
              <w:t>Tools You Can Use:</w:t>
            </w:r>
            <w:r w:rsidRPr="00AB52E9">
              <w:rPr>
                <w:rFonts w:asciiTheme="minorHAnsi" w:hAnsiTheme="minorHAnsi"/>
              </w:rPr>
              <w:t xml:space="preserve"> Points to corresponding forms or protocols</w:t>
            </w:r>
          </w:p>
        </w:tc>
      </w:tr>
    </w:tbl>
    <w:p w14:paraId="56F1CE81" w14:textId="36E5FCB1" w:rsidR="008E0FA9" w:rsidRPr="00AB52E9" w:rsidRDefault="00F71D20" w:rsidP="00DE71A6">
      <w:pPr>
        <w:spacing w:before="240"/>
        <w:rPr>
          <w:rFonts w:asciiTheme="minorHAnsi" w:hAnsiTheme="minorHAnsi"/>
        </w:rPr>
      </w:pPr>
      <w:r w:rsidRPr="00AB52E9">
        <w:rPr>
          <w:rFonts w:asciiTheme="minorHAnsi" w:hAnsiTheme="minorHAnsi"/>
        </w:rPr>
        <w:t xml:space="preserve">The </w:t>
      </w:r>
      <w:r w:rsidR="007E508C" w:rsidRPr="00AB52E9">
        <w:rPr>
          <w:rFonts w:asciiTheme="minorHAnsi" w:hAnsiTheme="minorHAnsi"/>
        </w:rPr>
        <w:t xml:space="preserve">EES </w:t>
      </w:r>
      <w:r w:rsidRPr="00AB52E9">
        <w:rPr>
          <w:rFonts w:asciiTheme="minorHAnsi" w:hAnsiTheme="minorHAnsi"/>
        </w:rPr>
        <w:t xml:space="preserve">process is managed through </w:t>
      </w:r>
      <w:proofErr w:type="spellStart"/>
      <w:r w:rsidRPr="00AB52E9">
        <w:rPr>
          <w:rFonts w:asciiTheme="minorHAnsi" w:hAnsiTheme="minorHAnsi"/>
        </w:rPr>
        <w:t>TalentEd</w:t>
      </w:r>
      <w:proofErr w:type="spellEnd"/>
      <w:r w:rsidRPr="00AB52E9">
        <w:rPr>
          <w:rFonts w:asciiTheme="minorHAnsi" w:hAnsiTheme="minorHAnsi"/>
        </w:rPr>
        <w:t xml:space="preserve">, the VIDE electronic performance management system. </w:t>
      </w:r>
      <w:r w:rsidR="00951C33" w:rsidRPr="00AB52E9">
        <w:rPr>
          <w:rFonts w:asciiTheme="minorHAnsi" w:hAnsiTheme="minorHAnsi"/>
        </w:rPr>
        <w:t>More information</w:t>
      </w:r>
      <w:r w:rsidRPr="00AB52E9">
        <w:rPr>
          <w:rFonts w:asciiTheme="minorHAnsi" w:hAnsiTheme="minorHAnsi"/>
        </w:rPr>
        <w:t xml:space="preserve"> about </w:t>
      </w:r>
      <w:proofErr w:type="spellStart"/>
      <w:r w:rsidRPr="00AB52E9">
        <w:rPr>
          <w:rFonts w:asciiTheme="minorHAnsi" w:hAnsiTheme="minorHAnsi"/>
        </w:rPr>
        <w:t>TalentEd</w:t>
      </w:r>
      <w:proofErr w:type="spellEnd"/>
      <w:r w:rsidRPr="00AB52E9">
        <w:rPr>
          <w:rFonts w:asciiTheme="minorHAnsi" w:hAnsiTheme="minorHAnsi"/>
        </w:rPr>
        <w:t xml:space="preserve"> and the coordinator evaluation process</w:t>
      </w:r>
      <w:r w:rsidR="00951C33" w:rsidRPr="00AB52E9">
        <w:rPr>
          <w:rFonts w:asciiTheme="minorHAnsi" w:hAnsiTheme="minorHAnsi"/>
        </w:rPr>
        <w:t xml:space="preserve"> can be accessed on the</w:t>
      </w:r>
      <w:r w:rsidR="00D064FE" w:rsidRPr="00AB52E9">
        <w:rPr>
          <w:rFonts w:asciiTheme="minorHAnsi" w:hAnsiTheme="minorHAnsi"/>
        </w:rPr>
        <w:t xml:space="preserve"> Coordinator page of the</w:t>
      </w:r>
      <w:r w:rsidR="00951C33" w:rsidRPr="00AB52E9">
        <w:rPr>
          <w:rFonts w:asciiTheme="minorHAnsi" w:hAnsiTheme="minorHAnsi"/>
        </w:rPr>
        <w:t xml:space="preserve"> </w:t>
      </w:r>
      <w:hyperlink r:id="rId15" w:history="1">
        <w:hyperlink r:id="rId16" w:history="1">
          <w:r w:rsidR="00F456F1" w:rsidRPr="00AB52E9">
            <w:rPr>
              <w:rStyle w:val="Hyperlink"/>
              <w:rFonts w:asciiTheme="minorHAnsi" w:hAnsiTheme="minorHAnsi"/>
              <w:noProof/>
            </w:rPr>
            <w:t>EES Portal</w:t>
          </w:r>
        </w:hyperlink>
      </w:hyperlink>
      <w:r w:rsidR="00193925" w:rsidRPr="00AB52E9">
        <w:rPr>
          <w:rFonts w:asciiTheme="minorHAnsi" w:hAnsiTheme="minorHAnsi"/>
        </w:rPr>
        <w:t xml:space="preserve">. </w:t>
      </w:r>
      <w:r w:rsidR="00D23DE9" w:rsidRPr="00AB52E9">
        <w:rPr>
          <w:rFonts w:asciiTheme="minorHAnsi" w:hAnsiTheme="minorHAnsi"/>
          <w:highlight w:val="yellow"/>
        </w:rPr>
        <w:t>Additional q</w:t>
      </w:r>
      <w:r w:rsidR="00193925" w:rsidRPr="00AB52E9">
        <w:rPr>
          <w:rFonts w:asciiTheme="minorHAnsi" w:hAnsiTheme="minorHAnsi"/>
          <w:highlight w:val="yellow"/>
        </w:rPr>
        <w:t xml:space="preserve">uestions </w:t>
      </w:r>
      <w:r w:rsidR="00D23DE9" w:rsidRPr="00AB52E9">
        <w:rPr>
          <w:rFonts w:asciiTheme="minorHAnsi" w:hAnsiTheme="minorHAnsi"/>
          <w:highlight w:val="yellow"/>
        </w:rPr>
        <w:t>may</w:t>
      </w:r>
      <w:r w:rsidR="00193925" w:rsidRPr="00AB52E9">
        <w:rPr>
          <w:rFonts w:asciiTheme="minorHAnsi" w:hAnsiTheme="minorHAnsi"/>
          <w:highlight w:val="yellow"/>
        </w:rPr>
        <w:t xml:space="preserve"> be </w:t>
      </w:r>
      <w:r w:rsidR="00D23DE9" w:rsidRPr="00AB52E9">
        <w:rPr>
          <w:rFonts w:asciiTheme="minorHAnsi" w:hAnsiTheme="minorHAnsi"/>
          <w:highlight w:val="yellow"/>
        </w:rPr>
        <w:t xml:space="preserve">directed </w:t>
      </w:r>
      <w:r w:rsidR="00193925" w:rsidRPr="00AB52E9">
        <w:rPr>
          <w:rFonts w:asciiTheme="minorHAnsi" w:hAnsiTheme="minorHAnsi"/>
          <w:highlight w:val="yellow"/>
        </w:rPr>
        <w:t xml:space="preserve">to the </w:t>
      </w:r>
      <w:hyperlink r:id="rId17" w:history="1">
        <w:r w:rsidR="00D23DE9" w:rsidRPr="00AB52E9">
          <w:rPr>
            <w:rStyle w:val="Hyperlink"/>
            <w:rFonts w:asciiTheme="minorHAnsi" w:hAnsiTheme="minorHAnsi"/>
            <w:highlight w:val="yellow"/>
          </w:rPr>
          <w:t>EES</w:t>
        </w:r>
      </w:hyperlink>
      <w:r w:rsidR="00D23DE9" w:rsidRPr="00AB52E9">
        <w:rPr>
          <w:rFonts w:asciiTheme="minorHAnsi" w:hAnsiTheme="minorHAnsi"/>
          <w:highlight w:val="yellow"/>
        </w:rPr>
        <w:t xml:space="preserve"> Program Manager in </w:t>
      </w:r>
      <w:r w:rsidR="007E508C" w:rsidRPr="00AB52E9">
        <w:rPr>
          <w:rFonts w:asciiTheme="minorHAnsi" w:hAnsiTheme="minorHAnsi"/>
          <w:highlight w:val="yellow"/>
        </w:rPr>
        <w:t xml:space="preserve">the St. Thomas/St. John or St. Croix </w:t>
      </w:r>
      <w:r w:rsidR="00D23DE9" w:rsidRPr="00AB52E9">
        <w:rPr>
          <w:rFonts w:asciiTheme="minorHAnsi" w:hAnsiTheme="minorHAnsi"/>
          <w:highlight w:val="yellow"/>
        </w:rPr>
        <w:t>district office.</w:t>
      </w:r>
    </w:p>
    <w:p w14:paraId="497BFA8F" w14:textId="77777777" w:rsidR="007E508C" w:rsidRPr="00AB52E9" w:rsidRDefault="007E508C" w:rsidP="007E508C">
      <w:pPr>
        <w:pStyle w:val="Heading1"/>
        <w:spacing w:after="240"/>
        <w:rPr>
          <w:rFonts w:asciiTheme="minorHAnsi" w:hAnsiTheme="minorHAnsi"/>
          <w:b/>
        </w:rPr>
      </w:pPr>
      <w:bookmarkStart w:id="15" w:name="_Toc450469742"/>
      <w:r w:rsidRPr="00AB52E9">
        <w:rPr>
          <w:rFonts w:asciiTheme="minorHAnsi" w:hAnsiTheme="minorHAnsi"/>
          <w:b/>
        </w:rPr>
        <w:t>Setting Expectations: The Business Rules</w:t>
      </w:r>
    </w:p>
    <w:p w14:paraId="34481CC9" w14:textId="77777777" w:rsidR="007E508C" w:rsidRPr="00AB52E9" w:rsidRDefault="007E508C" w:rsidP="007E508C">
      <w:pPr>
        <w:pStyle w:val="BodyText"/>
        <w:rPr>
          <w:rFonts w:asciiTheme="minorHAnsi" w:hAnsiTheme="minorHAnsi"/>
        </w:rPr>
      </w:pPr>
      <w:r w:rsidRPr="00AB52E9">
        <w:rPr>
          <w:rFonts w:asciiTheme="minorHAnsi" w:hAnsiTheme="minorHAnsi"/>
        </w:rPr>
        <w:t>Evaluation is a systematic method of documenting job performance for the purpose of ascertaining its quality, extending professional supports, and making human resources decisions. Evaluation is one important component of the Virgin Islands Department of Education’s efforts to build and maintain a highly talented educator workforce. Other components include educator certification, preparation, professional development, and retention processes.</w:t>
      </w:r>
    </w:p>
    <w:p w14:paraId="4D8526E2" w14:textId="46D507C3" w:rsidR="007E508C" w:rsidRPr="00AB52E9" w:rsidRDefault="007E508C" w:rsidP="007E508C">
      <w:pPr>
        <w:pStyle w:val="BodyText"/>
        <w:rPr>
          <w:rFonts w:asciiTheme="minorHAnsi" w:hAnsiTheme="minorHAnsi"/>
        </w:rPr>
      </w:pPr>
      <w:r w:rsidRPr="00AB52E9">
        <w:rPr>
          <w:rFonts w:asciiTheme="minorHAnsi" w:hAnsiTheme="minorHAnsi"/>
        </w:rPr>
        <w:t xml:space="preserve">Evaluation has always been an aspect of educators’ work in the U.S. Virgin Islands. The VIDE business rules outline the coordinator evaluation process. </w:t>
      </w:r>
      <w:r w:rsidR="00374EE5" w:rsidRPr="00AB52E9">
        <w:rPr>
          <w:rFonts w:asciiTheme="minorHAnsi" w:hAnsiTheme="minorHAnsi"/>
        </w:rPr>
        <w:t xml:space="preserve">VIDE has evaluated coordinators in accordance with the language in the labor contract, and the U.S. Virgin Islands EES evaluation process for coordinators is </w:t>
      </w:r>
      <w:r w:rsidR="00432AAE" w:rsidRPr="00AB52E9">
        <w:rPr>
          <w:rFonts w:asciiTheme="minorHAnsi" w:hAnsiTheme="minorHAnsi"/>
        </w:rPr>
        <w:t xml:space="preserve">commensurate </w:t>
      </w:r>
      <w:r w:rsidR="00374EE5" w:rsidRPr="00AB52E9">
        <w:rPr>
          <w:rFonts w:asciiTheme="minorHAnsi" w:hAnsiTheme="minorHAnsi"/>
        </w:rPr>
        <w:t>with that language.</w:t>
      </w:r>
      <w:r w:rsidR="00432AAE" w:rsidRPr="00AB52E9">
        <w:rPr>
          <w:rFonts w:asciiTheme="minorHAnsi" w:hAnsiTheme="minorHAnsi"/>
        </w:rPr>
        <w:t xml:space="preserve"> </w:t>
      </w:r>
      <w:r w:rsidR="004332CE" w:rsidRPr="00AB52E9">
        <w:rPr>
          <w:rFonts w:asciiTheme="minorHAnsi" w:hAnsiTheme="minorHAnsi"/>
        </w:rPr>
        <w:t xml:space="preserve">Educator evaluation has also been an important federal initiative. </w:t>
      </w:r>
      <w:r w:rsidRPr="00AB52E9">
        <w:rPr>
          <w:rFonts w:asciiTheme="minorHAnsi" w:hAnsiTheme="minorHAnsi"/>
        </w:rPr>
        <w:t xml:space="preserve">The coordinator evaluation process is similar in many ways to the evaluation process for principals, assistant principals, and other U.S. Virgin Islands educators. The following information describes the coordinator evaluation business rules. </w:t>
      </w:r>
    </w:p>
    <w:p w14:paraId="08317A1B" w14:textId="7F04403A" w:rsidR="007E508C" w:rsidRPr="00AB52E9" w:rsidRDefault="007E508C" w:rsidP="007E508C">
      <w:pPr>
        <w:pStyle w:val="BodyText"/>
        <w:rPr>
          <w:rFonts w:asciiTheme="minorHAnsi" w:hAnsiTheme="minorHAnsi"/>
        </w:rPr>
      </w:pPr>
      <w:r w:rsidRPr="00AB52E9">
        <w:rPr>
          <w:rFonts w:asciiTheme="minorHAnsi" w:hAnsiTheme="minorHAnsi"/>
          <w:b/>
        </w:rPr>
        <w:t xml:space="preserve">Who is evaluated? </w:t>
      </w:r>
      <w:r w:rsidRPr="00AB52E9">
        <w:rPr>
          <w:rFonts w:asciiTheme="minorHAnsi" w:hAnsiTheme="minorHAnsi"/>
        </w:rPr>
        <w:t>All district-level coordinators are evaluated using the U.S. Virgin Islands EES coordinator evaluation process. Previous performance, years of professional experience, and job assignment do not affect the use of the evaluation procedure</w:t>
      </w:r>
      <w:r w:rsidR="004332CE" w:rsidRPr="00AB52E9">
        <w:rPr>
          <w:rFonts w:asciiTheme="minorHAnsi" w:hAnsiTheme="minorHAnsi"/>
        </w:rPr>
        <w:t>s</w:t>
      </w:r>
      <w:r w:rsidRPr="00AB52E9">
        <w:rPr>
          <w:rFonts w:asciiTheme="minorHAnsi" w:hAnsiTheme="minorHAnsi"/>
        </w:rPr>
        <w:t xml:space="preserve">. </w:t>
      </w:r>
    </w:p>
    <w:p w14:paraId="6D2614A7" w14:textId="261E2C73" w:rsidR="007E508C" w:rsidRPr="00AB52E9" w:rsidRDefault="007E508C" w:rsidP="007E508C">
      <w:pPr>
        <w:pStyle w:val="BodyText"/>
        <w:rPr>
          <w:rFonts w:asciiTheme="minorHAnsi" w:hAnsiTheme="minorHAnsi"/>
        </w:rPr>
      </w:pPr>
      <w:r w:rsidRPr="00AB52E9">
        <w:rPr>
          <w:rFonts w:asciiTheme="minorHAnsi" w:hAnsiTheme="minorHAnsi"/>
          <w:b/>
        </w:rPr>
        <w:t xml:space="preserve">Who evaluates coordinators? </w:t>
      </w:r>
      <w:r w:rsidRPr="00AB52E9">
        <w:rPr>
          <w:rFonts w:asciiTheme="minorHAnsi" w:hAnsiTheme="minorHAnsi"/>
        </w:rPr>
        <w:t xml:space="preserve">In the U.S. Virgin Islands, directors of curriculum and instruction evaluate coordinator performance. </w:t>
      </w:r>
      <w:r w:rsidR="00E541B8" w:rsidRPr="00AB52E9">
        <w:rPr>
          <w:rFonts w:asciiTheme="minorHAnsi" w:hAnsiTheme="minorHAnsi"/>
        </w:rPr>
        <w:t>All directors complete training in order to evaluate the coordinators.</w:t>
      </w:r>
    </w:p>
    <w:p w14:paraId="68F3495F" w14:textId="75979A4E" w:rsidR="007E508C" w:rsidRPr="00AB52E9" w:rsidRDefault="007E508C" w:rsidP="007E508C">
      <w:pPr>
        <w:pStyle w:val="BodyText"/>
        <w:rPr>
          <w:rFonts w:asciiTheme="minorHAnsi" w:hAnsiTheme="minorHAnsi"/>
        </w:rPr>
      </w:pPr>
      <w:r w:rsidRPr="00AB52E9">
        <w:rPr>
          <w:rFonts w:asciiTheme="minorHAnsi" w:hAnsiTheme="minorHAnsi"/>
          <w:b/>
        </w:rPr>
        <w:t xml:space="preserve">How often are coordinators evaluated? </w:t>
      </w:r>
      <w:r w:rsidRPr="00AB52E9">
        <w:rPr>
          <w:rFonts w:asciiTheme="minorHAnsi" w:hAnsiTheme="minorHAnsi"/>
        </w:rPr>
        <w:t xml:space="preserve">All coordinators will complete the evaluation process each year. </w:t>
      </w:r>
      <w:r w:rsidRPr="00AB52E9">
        <w:rPr>
          <w:rFonts w:asciiTheme="minorHAnsi" w:hAnsiTheme="minorHAnsi" w:cstheme="minorHAnsi"/>
        </w:rPr>
        <w:t xml:space="preserve">Two formal observations, a Portfolio (including the Professional Growth Plan), and Employee Time </w:t>
      </w:r>
      <w:r w:rsidRPr="00AB52E9">
        <w:rPr>
          <w:rFonts w:asciiTheme="minorHAnsi" w:eastAsiaTheme="minorHAnsi" w:hAnsiTheme="minorHAnsi" w:cstheme="minorHAnsi"/>
          <w:bCs/>
        </w:rPr>
        <w:t xml:space="preserve">indicated by a coordinator’s attendance in </w:t>
      </w:r>
      <w:proofErr w:type="spellStart"/>
      <w:r w:rsidRPr="00AB52E9">
        <w:rPr>
          <w:rFonts w:asciiTheme="minorHAnsi" w:eastAsiaTheme="minorHAnsi" w:hAnsiTheme="minorHAnsi" w:cstheme="minorHAnsi"/>
          <w:bCs/>
        </w:rPr>
        <w:t>TimeForce</w:t>
      </w:r>
      <w:proofErr w:type="spellEnd"/>
      <w:r w:rsidRPr="00AB52E9">
        <w:rPr>
          <w:rFonts w:asciiTheme="minorHAnsi" w:eastAsiaTheme="minorHAnsi" w:hAnsiTheme="minorHAnsi" w:cstheme="minorHAnsi"/>
          <w:bCs/>
        </w:rPr>
        <w:t xml:space="preserve">, the VIDE time reporting system, </w:t>
      </w:r>
      <w:r w:rsidRPr="00AB52E9">
        <w:rPr>
          <w:rFonts w:asciiTheme="minorHAnsi" w:hAnsiTheme="minorHAnsi" w:cstheme="minorHAnsi"/>
        </w:rPr>
        <w:t xml:space="preserve">constitute the annual evaluation process for all coordinators. </w:t>
      </w:r>
    </w:p>
    <w:p w14:paraId="5852A158" w14:textId="77777777" w:rsidR="007E508C" w:rsidRPr="00AB52E9" w:rsidRDefault="007E508C" w:rsidP="007E508C">
      <w:pPr>
        <w:pStyle w:val="BodyText"/>
        <w:rPr>
          <w:rFonts w:asciiTheme="minorHAnsi" w:hAnsiTheme="minorHAnsi"/>
        </w:rPr>
      </w:pPr>
      <w:r w:rsidRPr="00AB52E9">
        <w:rPr>
          <w:rFonts w:asciiTheme="minorHAnsi" w:hAnsiTheme="minorHAnsi"/>
          <w:b/>
        </w:rPr>
        <w:t xml:space="preserve">How, if at all, is the evaluation differentiated? </w:t>
      </w:r>
      <w:r w:rsidRPr="00AB52E9">
        <w:rPr>
          <w:rFonts w:asciiTheme="minorHAnsi" w:hAnsiTheme="minorHAnsi"/>
        </w:rPr>
        <w:t xml:space="preserve">All coordinators, regardless of previous performance or experience level, are evaluated the same way and according to the same set of standards. However, within the evaluation process, coordinators collaborate with the director on individual choices regarding their portfolios. </w:t>
      </w:r>
    </w:p>
    <w:p w14:paraId="75049305" w14:textId="77777777" w:rsidR="007E508C" w:rsidRPr="00AB52E9" w:rsidRDefault="007E508C" w:rsidP="007E508C">
      <w:pPr>
        <w:pStyle w:val="BodyText"/>
        <w:rPr>
          <w:rFonts w:asciiTheme="minorHAnsi" w:hAnsiTheme="minorHAnsi"/>
        </w:rPr>
      </w:pPr>
      <w:r w:rsidRPr="00AB52E9">
        <w:rPr>
          <w:rFonts w:asciiTheme="minorHAnsi" w:hAnsiTheme="minorHAnsi"/>
          <w:b/>
        </w:rPr>
        <w:lastRenderedPageBreak/>
        <w:t xml:space="preserve">How will results be used? </w:t>
      </w:r>
      <w:r w:rsidRPr="00AB52E9">
        <w:rPr>
          <w:rFonts w:asciiTheme="minorHAnsi" w:hAnsiTheme="minorHAnsi"/>
        </w:rPr>
        <w:t xml:space="preserve">Coordinators receive performance feedback from the directors of curriculum and instruction each year during a Summative Evaluation Meeting convened at the end of the school year. Feedback is intended to document and improve performance. The coordinator and the director discuss areas of improvement and growth, as well as possible goals linked directly to evaluation results to include in the professional growth plan for the following school year. VIDE will use evaluation results for personnel decisions. In addition, VIDE will use performance data to think strategically about professional development programs, preparation programs, and other specific workforce issues. </w:t>
      </w:r>
    </w:p>
    <w:p w14:paraId="4B890FCA" w14:textId="14ADAC0D" w:rsidR="007E508C" w:rsidRPr="00AB52E9" w:rsidRDefault="007E508C" w:rsidP="007E508C">
      <w:pPr>
        <w:pStyle w:val="BodyText"/>
        <w:rPr>
          <w:rFonts w:asciiTheme="minorHAnsi" w:hAnsiTheme="minorHAnsi"/>
        </w:rPr>
      </w:pPr>
      <w:r w:rsidRPr="00AB52E9">
        <w:rPr>
          <w:rFonts w:asciiTheme="minorHAnsi" w:hAnsiTheme="minorHAnsi"/>
          <w:b/>
        </w:rPr>
        <w:t xml:space="preserve">What is a Professional Growth Plan (PGP)? </w:t>
      </w:r>
      <w:r w:rsidR="00086AB6" w:rsidRPr="00AB52E9">
        <w:rPr>
          <w:rFonts w:asciiTheme="minorHAnsi" w:hAnsiTheme="minorHAnsi"/>
        </w:rPr>
        <w:t xml:space="preserve">Like all of the educators and employees of the VIDE, </w:t>
      </w:r>
      <w:r w:rsidRPr="00AB52E9">
        <w:rPr>
          <w:rFonts w:asciiTheme="minorHAnsi" w:hAnsiTheme="minorHAnsi"/>
        </w:rPr>
        <w:t xml:space="preserve">coordinators </w:t>
      </w:r>
      <w:r w:rsidR="00086AB6" w:rsidRPr="00AB52E9">
        <w:rPr>
          <w:rFonts w:asciiTheme="minorHAnsi" w:hAnsiTheme="minorHAnsi"/>
        </w:rPr>
        <w:t>complete</w:t>
      </w:r>
      <w:r w:rsidRPr="00AB52E9">
        <w:rPr>
          <w:rFonts w:asciiTheme="minorHAnsi" w:hAnsiTheme="minorHAnsi"/>
        </w:rPr>
        <w:t xml:space="preserve"> a PGP each year regardless of previous performance or years of experience. The PGP focuses on the coordinator’s professional development and addresses two goals: </w:t>
      </w:r>
      <w:r w:rsidRPr="00AB52E9">
        <w:rPr>
          <w:rFonts w:asciiTheme="minorHAnsi" w:hAnsiTheme="minorHAnsi"/>
          <w:highlight w:val="yellow"/>
        </w:rPr>
        <w:t xml:space="preserve">a </w:t>
      </w:r>
      <w:r w:rsidR="00D85293" w:rsidRPr="00AB52E9">
        <w:rPr>
          <w:rFonts w:asciiTheme="minorHAnsi" w:hAnsiTheme="minorHAnsi"/>
          <w:highlight w:val="yellow"/>
        </w:rPr>
        <w:t>Professional</w:t>
      </w:r>
      <w:r w:rsidR="00D85293" w:rsidRPr="00AB52E9">
        <w:rPr>
          <w:rFonts w:asciiTheme="minorHAnsi" w:hAnsiTheme="minorHAnsi"/>
        </w:rPr>
        <w:t xml:space="preserve"> </w:t>
      </w:r>
      <w:r w:rsidRPr="00AB52E9">
        <w:rPr>
          <w:rFonts w:asciiTheme="minorHAnsi" w:hAnsiTheme="minorHAnsi"/>
        </w:rPr>
        <w:t>Growth Goal and a Collaborative Goal</w:t>
      </w:r>
      <w:r w:rsidRPr="00AB52E9">
        <w:rPr>
          <w:rFonts w:asciiTheme="minorHAnsi" w:hAnsiTheme="minorHAnsi"/>
          <w:highlight w:val="yellow"/>
        </w:rPr>
        <w:t xml:space="preserve">. Coordinators are evaluated on the degree to which the PGP has been completed and they have engaged in and </w:t>
      </w:r>
      <w:r w:rsidR="00D85293" w:rsidRPr="00AB52E9">
        <w:rPr>
          <w:rFonts w:asciiTheme="minorHAnsi" w:hAnsiTheme="minorHAnsi"/>
          <w:highlight w:val="yellow"/>
        </w:rPr>
        <w:t xml:space="preserve">achieved </w:t>
      </w:r>
      <w:r w:rsidRPr="00AB52E9">
        <w:rPr>
          <w:rFonts w:asciiTheme="minorHAnsi" w:hAnsiTheme="minorHAnsi"/>
          <w:highlight w:val="yellow"/>
        </w:rPr>
        <w:t>their professional learning.</w:t>
      </w:r>
      <w:r w:rsidRPr="00AB52E9">
        <w:rPr>
          <w:rFonts w:asciiTheme="minorHAnsi" w:hAnsiTheme="minorHAnsi"/>
        </w:rPr>
        <w:t xml:space="preserve"> The PGP is an artifact in the coordinator portfolio.</w:t>
      </w:r>
    </w:p>
    <w:p w14:paraId="642FA4A7" w14:textId="382561BA" w:rsidR="007E508C" w:rsidRPr="00AB52E9" w:rsidRDefault="007E508C" w:rsidP="007E508C">
      <w:pPr>
        <w:pStyle w:val="BodyText"/>
        <w:rPr>
          <w:rFonts w:asciiTheme="minorHAnsi" w:hAnsiTheme="minorHAnsi"/>
        </w:rPr>
      </w:pPr>
      <w:r w:rsidRPr="00AB52E9">
        <w:rPr>
          <w:rFonts w:asciiTheme="minorHAnsi" w:hAnsiTheme="minorHAnsi"/>
          <w:b/>
        </w:rPr>
        <w:t xml:space="preserve">What happens if a coordinator receives an unsatisfactory rating? </w:t>
      </w:r>
      <w:r w:rsidRPr="00AB52E9">
        <w:rPr>
          <w:rFonts w:asciiTheme="minorHAnsi" w:hAnsiTheme="minorHAnsi"/>
        </w:rPr>
        <w:t>If a coordinator receives one “unsatisfactory” rating in any practice, the coordinator and director of curriculum and instruction create a plan to address performance. The coordinator is responsible for enacting the plan immediately to improve performance, and the director of curriculum and instruction is responsible for increasing support and monitoring the coordinator’s performance. Failure to enact the performance plan or improve performance within the required time period may negatively impact personnel decisions. This business rule is commensurate with the labor agreement.</w:t>
      </w:r>
    </w:p>
    <w:p w14:paraId="12CC8691" w14:textId="77777777" w:rsidR="007E508C" w:rsidRPr="00AB52E9" w:rsidRDefault="007E508C" w:rsidP="007E508C">
      <w:pPr>
        <w:pStyle w:val="BodyText"/>
        <w:rPr>
          <w:rFonts w:asciiTheme="minorHAnsi" w:hAnsiTheme="minorHAnsi"/>
        </w:rPr>
      </w:pPr>
      <w:r w:rsidRPr="00AB52E9">
        <w:rPr>
          <w:rFonts w:asciiTheme="minorHAnsi" w:hAnsiTheme="minorHAnsi"/>
          <w:b/>
        </w:rPr>
        <w:t xml:space="preserve">What happens if a coordinator receives a basic rating? </w:t>
      </w:r>
      <w:r w:rsidRPr="00AB52E9">
        <w:rPr>
          <w:rFonts w:asciiTheme="minorHAnsi" w:hAnsiTheme="minorHAnsi"/>
        </w:rPr>
        <w:t xml:space="preserve">If a coordinator receives a “basic” rating in one or more practices, the coordinator and director of curriculum and instruction utilize the PGP for improvement, and the director increases support and monitoring.  Failure to improve performance above the </w:t>
      </w:r>
      <w:r w:rsidRPr="00AB52E9">
        <w:rPr>
          <w:rFonts w:asciiTheme="minorHAnsi" w:hAnsiTheme="minorHAnsi"/>
          <w:i/>
        </w:rPr>
        <w:t>basic</w:t>
      </w:r>
      <w:r w:rsidRPr="00AB52E9">
        <w:rPr>
          <w:rFonts w:asciiTheme="minorHAnsi" w:hAnsiTheme="minorHAnsi"/>
        </w:rPr>
        <w:t xml:space="preserve"> level by the next end-of-year summative evaluation meeting may negatively impact personnel decisions. </w:t>
      </w:r>
    </w:p>
    <w:p w14:paraId="4B5331BB" w14:textId="115BBE8C" w:rsidR="007E508C" w:rsidRPr="00AB52E9" w:rsidRDefault="007E508C" w:rsidP="007E508C">
      <w:pPr>
        <w:pStyle w:val="BodyText"/>
        <w:rPr>
          <w:rFonts w:asciiTheme="minorHAnsi" w:hAnsiTheme="minorHAnsi"/>
        </w:rPr>
      </w:pPr>
      <w:r w:rsidRPr="00AB52E9">
        <w:rPr>
          <w:rFonts w:asciiTheme="minorHAnsi" w:hAnsiTheme="minorHAnsi"/>
          <w:b/>
        </w:rPr>
        <w:t xml:space="preserve">What happens if disagreements occur about evaluation results? </w:t>
      </w:r>
      <w:r w:rsidRPr="00AB52E9">
        <w:rPr>
          <w:rFonts w:asciiTheme="minorHAnsi" w:hAnsiTheme="minorHAnsi"/>
        </w:rPr>
        <w:t>If a coordinator disagrees with evaluation results, s/he acknowledges receipt of results by electronically signing the required form and discusses areas of disagreement with the director of curriculum and instruction. Should disagreements persist, the coordinator may</w:t>
      </w:r>
      <w:r w:rsidR="000641B9" w:rsidRPr="00AB52E9">
        <w:rPr>
          <w:rFonts w:asciiTheme="minorHAnsi" w:hAnsiTheme="minorHAnsi"/>
        </w:rPr>
        <w:t xml:space="preserve"> file an appeal following the VIDE procedures.</w:t>
      </w:r>
    </w:p>
    <w:p w14:paraId="7A9BFCCC" w14:textId="34974A86" w:rsidR="00AF0135" w:rsidRPr="00AB52E9" w:rsidRDefault="007E508C" w:rsidP="007E508C">
      <w:pPr>
        <w:rPr>
          <w:rFonts w:asciiTheme="minorHAnsi" w:hAnsiTheme="minorHAnsi"/>
        </w:rPr>
      </w:pPr>
      <w:r w:rsidRPr="00AB52E9">
        <w:rPr>
          <w:rFonts w:asciiTheme="minorHAnsi" w:hAnsiTheme="minorHAnsi"/>
          <w:b/>
        </w:rPr>
        <w:t xml:space="preserve">How much </w:t>
      </w:r>
      <w:proofErr w:type="gramStart"/>
      <w:r w:rsidRPr="00AB52E9">
        <w:rPr>
          <w:rFonts w:asciiTheme="minorHAnsi" w:hAnsiTheme="minorHAnsi"/>
          <w:b/>
        </w:rPr>
        <w:t>time will</w:t>
      </w:r>
      <w:proofErr w:type="gramEnd"/>
      <w:r w:rsidRPr="00AB52E9">
        <w:rPr>
          <w:rFonts w:asciiTheme="minorHAnsi" w:hAnsiTheme="minorHAnsi"/>
          <w:b/>
        </w:rPr>
        <w:t xml:space="preserve"> the evaluation process require? </w:t>
      </w:r>
      <w:r w:rsidRPr="00AB52E9">
        <w:rPr>
          <w:rFonts w:asciiTheme="minorHAnsi" w:hAnsiTheme="minorHAnsi"/>
        </w:rPr>
        <w:t>The evaluation is conducted throughout each school year</w:t>
      </w:r>
      <w:r w:rsidRPr="00AB52E9">
        <w:rPr>
          <w:rFonts w:asciiTheme="minorHAnsi" w:hAnsiTheme="minorHAnsi"/>
          <w:b/>
        </w:rPr>
        <w:t xml:space="preserve">. </w:t>
      </w:r>
      <w:r w:rsidRPr="00AB52E9">
        <w:rPr>
          <w:rFonts w:asciiTheme="minorHAnsi" w:hAnsiTheme="minorHAnsi"/>
        </w:rPr>
        <w:t xml:space="preserve">VIDE determines the timeline for each evaluation process once the school calendar has been approved for the school year. Please refer to the VIDE EES </w:t>
      </w:r>
      <w:hyperlink r:id="rId18" w:history="1">
        <w:r w:rsidRPr="00AB52E9">
          <w:rPr>
            <w:rStyle w:val="Hyperlink"/>
            <w:rFonts w:asciiTheme="minorHAnsi" w:hAnsiTheme="minorHAnsi"/>
          </w:rPr>
          <w:t>Portal</w:t>
        </w:r>
      </w:hyperlink>
      <w:r w:rsidRPr="00AB52E9">
        <w:rPr>
          <w:rFonts w:asciiTheme="minorHAnsi" w:hAnsiTheme="minorHAnsi"/>
        </w:rPr>
        <w:t xml:space="preserve"> for the current year’s timeline. </w:t>
      </w:r>
    </w:p>
    <w:p w14:paraId="792AF421" w14:textId="77777777" w:rsidR="00AF0135" w:rsidRPr="00AB52E9" w:rsidRDefault="00AF0135" w:rsidP="007E508C">
      <w:pPr>
        <w:rPr>
          <w:rFonts w:asciiTheme="minorHAnsi" w:hAnsiTheme="minorHAnsi"/>
        </w:rPr>
      </w:pPr>
    </w:p>
    <w:p w14:paraId="4EAE3A4C" w14:textId="25C6312F" w:rsidR="00AF0135" w:rsidRPr="00AB52E9" w:rsidRDefault="000641B9" w:rsidP="00AF0135">
      <w:pPr>
        <w:pStyle w:val="Heading1"/>
        <w:spacing w:after="240"/>
        <w:rPr>
          <w:rFonts w:asciiTheme="minorHAnsi" w:hAnsiTheme="minorHAnsi"/>
          <w:b/>
        </w:rPr>
      </w:pPr>
      <w:r w:rsidRPr="00AB52E9">
        <w:rPr>
          <w:rFonts w:asciiTheme="minorHAnsi" w:hAnsiTheme="minorHAnsi"/>
          <w:noProof/>
        </w:rPr>
        <w:lastRenderedPageBreak/>
        <mc:AlternateContent>
          <mc:Choice Requires="wps">
            <w:drawing>
              <wp:anchor distT="0" distB="0" distL="114300" distR="114300" simplePos="0" relativeHeight="251681792" behindDoc="1" locked="0" layoutInCell="1" allowOverlap="1" wp14:anchorId="3B9D292C" wp14:editId="1FD3D0AA">
                <wp:simplePos x="0" y="0"/>
                <wp:positionH relativeFrom="margin">
                  <wp:posOffset>3457575</wp:posOffset>
                </wp:positionH>
                <wp:positionV relativeFrom="paragraph">
                  <wp:posOffset>371475</wp:posOffset>
                </wp:positionV>
                <wp:extent cx="2341880" cy="2343785"/>
                <wp:effectExtent l="0" t="0" r="35560" b="18415"/>
                <wp:wrapTight wrapText="bothSides">
                  <wp:wrapPolygon edited="0">
                    <wp:start x="0" y="0"/>
                    <wp:lineTo x="0" y="21536"/>
                    <wp:lineTo x="21692" y="21536"/>
                    <wp:lineTo x="21692" y="0"/>
                    <wp:lineTo x="0" y="0"/>
                  </wp:wrapPolygon>
                </wp:wrapTigh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1880" cy="2343785"/>
                        </a:xfrm>
                        <a:prstGeom prst="rect">
                          <a:avLst/>
                        </a:prstGeom>
                        <a:solidFill>
                          <a:srgbClr val="FFFFFF"/>
                        </a:solidFill>
                        <a:ln w="9525">
                          <a:solidFill>
                            <a:srgbClr val="000000"/>
                          </a:solidFill>
                          <a:miter lim="800000"/>
                          <a:headEnd/>
                          <a:tailEnd/>
                        </a:ln>
                      </wps:spPr>
                      <wps:txbx>
                        <w:txbxContent>
                          <w:p w14:paraId="010B1CB7" w14:textId="77777777" w:rsidR="002D2F73" w:rsidRPr="00A81274" w:rsidRDefault="002D2F73" w:rsidP="00AF0135">
                            <w:r>
                              <w:rPr>
                                <w:noProof/>
                              </w:rPr>
                              <w:drawing>
                                <wp:inline distT="0" distB="0" distL="0" distR="0" wp14:anchorId="57959E3C" wp14:editId="21E44EC2">
                                  <wp:extent cx="438785" cy="43878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38785" cy="438785"/>
                                          </a:xfrm>
                                          <a:prstGeom prst="rect">
                                            <a:avLst/>
                                          </a:prstGeom>
                                          <a:noFill/>
                                          <a:ln>
                                            <a:noFill/>
                                          </a:ln>
                                        </pic:spPr>
                                      </pic:pic>
                                    </a:graphicData>
                                  </a:graphic>
                                </wp:inline>
                              </w:drawing>
                            </w:r>
                            <w:r>
                              <w:t xml:space="preserve"> The coordinator evaluation process focuses on </w:t>
                            </w:r>
                            <w:r>
                              <w:rPr>
                                <w:i/>
                              </w:rPr>
                              <w:t>practice</w:t>
                            </w:r>
                            <w:r w:rsidRPr="00F71D20">
                              <w:t xml:space="preserve">, the coordinator’s daily actions or performance. </w:t>
                            </w:r>
                            <w:r>
                              <w:t xml:space="preserve">The Joint Committee on Standards for Educational Evaluation (2014) recommended that performance evaluations focus on practice to provide detailed feedback on things that educators can control. </w:t>
                            </w:r>
                          </w:p>
                        </w:txbxContent>
                      </wps:txbx>
                      <wps:bodyPr rot="0" vert="horz" wrap="square" lIns="91440" tIns="91440" rIns="91440" bIns="9144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272.25pt;margin-top:29.25pt;width:184.4pt;height:184.55pt;z-index:-251634688;visibility:visible;mso-wrap-style:square;mso-width-percent:400;mso-height-percent:0;mso-wrap-distance-left:9pt;mso-wrap-distance-top:0;mso-wrap-distance-right:9pt;mso-wrap-distance-bottom:0;mso-position-horizontal:absolute;mso-position-horizontal-relative:margin;mso-position-vertical:absolute;mso-position-vertical-relative:text;mso-width-percent:40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">
                <v:textbox inset=",7.2pt,,7.2pt">
                  <w:txbxContent>
                    <w:p w14:paraId="010B1CB7" w14:textId="77777777" w:rsidR="00C77DAF" w:rsidRPr="00A81274" w:rsidRDefault="00C77DAF" w:rsidP="00AF0135">
                      <w:r>
                        <w:rPr>
                          <w:noProof/>
                        </w:rPr>
                        <w:drawing>
                          <wp:inline distT="0" distB="0" distL="0" distR="0" wp14:anchorId="57959E3C" wp14:editId="21E44EC2">
                            <wp:extent cx="438785" cy="43878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438785" cy="438785"/>
                                    </a:xfrm>
                                    <a:prstGeom prst="rect">
                                      <a:avLst/>
                                    </a:prstGeom>
                                    <a:noFill/>
                                    <a:ln>
                                      <a:noFill/>
                                    </a:ln>
                                  </pic:spPr>
                                </pic:pic>
                              </a:graphicData>
                            </a:graphic>
                          </wp:inline>
                        </w:drawing>
                      </w:r>
                      <w:r>
                        <w:t xml:space="preserve"> The coordinator evaluation process focuses on </w:t>
                      </w:r>
                      <w:r>
                        <w:rPr>
                          <w:i/>
                        </w:rPr>
                        <w:t>practice</w:t>
                      </w:r>
                      <w:r w:rsidRPr="00F71D20">
                        <w:t xml:space="preserve">, the coordinator’s daily actions or performance. </w:t>
                      </w:r>
                      <w:r>
                        <w:t xml:space="preserve">The Joint Committee on Standards for Educational Evaluation (2014) recommended that performance evaluations focus on practice to provide detailed feedback on things that educators can control. </w:t>
                      </w:r>
                    </w:p>
                  </w:txbxContent>
                </v:textbox>
                <w10:wrap type="tight" anchorx="margin"/>
              </v:shape>
            </w:pict>
          </mc:Fallback>
        </mc:AlternateContent>
      </w:r>
      <w:r w:rsidRPr="00AB52E9">
        <w:rPr>
          <w:rFonts w:asciiTheme="minorHAnsi" w:hAnsiTheme="minorHAnsi"/>
          <w:b/>
        </w:rPr>
        <w:t>The Focus of Coordinator Evaluation</w:t>
      </w:r>
    </w:p>
    <w:p w14:paraId="0CFF5CF0" w14:textId="4430F8D1" w:rsidR="00AF0135" w:rsidRPr="00AB52E9" w:rsidRDefault="00AF0135" w:rsidP="00AF0135">
      <w:pPr>
        <w:pStyle w:val="BodyText"/>
        <w:rPr>
          <w:rFonts w:asciiTheme="minorHAnsi" w:hAnsiTheme="minorHAnsi"/>
        </w:rPr>
      </w:pPr>
      <w:r w:rsidRPr="00AB52E9">
        <w:rPr>
          <w:rFonts w:asciiTheme="minorHAnsi" w:hAnsiTheme="minorHAnsi"/>
        </w:rPr>
        <w:t xml:space="preserve">The U.S. Virgin Islands coordinator evaluation process measures the quality of </w:t>
      </w:r>
      <w:r w:rsidRPr="00AB52E9">
        <w:rPr>
          <w:rFonts w:asciiTheme="minorHAnsi" w:hAnsiTheme="minorHAnsi"/>
          <w:i/>
        </w:rPr>
        <w:t>practice</w:t>
      </w:r>
      <w:r w:rsidRPr="00AB52E9">
        <w:rPr>
          <w:rFonts w:asciiTheme="minorHAnsi" w:hAnsiTheme="minorHAnsi"/>
        </w:rPr>
        <w:t>,</w:t>
      </w:r>
      <w:r w:rsidR="00C924CE" w:rsidRPr="00AB52E9">
        <w:rPr>
          <w:rFonts w:asciiTheme="minorHAnsi" w:hAnsiTheme="minorHAnsi"/>
        </w:rPr>
        <w:t xml:space="preserve"> which is</w:t>
      </w:r>
      <w:r w:rsidRPr="00AB52E9">
        <w:rPr>
          <w:rFonts w:asciiTheme="minorHAnsi" w:hAnsiTheme="minorHAnsi"/>
        </w:rPr>
        <w:t xml:space="preserve"> the coordinator’s daily actions or performance</w:t>
      </w:r>
      <w:r w:rsidR="000641B9" w:rsidRPr="00AB52E9">
        <w:rPr>
          <w:rFonts w:asciiTheme="minorHAnsi" w:hAnsiTheme="minorHAnsi"/>
        </w:rPr>
        <w:t xml:space="preserve"> that can be observed and measured. The</w:t>
      </w:r>
      <w:r w:rsidRPr="00AB52E9">
        <w:rPr>
          <w:rFonts w:asciiTheme="minorHAnsi" w:hAnsiTheme="minorHAnsi"/>
        </w:rPr>
        <w:t xml:space="preserve"> system does </w:t>
      </w:r>
      <w:r w:rsidRPr="00AB52E9">
        <w:rPr>
          <w:rFonts w:asciiTheme="minorHAnsi" w:hAnsiTheme="minorHAnsi"/>
          <w:i/>
        </w:rPr>
        <w:t xml:space="preserve">not </w:t>
      </w:r>
      <w:r w:rsidRPr="00AB52E9">
        <w:rPr>
          <w:rFonts w:asciiTheme="minorHAnsi" w:hAnsiTheme="minorHAnsi"/>
        </w:rPr>
        <w:t xml:space="preserve">include </w:t>
      </w:r>
      <w:r w:rsidRPr="00AB52E9">
        <w:rPr>
          <w:rFonts w:asciiTheme="minorHAnsi" w:hAnsiTheme="minorHAnsi"/>
          <w:i/>
        </w:rPr>
        <w:t>outcomes or results measures</w:t>
      </w:r>
      <w:r w:rsidRPr="00AB52E9">
        <w:rPr>
          <w:rFonts w:asciiTheme="minorHAnsi" w:hAnsiTheme="minorHAnsi"/>
        </w:rPr>
        <w:t xml:space="preserve">, which may encompass student learning gains or school culture improvements. An evaluation that focuses on practice provides detailed feedback to coordinators on the things that they can control in order to improve. </w:t>
      </w:r>
    </w:p>
    <w:p w14:paraId="57C9E9D9" w14:textId="77777777" w:rsidR="009D4EA5" w:rsidRPr="00AB52E9" w:rsidRDefault="009D4EA5" w:rsidP="00C60AE5">
      <w:pPr>
        <w:pStyle w:val="Heading1"/>
        <w:spacing w:after="240"/>
        <w:rPr>
          <w:rFonts w:asciiTheme="minorHAnsi" w:hAnsiTheme="minorHAnsi"/>
          <w:b/>
        </w:rPr>
      </w:pPr>
      <w:r w:rsidRPr="00AB52E9">
        <w:rPr>
          <w:rFonts w:asciiTheme="minorHAnsi" w:hAnsiTheme="minorHAnsi"/>
          <w:b/>
        </w:rPr>
        <w:t>The Standards</w:t>
      </w:r>
      <w:bookmarkEnd w:id="15"/>
    </w:p>
    <w:p w14:paraId="781D149A" w14:textId="60B613E9" w:rsidR="009D4EA5" w:rsidRPr="00AB52E9" w:rsidRDefault="00925784" w:rsidP="00683D41">
      <w:pPr>
        <w:pStyle w:val="BodyText"/>
        <w:rPr>
          <w:rFonts w:asciiTheme="minorHAnsi" w:hAnsiTheme="minorHAnsi"/>
        </w:rPr>
      </w:pPr>
      <w:r w:rsidRPr="00AB52E9">
        <w:rPr>
          <w:rFonts w:asciiTheme="minorHAnsi" w:hAnsiTheme="minorHAnsi"/>
          <w:noProof/>
        </w:rPr>
        <mc:AlternateContent>
          <mc:Choice Requires="wps">
            <w:drawing>
              <wp:anchor distT="0" distB="0" distL="114300" distR="114300" simplePos="0" relativeHeight="251685888" behindDoc="1" locked="0" layoutInCell="1" allowOverlap="1" wp14:anchorId="634EA0FC" wp14:editId="7B7BEE13">
                <wp:simplePos x="0" y="0"/>
                <wp:positionH relativeFrom="margin">
                  <wp:posOffset>3830955</wp:posOffset>
                </wp:positionH>
                <wp:positionV relativeFrom="paragraph">
                  <wp:posOffset>1552575</wp:posOffset>
                </wp:positionV>
                <wp:extent cx="2139315" cy="1469390"/>
                <wp:effectExtent l="0" t="0" r="19685" b="29210"/>
                <wp:wrapTight wrapText="bothSides">
                  <wp:wrapPolygon edited="0">
                    <wp:start x="0" y="0"/>
                    <wp:lineTo x="0" y="21656"/>
                    <wp:lineTo x="21542" y="21656"/>
                    <wp:lineTo x="21542" y="0"/>
                    <wp:lineTo x="0" y="0"/>
                  </wp:wrapPolygon>
                </wp:wrapTight>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315" cy="1469390"/>
                        </a:xfrm>
                        <a:prstGeom prst="rect">
                          <a:avLst/>
                        </a:prstGeom>
                        <a:solidFill>
                          <a:srgbClr val="FFFFFF"/>
                        </a:solidFill>
                        <a:ln w="9525">
                          <a:solidFill>
                            <a:srgbClr val="000000"/>
                          </a:solidFill>
                          <a:miter lim="800000"/>
                          <a:headEnd/>
                          <a:tailEnd/>
                        </a:ln>
                      </wps:spPr>
                      <wps:txbx>
                        <w:txbxContent>
                          <w:p w14:paraId="30526A86" w14:textId="77777777" w:rsidR="002D2F73" w:rsidRDefault="002D2F73" w:rsidP="00925784">
                            <w:r>
                              <w:rPr>
                                <w:b/>
                                <w:noProof/>
                              </w:rPr>
                              <w:drawing>
                                <wp:inline distT="0" distB="0" distL="0" distR="0" wp14:anchorId="315C4A1A" wp14:editId="3C93A21C">
                                  <wp:extent cx="502920" cy="502920"/>
                                  <wp:effectExtent l="0" t="0" r="5080" b="508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3733_v01 VIDE PrincipalEvalSys Icons Tools 03552.002 lk2.jpg"/>
                                          <pic:cNvPicPr/>
                                        </pic:nvPicPr>
                                        <pic:blipFill>
                                          <a:blip r:embed="rId21">
                                            <a:extLst>
                                              <a:ext uri="{28A0092B-C50C-407E-A947-70E740481C1C}">
                                                <a14:useLocalDpi xmlns:a14="http://schemas.microsoft.com/office/drawing/2010/main" val="0"/>
                                              </a:ext>
                                            </a:extLst>
                                          </a:blip>
                                          <a:stretch>
                                            <a:fillRect/>
                                          </a:stretch>
                                        </pic:blipFill>
                                        <pic:spPr>
                                          <a:xfrm>
                                            <a:off x="0" y="0"/>
                                            <a:ext cx="502920" cy="502920"/>
                                          </a:xfrm>
                                          <a:prstGeom prst="rect">
                                            <a:avLst/>
                                          </a:prstGeom>
                                        </pic:spPr>
                                      </pic:pic>
                                    </a:graphicData>
                                  </a:graphic>
                                </wp:inline>
                              </w:drawing>
                            </w:r>
                          </w:p>
                          <w:p w14:paraId="64CD57B7" w14:textId="77777777" w:rsidR="002D2F73" w:rsidRDefault="002D2F73" w:rsidP="00925784">
                            <w:r w:rsidRPr="007F025C">
                              <w:rPr>
                                <w:i/>
                              </w:rPr>
                              <w:t>The Professional Standards for Educational Leaders</w:t>
                            </w:r>
                            <w:r>
                              <w:t xml:space="preserve"> is available on the EES Portal and at </w:t>
                            </w:r>
                            <w:hyperlink r:id="rId22" w:history="1">
                              <w:r w:rsidRPr="00D83840">
                                <w:rPr>
                                  <w:rStyle w:val="Hyperlink"/>
                                </w:rPr>
                                <w:t>www.npbea.org</w:t>
                              </w:r>
                            </w:hyperlink>
                            <w:r>
                              <w:t xml:space="preserve"> </w:t>
                            </w:r>
                          </w:p>
                          <w:p w14:paraId="34AAFACC" w14:textId="77777777" w:rsidR="002D2F73" w:rsidRPr="007F025C" w:rsidRDefault="002D2F73" w:rsidP="00925784"/>
                          <w:p w14:paraId="1E642C7E" w14:textId="217CC18F" w:rsidR="002D2F73" w:rsidRDefault="002D2F73" w:rsidP="00925784">
                            <w:pPr>
                              <w:spacing w:before="40"/>
                            </w:pPr>
                            <w:r>
                              <w:t>.</w:t>
                            </w:r>
                          </w:p>
                          <w:p w14:paraId="040BA316" w14:textId="77777777" w:rsidR="002D2F73" w:rsidRPr="00FF5DA4" w:rsidRDefault="002D2F73" w:rsidP="00925784">
                            <w:pPr>
                              <w:rPr>
                                <w:sz w:val="20"/>
                                <w:szCs w:val="20"/>
                              </w:rPr>
                            </w:pPr>
                          </w:p>
                        </w:txbxContent>
                      </wps:txbx>
                      <wps:bodyPr rot="0" vert="horz" wrap="square" lIns="91440" tIns="91440" rIns="91440" bIns="9144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01.65pt;margin-top:122.25pt;width:168.45pt;height:115.7pt;z-index:-251630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">
                <v:textbox inset=",7.2pt,,7.2pt">
                  <w:txbxContent>
                    <w:p w14:paraId="30526A86" w14:textId="77777777" w:rsidR="00C77DAF" w:rsidRDefault="00C77DAF" w:rsidP="00925784">
                      <w:r>
                        <w:rPr>
                          <w:b/>
                          <w:noProof/>
                        </w:rPr>
                        <w:drawing>
                          <wp:inline distT="0" distB="0" distL="0" distR="0" wp14:anchorId="315C4A1A" wp14:editId="3C93A21C">
                            <wp:extent cx="502920" cy="502920"/>
                            <wp:effectExtent l="0" t="0" r="5080" b="508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3733_v01 VIDE PrincipalEvalSys Icons Tools 03552.002 lk2.jpg"/>
                                    <pic:cNvPicPr/>
                                  </pic:nvPicPr>
                                  <pic:blipFill>
                                    <a:blip r:embed="rId23">
                                      <a:extLst>
                                        <a:ext uri="{28A0092B-C50C-407E-A947-70E740481C1C}">
                                          <a14:useLocalDpi xmlns:a14="http://schemas.microsoft.com/office/drawing/2010/main" val="0"/>
                                        </a:ext>
                                      </a:extLst>
                                    </a:blip>
                                    <a:stretch>
                                      <a:fillRect/>
                                    </a:stretch>
                                  </pic:blipFill>
                                  <pic:spPr>
                                    <a:xfrm>
                                      <a:off x="0" y="0"/>
                                      <a:ext cx="502920" cy="502920"/>
                                    </a:xfrm>
                                    <a:prstGeom prst="rect">
                                      <a:avLst/>
                                    </a:prstGeom>
                                  </pic:spPr>
                                </pic:pic>
                              </a:graphicData>
                            </a:graphic>
                          </wp:inline>
                        </w:drawing>
                      </w:r>
                    </w:p>
                    <w:p w14:paraId="64CD57B7" w14:textId="77777777" w:rsidR="00C77DAF" w:rsidRDefault="00C77DAF" w:rsidP="00925784">
                      <w:r w:rsidRPr="007F025C">
                        <w:rPr>
                          <w:i/>
                        </w:rPr>
                        <w:t>The Professional Standards for Educational Leaders</w:t>
                      </w:r>
                      <w:r>
                        <w:t xml:space="preserve"> is available on the EES Portal and at </w:t>
                      </w:r>
                      <w:hyperlink r:id="rId24" w:history="1">
                        <w:r w:rsidRPr="00D83840">
                          <w:rPr>
                            <w:rStyle w:val="Hyperlink"/>
                          </w:rPr>
                          <w:t>www.npbea.org</w:t>
                        </w:r>
                      </w:hyperlink>
                      <w:r>
                        <w:t xml:space="preserve"> </w:t>
                      </w:r>
                    </w:p>
                    <w:p w14:paraId="34AAFACC" w14:textId="77777777" w:rsidR="00C77DAF" w:rsidRPr="007F025C" w:rsidRDefault="00C77DAF" w:rsidP="00925784"/>
                    <w:p w14:paraId="1E642C7E" w14:textId="217CC18F" w:rsidR="00C77DAF" w:rsidRDefault="00C77DAF" w:rsidP="00925784">
                      <w:pPr>
                        <w:spacing w:before="40"/>
                      </w:pPr>
                      <w:r>
                        <w:t>.</w:t>
                      </w:r>
                    </w:p>
                    <w:p w14:paraId="040BA316" w14:textId="77777777" w:rsidR="00C77DAF" w:rsidRPr="00FF5DA4" w:rsidRDefault="00C77DAF" w:rsidP="00925784">
                      <w:pPr>
                        <w:rPr>
                          <w:sz w:val="20"/>
                          <w:szCs w:val="20"/>
                        </w:rPr>
                      </w:pPr>
                    </w:p>
                  </w:txbxContent>
                </v:textbox>
                <w10:wrap type="tight" anchorx="margin"/>
              </v:shape>
            </w:pict>
          </mc:Fallback>
        </mc:AlternateContent>
      </w:r>
      <w:r w:rsidR="009D4EA5" w:rsidRPr="00AB52E9">
        <w:rPr>
          <w:rFonts w:asciiTheme="minorHAnsi" w:hAnsiTheme="minorHAnsi"/>
        </w:rPr>
        <w:t xml:space="preserve">Coordinators </w:t>
      </w:r>
      <w:r w:rsidR="009E2571" w:rsidRPr="00AB52E9">
        <w:rPr>
          <w:rFonts w:asciiTheme="minorHAnsi" w:hAnsiTheme="minorHAnsi"/>
        </w:rPr>
        <w:t>engage in many activities</w:t>
      </w:r>
      <w:r w:rsidR="009D4EA5" w:rsidRPr="00AB52E9">
        <w:rPr>
          <w:rFonts w:asciiTheme="minorHAnsi" w:hAnsiTheme="minorHAnsi"/>
        </w:rPr>
        <w:t xml:space="preserve"> during the workday and school year that can be evaluated</w:t>
      </w:r>
      <w:r w:rsidR="00BC0BBE" w:rsidRPr="00AB52E9">
        <w:rPr>
          <w:rFonts w:asciiTheme="minorHAnsi" w:hAnsiTheme="minorHAnsi"/>
        </w:rPr>
        <w:t>;</w:t>
      </w:r>
      <w:r w:rsidR="00DE7975" w:rsidRPr="00AB52E9">
        <w:rPr>
          <w:rFonts w:asciiTheme="minorHAnsi" w:hAnsiTheme="minorHAnsi"/>
        </w:rPr>
        <w:t xml:space="preserve"> however</w:t>
      </w:r>
      <w:r w:rsidR="00BC0BBE" w:rsidRPr="00AB52E9">
        <w:rPr>
          <w:rFonts w:asciiTheme="minorHAnsi" w:hAnsiTheme="minorHAnsi"/>
        </w:rPr>
        <w:t>,</w:t>
      </w:r>
      <w:r w:rsidR="00DE7975" w:rsidRPr="00AB52E9">
        <w:rPr>
          <w:rFonts w:asciiTheme="minorHAnsi" w:hAnsiTheme="minorHAnsi"/>
        </w:rPr>
        <w:t xml:space="preserve"> e</w:t>
      </w:r>
      <w:r w:rsidR="009D4EA5" w:rsidRPr="00AB52E9">
        <w:rPr>
          <w:rFonts w:asciiTheme="minorHAnsi" w:hAnsiTheme="minorHAnsi"/>
        </w:rPr>
        <w:t xml:space="preserve">valuating </w:t>
      </w:r>
      <w:r w:rsidR="009D4EA5" w:rsidRPr="00AB52E9">
        <w:rPr>
          <w:rFonts w:asciiTheme="minorHAnsi" w:hAnsiTheme="minorHAnsi"/>
          <w:i/>
        </w:rPr>
        <w:t xml:space="preserve">all </w:t>
      </w:r>
      <w:r w:rsidR="009E2571" w:rsidRPr="00AB52E9">
        <w:rPr>
          <w:rFonts w:asciiTheme="minorHAnsi" w:hAnsiTheme="minorHAnsi"/>
          <w:i/>
        </w:rPr>
        <w:t xml:space="preserve">activities </w:t>
      </w:r>
      <w:r w:rsidR="009D4EA5" w:rsidRPr="00AB52E9">
        <w:rPr>
          <w:rFonts w:asciiTheme="minorHAnsi" w:hAnsiTheme="minorHAnsi"/>
        </w:rPr>
        <w:t xml:space="preserve">that coordinators do would be impractical and not useful. The coordinator evaluation process assesses what matters most to the accomplishment of work assigned to coordinators. Specifically, the evaluation process addresses </w:t>
      </w:r>
      <w:r w:rsidR="00591F07" w:rsidRPr="00AB52E9">
        <w:rPr>
          <w:rFonts w:asciiTheme="minorHAnsi" w:hAnsiTheme="minorHAnsi"/>
        </w:rPr>
        <w:t xml:space="preserve">the </w:t>
      </w:r>
      <w:r w:rsidR="009D4EA5" w:rsidRPr="00AB52E9">
        <w:rPr>
          <w:rFonts w:asciiTheme="minorHAnsi" w:hAnsiTheme="minorHAnsi"/>
        </w:rPr>
        <w:t>coordinator</w:t>
      </w:r>
      <w:r w:rsidR="00591F07" w:rsidRPr="00AB52E9">
        <w:rPr>
          <w:rFonts w:asciiTheme="minorHAnsi" w:hAnsiTheme="minorHAnsi"/>
        </w:rPr>
        <w:t>s’</w:t>
      </w:r>
      <w:r w:rsidR="009D4EA5" w:rsidRPr="00AB52E9">
        <w:rPr>
          <w:rFonts w:asciiTheme="minorHAnsi" w:hAnsiTheme="minorHAnsi"/>
        </w:rPr>
        <w:t xml:space="preserve"> continuous improvement of projects and programs, facilitation of educator supports, and contributions to district policy administration. The leadership practices related to effective school and district level administrators</w:t>
      </w:r>
      <w:r w:rsidR="00591F07" w:rsidRPr="00AB52E9">
        <w:rPr>
          <w:rFonts w:asciiTheme="minorHAnsi" w:hAnsiTheme="minorHAnsi"/>
        </w:rPr>
        <w:t>, including the coordinators,</w:t>
      </w:r>
      <w:r w:rsidR="009D4EA5" w:rsidRPr="00AB52E9">
        <w:rPr>
          <w:rFonts w:asciiTheme="minorHAnsi" w:hAnsiTheme="minorHAnsi"/>
        </w:rPr>
        <w:t xml:space="preserve"> are defined by standards.</w:t>
      </w:r>
      <w:r w:rsidRPr="00AB52E9">
        <w:rPr>
          <w:rFonts w:asciiTheme="minorHAnsi" w:hAnsiTheme="minorHAnsi"/>
          <w:noProof/>
        </w:rPr>
        <w:t xml:space="preserve"> </w:t>
      </w:r>
    </w:p>
    <w:p w14:paraId="5CB57B79" w14:textId="77777777" w:rsidR="00D85293" w:rsidRPr="00AB52E9" w:rsidRDefault="00D85293" w:rsidP="00D85293">
      <w:pPr>
        <w:pStyle w:val="BodyText"/>
        <w:rPr>
          <w:rFonts w:asciiTheme="minorHAnsi" w:hAnsiTheme="minorHAnsi" w:cstheme="minorHAnsi"/>
          <w:highlight w:val="yellow"/>
        </w:rPr>
      </w:pPr>
      <w:r w:rsidRPr="00AB52E9">
        <w:rPr>
          <w:rFonts w:asciiTheme="minorHAnsi" w:hAnsiTheme="minorHAnsi" w:cstheme="minorHAnsi"/>
          <w:highlight w:val="yellow"/>
        </w:rPr>
        <w:t xml:space="preserve">VIDE adopted the Professional Standards for Educational Leaders (PSEL), which were released in 2015. The PSEL address the current context of public education as well as recent research that examines the impact of school and district administrators on teaching and learning. The PSEL intend to inform the work of school leaders and central office administrators. The standards are as follows: </w:t>
      </w:r>
    </w:p>
    <w:p w14:paraId="394EBFA0" w14:textId="77777777" w:rsidR="00D85293" w:rsidRPr="00AB52E9" w:rsidRDefault="00D85293" w:rsidP="00D85293">
      <w:pPr>
        <w:pStyle w:val="ListParagraph"/>
        <w:widowControl w:val="0"/>
        <w:numPr>
          <w:ilvl w:val="0"/>
          <w:numId w:val="73"/>
        </w:numPr>
        <w:autoSpaceDE w:val="0"/>
        <w:autoSpaceDN w:val="0"/>
        <w:adjustRightInd w:val="0"/>
        <w:spacing w:after="240" w:line="276" w:lineRule="auto"/>
        <w:rPr>
          <w:rFonts w:asciiTheme="minorHAnsi" w:eastAsiaTheme="minorHAnsi" w:hAnsiTheme="minorHAnsi" w:cs="Times Roman"/>
          <w:color w:val="000000"/>
          <w:highlight w:val="yellow"/>
        </w:rPr>
      </w:pPr>
      <w:r w:rsidRPr="00AB52E9">
        <w:rPr>
          <w:rFonts w:asciiTheme="minorHAnsi" w:hAnsiTheme="minorHAnsi" w:cstheme="minorHAnsi"/>
          <w:b/>
          <w:highlight w:val="yellow"/>
        </w:rPr>
        <w:t>Mission, Vision, and Core Values</w:t>
      </w:r>
      <w:r w:rsidRPr="00AB52E9">
        <w:rPr>
          <w:rFonts w:asciiTheme="minorHAnsi" w:hAnsiTheme="minorHAnsi" w:cstheme="minorHAnsi"/>
          <w:highlight w:val="yellow"/>
        </w:rPr>
        <w:t xml:space="preserve">: </w:t>
      </w:r>
      <w:r w:rsidRPr="00AB52E9">
        <w:rPr>
          <w:rFonts w:asciiTheme="minorHAnsi" w:eastAsiaTheme="minorHAnsi" w:hAnsiTheme="minorHAnsi" w:cs="Times Roman"/>
          <w:bCs/>
          <w:color w:val="000000"/>
          <w:highlight w:val="yellow"/>
        </w:rPr>
        <w:t xml:space="preserve">Effective educational leaders develop, advocate, and enact a shared mission, vision, and core values of high-quality education and academic success and </w:t>
      </w:r>
      <w:proofErr w:type="gramStart"/>
      <w:r w:rsidRPr="00AB52E9">
        <w:rPr>
          <w:rFonts w:asciiTheme="minorHAnsi" w:eastAsiaTheme="minorHAnsi" w:hAnsiTheme="minorHAnsi" w:cs="Times Roman"/>
          <w:bCs/>
          <w:color w:val="000000"/>
          <w:highlight w:val="yellow"/>
        </w:rPr>
        <w:t>well-being</w:t>
      </w:r>
      <w:proofErr w:type="gramEnd"/>
      <w:r w:rsidRPr="00AB52E9">
        <w:rPr>
          <w:rFonts w:asciiTheme="minorHAnsi" w:eastAsiaTheme="minorHAnsi" w:hAnsiTheme="minorHAnsi" w:cs="Times Roman"/>
          <w:bCs/>
          <w:color w:val="000000"/>
          <w:highlight w:val="yellow"/>
        </w:rPr>
        <w:t xml:space="preserve"> of each student.</w:t>
      </w:r>
    </w:p>
    <w:p w14:paraId="1D1A41D5" w14:textId="77777777" w:rsidR="00D85293" w:rsidRPr="00AB52E9" w:rsidRDefault="00D85293" w:rsidP="00D85293">
      <w:pPr>
        <w:pStyle w:val="ListParagraph"/>
        <w:widowControl w:val="0"/>
        <w:numPr>
          <w:ilvl w:val="0"/>
          <w:numId w:val="73"/>
        </w:numPr>
        <w:autoSpaceDE w:val="0"/>
        <w:autoSpaceDN w:val="0"/>
        <w:adjustRightInd w:val="0"/>
        <w:spacing w:after="240" w:line="276" w:lineRule="auto"/>
        <w:rPr>
          <w:rFonts w:asciiTheme="minorHAnsi" w:eastAsiaTheme="minorHAnsi" w:hAnsiTheme="minorHAnsi" w:cs="Times Roman"/>
          <w:color w:val="000000"/>
          <w:highlight w:val="yellow"/>
        </w:rPr>
      </w:pPr>
      <w:r w:rsidRPr="00AB52E9">
        <w:rPr>
          <w:rFonts w:asciiTheme="minorHAnsi" w:hAnsiTheme="minorHAnsi" w:cstheme="minorHAnsi"/>
          <w:b/>
          <w:highlight w:val="yellow"/>
        </w:rPr>
        <w:t>Ethics and Professional Norms</w:t>
      </w:r>
      <w:r w:rsidRPr="00AB52E9">
        <w:rPr>
          <w:rFonts w:asciiTheme="minorHAnsi" w:hAnsiTheme="minorHAnsi" w:cstheme="minorHAnsi"/>
          <w:highlight w:val="yellow"/>
        </w:rPr>
        <w:t xml:space="preserve">: </w:t>
      </w:r>
      <w:r w:rsidRPr="00AB52E9">
        <w:rPr>
          <w:rFonts w:asciiTheme="minorHAnsi" w:eastAsiaTheme="minorHAnsi" w:hAnsiTheme="minorHAnsi" w:cs="Times Roman"/>
          <w:bCs/>
          <w:color w:val="000000"/>
          <w:highlight w:val="yellow"/>
        </w:rPr>
        <w:t xml:space="preserve">Effective educational leaders act ethically and according to professional norms to promote each student’s academic success and </w:t>
      </w:r>
      <w:proofErr w:type="gramStart"/>
      <w:r w:rsidRPr="00AB52E9">
        <w:rPr>
          <w:rFonts w:asciiTheme="minorHAnsi" w:eastAsiaTheme="minorHAnsi" w:hAnsiTheme="minorHAnsi" w:cs="Times Roman"/>
          <w:bCs/>
          <w:color w:val="000000"/>
          <w:highlight w:val="yellow"/>
        </w:rPr>
        <w:t>well-being</w:t>
      </w:r>
      <w:proofErr w:type="gramEnd"/>
      <w:r w:rsidRPr="00AB52E9">
        <w:rPr>
          <w:rFonts w:asciiTheme="minorHAnsi" w:eastAsiaTheme="minorHAnsi" w:hAnsiTheme="minorHAnsi" w:cs="Times Roman"/>
          <w:bCs/>
          <w:color w:val="000000"/>
          <w:highlight w:val="yellow"/>
        </w:rPr>
        <w:t xml:space="preserve">. </w:t>
      </w:r>
    </w:p>
    <w:p w14:paraId="135C40A7" w14:textId="77777777" w:rsidR="00D85293" w:rsidRPr="00AB52E9" w:rsidRDefault="00D85293" w:rsidP="00D85293">
      <w:pPr>
        <w:pStyle w:val="ListParagraph"/>
        <w:widowControl w:val="0"/>
        <w:numPr>
          <w:ilvl w:val="0"/>
          <w:numId w:val="73"/>
        </w:numPr>
        <w:autoSpaceDE w:val="0"/>
        <w:autoSpaceDN w:val="0"/>
        <w:adjustRightInd w:val="0"/>
        <w:spacing w:after="240" w:line="276" w:lineRule="auto"/>
        <w:rPr>
          <w:rFonts w:asciiTheme="minorHAnsi" w:eastAsiaTheme="minorHAnsi" w:hAnsiTheme="minorHAnsi" w:cs="Times Roman"/>
          <w:color w:val="000000"/>
          <w:highlight w:val="yellow"/>
        </w:rPr>
      </w:pPr>
      <w:r w:rsidRPr="00AB52E9">
        <w:rPr>
          <w:rFonts w:asciiTheme="minorHAnsi" w:hAnsiTheme="minorHAnsi" w:cstheme="minorHAnsi"/>
          <w:b/>
          <w:highlight w:val="yellow"/>
        </w:rPr>
        <w:t>Equity and Cultural Responsiveness</w:t>
      </w:r>
      <w:r w:rsidRPr="00AB52E9">
        <w:rPr>
          <w:rFonts w:asciiTheme="minorHAnsi" w:hAnsiTheme="minorHAnsi" w:cstheme="minorHAnsi"/>
          <w:highlight w:val="yellow"/>
        </w:rPr>
        <w:t xml:space="preserve">: </w:t>
      </w:r>
      <w:r w:rsidRPr="00AB52E9">
        <w:rPr>
          <w:rFonts w:asciiTheme="minorHAnsi" w:eastAsiaTheme="minorHAnsi" w:hAnsiTheme="minorHAnsi" w:cs="Times Roman"/>
          <w:bCs/>
          <w:color w:val="000000"/>
          <w:highlight w:val="yellow"/>
        </w:rPr>
        <w:t xml:space="preserve">Effective educational leaders strive for equity of educational opportunity and culturally responsive practices to promote each student’s academic success and </w:t>
      </w:r>
      <w:proofErr w:type="gramStart"/>
      <w:r w:rsidRPr="00AB52E9">
        <w:rPr>
          <w:rFonts w:asciiTheme="minorHAnsi" w:eastAsiaTheme="minorHAnsi" w:hAnsiTheme="minorHAnsi" w:cs="Times Roman"/>
          <w:bCs/>
          <w:color w:val="000000"/>
          <w:highlight w:val="yellow"/>
        </w:rPr>
        <w:t>well-being</w:t>
      </w:r>
      <w:proofErr w:type="gramEnd"/>
      <w:r w:rsidRPr="00AB52E9">
        <w:rPr>
          <w:rFonts w:asciiTheme="minorHAnsi" w:eastAsiaTheme="minorHAnsi" w:hAnsiTheme="minorHAnsi" w:cs="Times Roman"/>
          <w:bCs/>
          <w:color w:val="000000"/>
          <w:highlight w:val="yellow"/>
        </w:rPr>
        <w:t xml:space="preserve">. </w:t>
      </w:r>
    </w:p>
    <w:p w14:paraId="552909F4" w14:textId="77777777" w:rsidR="00D85293" w:rsidRPr="00AB52E9" w:rsidRDefault="00D85293" w:rsidP="00D85293">
      <w:pPr>
        <w:pStyle w:val="ListParagraph"/>
        <w:widowControl w:val="0"/>
        <w:numPr>
          <w:ilvl w:val="0"/>
          <w:numId w:val="73"/>
        </w:numPr>
        <w:autoSpaceDE w:val="0"/>
        <w:autoSpaceDN w:val="0"/>
        <w:adjustRightInd w:val="0"/>
        <w:spacing w:after="240" w:line="276" w:lineRule="auto"/>
        <w:rPr>
          <w:rFonts w:asciiTheme="minorHAnsi" w:eastAsiaTheme="minorHAnsi" w:hAnsiTheme="minorHAnsi" w:cs="Times Roman"/>
          <w:color w:val="000000"/>
          <w:highlight w:val="yellow"/>
        </w:rPr>
      </w:pPr>
      <w:r w:rsidRPr="00AB52E9">
        <w:rPr>
          <w:rFonts w:asciiTheme="minorHAnsi" w:hAnsiTheme="minorHAnsi" w:cstheme="minorHAnsi"/>
          <w:b/>
          <w:highlight w:val="yellow"/>
        </w:rPr>
        <w:t>Curriculum, Instruction, and Assessment</w:t>
      </w:r>
      <w:r w:rsidRPr="00AB52E9">
        <w:rPr>
          <w:rFonts w:asciiTheme="minorHAnsi" w:hAnsiTheme="minorHAnsi" w:cstheme="minorHAnsi"/>
          <w:highlight w:val="yellow"/>
        </w:rPr>
        <w:t>:</w:t>
      </w:r>
      <w:r w:rsidRPr="00AB52E9">
        <w:rPr>
          <w:rFonts w:asciiTheme="minorHAnsi" w:eastAsiaTheme="minorHAnsi" w:hAnsiTheme="minorHAnsi" w:cs="Times Roman"/>
          <w:bCs/>
          <w:color w:val="000000"/>
          <w:highlight w:val="yellow"/>
        </w:rPr>
        <w:t xml:space="preserve"> Effective educational leaders develop and support intellectually rigorous and coherent systems of curriculum, instruction, and assessment to promote each student’s academic success and </w:t>
      </w:r>
      <w:proofErr w:type="gramStart"/>
      <w:r w:rsidRPr="00AB52E9">
        <w:rPr>
          <w:rFonts w:asciiTheme="minorHAnsi" w:eastAsiaTheme="minorHAnsi" w:hAnsiTheme="minorHAnsi" w:cs="Times Roman"/>
          <w:bCs/>
          <w:color w:val="000000"/>
          <w:highlight w:val="yellow"/>
        </w:rPr>
        <w:t>well-being</w:t>
      </w:r>
      <w:proofErr w:type="gramEnd"/>
      <w:r w:rsidRPr="00AB52E9">
        <w:rPr>
          <w:rFonts w:asciiTheme="minorHAnsi" w:eastAsiaTheme="minorHAnsi" w:hAnsiTheme="minorHAnsi" w:cs="Times Roman"/>
          <w:bCs/>
          <w:color w:val="000000"/>
          <w:highlight w:val="yellow"/>
        </w:rPr>
        <w:t xml:space="preserve">. </w:t>
      </w:r>
    </w:p>
    <w:p w14:paraId="226FB3D4" w14:textId="77777777" w:rsidR="00D85293" w:rsidRPr="00AB52E9" w:rsidRDefault="00D85293" w:rsidP="00D85293">
      <w:pPr>
        <w:pStyle w:val="ListParagraph"/>
        <w:widowControl w:val="0"/>
        <w:numPr>
          <w:ilvl w:val="0"/>
          <w:numId w:val="73"/>
        </w:numPr>
        <w:autoSpaceDE w:val="0"/>
        <w:autoSpaceDN w:val="0"/>
        <w:adjustRightInd w:val="0"/>
        <w:spacing w:after="240" w:line="276" w:lineRule="auto"/>
        <w:rPr>
          <w:rFonts w:asciiTheme="minorHAnsi" w:eastAsiaTheme="minorHAnsi" w:hAnsiTheme="minorHAnsi" w:cs="Times Roman"/>
          <w:color w:val="000000"/>
          <w:highlight w:val="yellow"/>
        </w:rPr>
      </w:pPr>
      <w:r w:rsidRPr="00AB52E9">
        <w:rPr>
          <w:rFonts w:asciiTheme="minorHAnsi" w:hAnsiTheme="minorHAnsi" w:cstheme="minorHAnsi"/>
          <w:b/>
          <w:highlight w:val="yellow"/>
        </w:rPr>
        <w:lastRenderedPageBreak/>
        <w:t>Community of Care and Support for Students</w:t>
      </w:r>
      <w:r w:rsidRPr="00AB52E9">
        <w:rPr>
          <w:rFonts w:asciiTheme="minorHAnsi" w:hAnsiTheme="minorHAnsi" w:cstheme="minorHAnsi"/>
          <w:highlight w:val="yellow"/>
        </w:rPr>
        <w:t xml:space="preserve">: </w:t>
      </w:r>
      <w:r w:rsidRPr="00AB52E9">
        <w:rPr>
          <w:rFonts w:asciiTheme="minorHAnsi" w:eastAsiaTheme="minorHAnsi" w:hAnsiTheme="minorHAnsi" w:cs="Times Roman"/>
          <w:bCs/>
          <w:color w:val="000000"/>
          <w:highlight w:val="yellow"/>
        </w:rPr>
        <w:t xml:space="preserve">Effective educational leaders cultivate an inclusive, caring, and supportive school community that promotes the academic success and </w:t>
      </w:r>
      <w:proofErr w:type="gramStart"/>
      <w:r w:rsidRPr="00AB52E9">
        <w:rPr>
          <w:rFonts w:asciiTheme="minorHAnsi" w:eastAsiaTheme="minorHAnsi" w:hAnsiTheme="minorHAnsi" w:cs="Times Roman"/>
          <w:bCs/>
          <w:color w:val="000000"/>
          <w:highlight w:val="yellow"/>
        </w:rPr>
        <w:t>well-being</w:t>
      </w:r>
      <w:proofErr w:type="gramEnd"/>
      <w:r w:rsidRPr="00AB52E9">
        <w:rPr>
          <w:rFonts w:asciiTheme="minorHAnsi" w:eastAsiaTheme="minorHAnsi" w:hAnsiTheme="minorHAnsi" w:cs="Times Roman"/>
          <w:bCs/>
          <w:color w:val="000000"/>
          <w:highlight w:val="yellow"/>
        </w:rPr>
        <w:t xml:space="preserve"> of each student.</w:t>
      </w:r>
      <w:r w:rsidRPr="00AB52E9">
        <w:rPr>
          <w:rFonts w:asciiTheme="minorHAnsi" w:eastAsiaTheme="minorHAnsi" w:hAnsiTheme="minorHAnsi" w:cs="Times Roman"/>
          <w:b/>
          <w:bCs/>
          <w:color w:val="000000"/>
          <w:highlight w:val="yellow"/>
        </w:rPr>
        <w:t xml:space="preserve"> </w:t>
      </w:r>
    </w:p>
    <w:p w14:paraId="32528BDB" w14:textId="77777777" w:rsidR="00D85293" w:rsidRPr="00AB52E9" w:rsidRDefault="00D85293" w:rsidP="00D85293">
      <w:pPr>
        <w:pStyle w:val="ListParagraph"/>
        <w:widowControl w:val="0"/>
        <w:numPr>
          <w:ilvl w:val="0"/>
          <w:numId w:val="73"/>
        </w:numPr>
        <w:autoSpaceDE w:val="0"/>
        <w:autoSpaceDN w:val="0"/>
        <w:adjustRightInd w:val="0"/>
        <w:spacing w:after="240" w:line="276" w:lineRule="auto"/>
        <w:rPr>
          <w:rFonts w:asciiTheme="minorHAnsi" w:eastAsiaTheme="minorHAnsi" w:hAnsiTheme="minorHAnsi" w:cs="Times Roman"/>
          <w:color w:val="000000"/>
          <w:highlight w:val="yellow"/>
        </w:rPr>
      </w:pPr>
      <w:r w:rsidRPr="00AB52E9">
        <w:rPr>
          <w:rFonts w:asciiTheme="minorHAnsi" w:hAnsiTheme="minorHAnsi" w:cstheme="minorHAnsi"/>
          <w:b/>
          <w:highlight w:val="yellow"/>
        </w:rPr>
        <w:t>Professional Capacity of School Personnel</w:t>
      </w:r>
      <w:r w:rsidRPr="00AB52E9">
        <w:rPr>
          <w:rFonts w:asciiTheme="minorHAnsi" w:hAnsiTheme="minorHAnsi" w:cstheme="minorHAnsi"/>
          <w:highlight w:val="yellow"/>
        </w:rPr>
        <w:t xml:space="preserve">: </w:t>
      </w:r>
      <w:r w:rsidRPr="00AB52E9">
        <w:rPr>
          <w:rFonts w:asciiTheme="minorHAnsi" w:eastAsiaTheme="minorHAnsi" w:hAnsiTheme="minorHAnsi" w:cs="Times Roman"/>
          <w:bCs/>
          <w:color w:val="000000"/>
          <w:highlight w:val="yellow"/>
        </w:rPr>
        <w:t xml:space="preserve">Effective educational leaders develop the professional capacity and practice of school personnel to promote each student’s academic success and </w:t>
      </w:r>
      <w:proofErr w:type="gramStart"/>
      <w:r w:rsidRPr="00AB52E9">
        <w:rPr>
          <w:rFonts w:asciiTheme="minorHAnsi" w:eastAsiaTheme="minorHAnsi" w:hAnsiTheme="minorHAnsi" w:cs="Times Roman"/>
          <w:bCs/>
          <w:color w:val="000000"/>
          <w:highlight w:val="yellow"/>
        </w:rPr>
        <w:t>well-being</w:t>
      </w:r>
      <w:proofErr w:type="gramEnd"/>
      <w:r w:rsidRPr="00AB52E9">
        <w:rPr>
          <w:rFonts w:asciiTheme="minorHAnsi" w:eastAsiaTheme="minorHAnsi" w:hAnsiTheme="minorHAnsi" w:cs="Times Roman"/>
          <w:bCs/>
          <w:color w:val="000000"/>
          <w:highlight w:val="yellow"/>
        </w:rPr>
        <w:t xml:space="preserve">. </w:t>
      </w:r>
    </w:p>
    <w:p w14:paraId="23CC211C" w14:textId="77777777" w:rsidR="00D85293" w:rsidRPr="00AB52E9" w:rsidRDefault="00D85293" w:rsidP="00D85293">
      <w:pPr>
        <w:pStyle w:val="ListParagraph"/>
        <w:widowControl w:val="0"/>
        <w:numPr>
          <w:ilvl w:val="0"/>
          <w:numId w:val="73"/>
        </w:numPr>
        <w:autoSpaceDE w:val="0"/>
        <w:autoSpaceDN w:val="0"/>
        <w:adjustRightInd w:val="0"/>
        <w:spacing w:after="240" w:line="276" w:lineRule="auto"/>
        <w:rPr>
          <w:rFonts w:asciiTheme="minorHAnsi" w:eastAsiaTheme="minorHAnsi" w:hAnsiTheme="minorHAnsi" w:cs="Times Roman"/>
          <w:color w:val="000000"/>
          <w:highlight w:val="yellow"/>
        </w:rPr>
      </w:pPr>
      <w:r w:rsidRPr="00AB52E9">
        <w:rPr>
          <w:rFonts w:asciiTheme="minorHAnsi" w:hAnsiTheme="minorHAnsi" w:cstheme="minorHAnsi"/>
          <w:b/>
          <w:highlight w:val="yellow"/>
        </w:rPr>
        <w:t>Professional Community for Teachers and Staff</w:t>
      </w:r>
      <w:r w:rsidRPr="00AB52E9">
        <w:rPr>
          <w:rFonts w:asciiTheme="minorHAnsi" w:hAnsiTheme="minorHAnsi" w:cstheme="minorHAnsi"/>
          <w:highlight w:val="yellow"/>
        </w:rPr>
        <w:t xml:space="preserve">: </w:t>
      </w:r>
      <w:r w:rsidRPr="00AB52E9">
        <w:rPr>
          <w:rFonts w:asciiTheme="minorHAnsi" w:eastAsiaTheme="minorHAnsi" w:hAnsiTheme="minorHAnsi" w:cs="Times Roman"/>
          <w:bCs/>
          <w:color w:val="000000"/>
          <w:highlight w:val="yellow"/>
        </w:rPr>
        <w:t xml:space="preserve">Effective educational leaders foster a professional community of teachers and other professional staff to promote each student’s academic success and </w:t>
      </w:r>
      <w:proofErr w:type="gramStart"/>
      <w:r w:rsidRPr="00AB52E9">
        <w:rPr>
          <w:rFonts w:asciiTheme="minorHAnsi" w:eastAsiaTheme="minorHAnsi" w:hAnsiTheme="minorHAnsi" w:cs="Times Roman"/>
          <w:bCs/>
          <w:color w:val="000000"/>
          <w:highlight w:val="yellow"/>
        </w:rPr>
        <w:t>well-being</w:t>
      </w:r>
      <w:proofErr w:type="gramEnd"/>
      <w:r w:rsidRPr="00AB52E9">
        <w:rPr>
          <w:rFonts w:asciiTheme="minorHAnsi" w:eastAsiaTheme="minorHAnsi" w:hAnsiTheme="minorHAnsi" w:cs="Times Roman"/>
          <w:bCs/>
          <w:color w:val="000000"/>
          <w:highlight w:val="yellow"/>
        </w:rPr>
        <w:t xml:space="preserve">. </w:t>
      </w:r>
    </w:p>
    <w:p w14:paraId="691EECC3" w14:textId="77777777" w:rsidR="00D85293" w:rsidRPr="00AB52E9" w:rsidRDefault="00D85293" w:rsidP="00D85293">
      <w:pPr>
        <w:pStyle w:val="ListParagraph"/>
        <w:widowControl w:val="0"/>
        <w:numPr>
          <w:ilvl w:val="0"/>
          <w:numId w:val="73"/>
        </w:numPr>
        <w:autoSpaceDE w:val="0"/>
        <w:autoSpaceDN w:val="0"/>
        <w:adjustRightInd w:val="0"/>
        <w:spacing w:after="240" w:line="276" w:lineRule="auto"/>
        <w:rPr>
          <w:rFonts w:asciiTheme="minorHAnsi" w:eastAsiaTheme="minorHAnsi" w:hAnsiTheme="minorHAnsi" w:cs="Times Roman"/>
          <w:color w:val="000000"/>
          <w:highlight w:val="yellow"/>
        </w:rPr>
      </w:pPr>
      <w:r w:rsidRPr="00AB52E9">
        <w:rPr>
          <w:rFonts w:asciiTheme="minorHAnsi" w:hAnsiTheme="minorHAnsi" w:cstheme="minorHAnsi"/>
          <w:b/>
          <w:highlight w:val="yellow"/>
        </w:rPr>
        <w:t>Meaningful Engagement of Families and Community</w:t>
      </w:r>
      <w:r w:rsidRPr="00AB52E9">
        <w:rPr>
          <w:rFonts w:asciiTheme="minorHAnsi" w:hAnsiTheme="minorHAnsi" w:cstheme="minorHAnsi"/>
          <w:highlight w:val="yellow"/>
        </w:rPr>
        <w:t xml:space="preserve">: </w:t>
      </w:r>
      <w:r w:rsidRPr="00AB52E9">
        <w:rPr>
          <w:rFonts w:asciiTheme="minorHAnsi" w:eastAsiaTheme="minorHAnsi" w:hAnsiTheme="minorHAnsi" w:cs="Times Roman"/>
          <w:bCs/>
          <w:color w:val="000000"/>
          <w:highlight w:val="yellow"/>
        </w:rPr>
        <w:t xml:space="preserve">Effective educational leaders engage families and the community in meaningful, reciprocal, and mutually beneficial ways to promote each student’s academic success and </w:t>
      </w:r>
      <w:proofErr w:type="gramStart"/>
      <w:r w:rsidRPr="00AB52E9">
        <w:rPr>
          <w:rFonts w:asciiTheme="minorHAnsi" w:eastAsiaTheme="minorHAnsi" w:hAnsiTheme="minorHAnsi" w:cs="Times Roman"/>
          <w:bCs/>
          <w:color w:val="000000"/>
          <w:highlight w:val="yellow"/>
        </w:rPr>
        <w:t>well-being</w:t>
      </w:r>
      <w:proofErr w:type="gramEnd"/>
      <w:r w:rsidRPr="00AB52E9">
        <w:rPr>
          <w:rFonts w:asciiTheme="minorHAnsi" w:eastAsiaTheme="minorHAnsi" w:hAnsiTheme="minorHAnsi" w:cs="Times Roman"/>
          <w:bCs/>
          <w:color w:val="000000"/>
          <w:highlight w:val="yellow"/>
        </w:rPr>
        <w:t xml:space="preserve">. </w:t>
      </w:r>
    </w:p>
    <w:p w14:paraId="626DDA84" w14:textId="77777777" w:rsidR="00D85293" w:rsidRPr="00AB52E9" w:rsidRDefault="00D85293" w:rsidP="00D85293">
      <w:pPr>
        <w:pStyle w:val="ListParagraph"/>
        <w:widowControl w:val="0"/>
        <w:numPr>
          <w:ilvl w:val="0"/>
          <w:numId w:val="73"/>
        </w:numPr>
        <w:autoSpaceDE w:val="0"/>
        <w:autoSpaceDN w:val="0"/>
        <w:adjustRightInd w:val="0"/>
        <w:spacing w:after="240" w:line="276" w:lineRule="auto"/>
        <w:rPr>
          <w:rFonts w:asciiTheme="minorHAnsi" w:eastAsiaTheme="minorHAnsi" w:hAnsiTheme="minorHAnsi" w:cs="Times Roman"/>
          <w:color w:val="000000"/>
          <w:highlight w:val="yellow"/>
        </w:rPr>
      </w:pPr>
      <w:r w:rsidRPr="00AB52E9">
        <w:rPr>
          <w:rFonts w:asciiTheme="minorHAnsi" w:hAnsiTheme="minorHAnsi" w:cstheme="minorHAnsi"/>
          <w:b/>
          <w:highlight w:val="yellow"/>
        </w:rPr>
        <w:t>Operations and Management</w:t>
      </w:r>
      <w:r w:rsidRPr="00AB52E9">
        <w:rPr>
          <w:rFonts w:asciiTheme="minorHAnsi" w:hAnsiTheme="minorHAnsi" w:cstheme="minorHAnsi"/>
          <w:highlight w:val="yellow"/>
        </w:rPr>
        <w:t xml:space="preserve">: </w:t>
      </w:r>
      <w:r w:rsidRPr="00AB52E9">
        <w:rPr>
          <w:rFonts w:asciiTheme="minorHAnsi" w:eastAsiaTheme="minorHAnsi" w:hAnsiTheme="minorHAnsi" w:cs="Times Roman"/>
          <w:bCs/>
          <w:color w:val="000000"/>
          <w:highlight w:val="yellow"/>
        </w:rPr>
        <w:t xml:space="preserve">Effective educational leaders manage school operations and resources to promote each student’s academic success and </w:t>
      </w:r>
      <w:proofErr w:type="gramStart"/>
      <w:r w:rsidRPr="00AB52E9">
        <w:rPr>
          <w:rFonts w:asciiTheme="minorHAnsi" w:eastAsiaTheme="minorHAnsi" w:hAnsiTheme="minorHAnsi" w:cs="Times Roman"/>
          <w:bCs/>
          <w:color w:val="000000"/>
          <w:highlight w:val="yellow"/>
        </w:rPr>
        <w:t>well-being</w:t>
      </w:r>
      <w:proofErr w:type="gramEnd"/>
      <w:r w:rsidRPr="00AB52E9">
        <w:rPr>
          <w:rFonts w:asciiTheme="minorHAnsi" w:eastAsiaTheme="minorHAnsi" w:hAnsiTheme="minorHAnsi" w:cs="Times Roman"/>
          <w:bCs/>
          <w:color w:val="000000"/>
          <w:highlight w:val="yellow"/>
        </w:rPr>
        <w:t xml:space="preserve">. </w:t>
      </w:r>
    </w:p>
    <w:p w14:paraId="2B64E673" w14:textId="77777777" w:rsidR="00D85293" w:rsidRPr="00AB52E9" w:rsidRDefault="00D85293" w:rsidP="00D85293">
      <w:pPr>
        <w:pStyle w:val="ListParagraph"/>
        <w:widowControl w:val="0"/>
        <w:numPr>
          <w:ilvl w:val="0"/>
          <w:numId w:val="73"/>
        </w:numPr>
        <w:autoSpaceDE w:val="0"/>
        <w:autoSpaceDN w:val="0"/>
        <w:adjustRightInd w:val="0"/>
        <w:spacing w:after="240" w:line="276" w:lineRule="auto"/>
        <w:rPr>
          <w:rFonts w:asciiTheme="minorHAnsi" w:eastAsiaTheme="minorHAnsi" w:hAnsiTheme="minorHAnsi" w:cs="Times Roman"/>
          <w:color w:val="000000"/>
          <w:highlight w:val="yellow"/>
        </w:rPr>
      </w:pPr>
      <w:r w:rsidRPr="00AB52E9">
        <w:rPr>
          <w:rFonts w:asciiTheme="minorHAnsi" w:hAnsiTheme="minorHAnsi" w:cstheme="minorHAnsi"/>
          <w:b/>
          <w:highlight w:val="yellow"/>
        </w:rPr>
        <w:t>School Improvement</w:t>
      </w:r>
      <w:r w:rsidRPr="00AB52E9">
        <w:rPr>
          <w:rFonts w:asciiTheme="minorHAnsi" w:hAnsiTheme="minorHAnsi" w:cstheme="minorHAnsi"/>
          <w:highlight w:val="yellow"/>
        </w:rPr>
        <w:t xml:space="preserve">: </w:t>
      </w:r>
      <w:r w:rsidRPr="00AB52E9">
        <w:rPr>
          <w:rFonts w:asciiTheme="minorHAnsi" w:eastAsiaTheme="minorHAnsi" w:hAnsiTheme="minorHAnsi" w:cs="Times Roman"/>
          <w:bCs/>
          <w:color w:val="000000"/>
          <w:highlight w:val="yellow"/>
        </w:rPr>
        <w:t xml:space="preserve">Effective educational leaders act as agents of continuous improvement to promote each student’s academic success and </w:t>
      </w:r>
      <w:proofErr w:type="gramStart"/>
      <w:r w:rsidRPr="00AB52E9">
        <w:rPr>
          <w:rFonts w:asciiTheme="minorHAnsi" w:eastAsiaTheme="minorHAnsi" w:hAnsiTheme="minorHAnsi" w:cs="Times Roman"/>
          <w:bCs/>
          <w:color w:val="000000"/>
          <w:highlight w:val="yellow"/>
        </w:rPr>
        <w:t>well-being</w:t>
      </w:r>
      <w:proofErr w:type="gramEnd"/>
      <w:r w:rsidRPr="00AB52E9">
        <w:rPr>
          <w:rFonts w:asciiTheme="minorHAnsi" w:eastAsiaTheme="minorHAnsi" w:hAnsiTheme="minorHAnsi" w:cs="Times Roman"/>
          <w:bCs/>
          <w:color w:val="000000"/>
          <w:highlight w:val="yellow"/>
        </w:rPr>
        <w:t xml:space="preserve">. </w:t>
      </w:r>
    </w:p>
    <w:p w14:paraId="6BC6F3F9" w14:textId="77777777" w:rsidR="009D4EA5" w:rsidRPr="00AB52E9" w:rsidRDefault="009D4EA5" w:rsidP="00A645F0">
      <w:pPr>
        <w:pStyle w:val="Heading1"/>
        <w:spacing w:after="240"/>
        <w:rPr>
          <w:rFonts w:asciiTheme="minorHAnsi" w:hAnsiTheme="minorHAnsi"/>
          <w:b/>
        </w:rPr>
      </w:pPr>
      <w:bookmarkStart w:id="16" w:name="_Toc450469743"/>
      <w:r w:rsidRPr="00AB52E9">
        <w:rPr>
          <w:rFonts w:asciiTheme="minorHAnsi" w:hAnsiTheme="minorHAnsi"/>
          <w:b/>
        </w:rPr>
        <w:t>The Framework</w:t>
      </w:r>
      <w:bookmarkEnd w:id="16"/>
    </w:p>
    <w:p w14:paraId="55578817" w14:textId="298E829D" w:rsidR="00E73E7E" w:rsidRPr="00AB52E9" w:rsidRDefault="007F501F" w:rsidP="00A645F0">
      <w:pPr>
        <w:pStyle w:val="BodyText"/>
        <w:rPr>
          <w:rFonts w:asciiTheme="minorHAnsi" w:hAnsiTheme="minorHAnsi"/>
        </w:rPr>
      </w:pPr>
      <w:r w:rsidRPr="00AB52E9">
        <w:rPr>
          <w:rFonts w:asciiTheme="minorHAnsi" w:hAnsiTheme="minorHAnsi"/>
          <w:noProof/>
        </w:rPr>
        <mc:AlternateContent>
          <mc:Choice Requires="wps">
            <w:drawing>
              <wp:anchor distT="0" distB="0" distL="114300" distR="114300" simplePos="0" relativeHeight="251679744" behindDoc="1" locked="0" layoutInCell="1" allowOverlap="1" wp14:anchorId="0490D752" wp14:editId="5898583B">
                <wp:simplePos x="0" y="0"/>
                <wp:positionH relativeFrom="margin">
                  <wp:posOffset>3821430</wp:posOffset>
                </wp:positionH>
                <wp:positionV relativeFrom="paragraph">
                  <wp:posOffset>179070</wp:posOffset>
                </wp:positionV>
                <wp:extent cx="2168525" cy="1834515"/>
                <wp:effectExtent l="0" t="0" r="15875" b="19685"/>
                <wp:wrapTight wrapText="bothSides">
                  <wp:wrapPolygon edited="0">
                    <wp:start x="0" y="0"/>
                    <wp:lineTo x="0" y="21533"/>
                    <wp:lineTo x="21505" y="21533"/>
                    <wp:lineTo x="21505" y="0"/>
                    <wp:lineTo x="0" y="0"/>
                  </wp:wrapPolygon>
                </wp:wrapTight>
                <wp:docPr id="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8525" cy="1834515"/>
                        </a:xfrm>
                        <a:prstGeom prst="rect">
                          <a:avLst/>
                        </a:prstGeom>
                        <a:solidFill>
                          <a:srgbClr val="FFFFFF"/>
                        </a:solidFill>
                        <a:ln w="9525">
                          <a:solidFill>
                            <a:srgbClr val="000000"/>
                          </a:solidFill>
                          <a:miter lim="800000"/>
                          <a:headEnd/>
                          <a:tailEnd/>
                        </a:ln>
                      </wps:spPr>
                      <wps:txbx>
                        <w:txbxContent>
                          <w:p w14:paraId="66A4C4C2" w14:textId="77777777" w:rsidR="002D2F73" w:rsidRDefault="002D2F73" w:rsidP="00E73E7E">
                            <w:pPr>
                              <w:rPr>
                                <w:i/>
                              </w:rPr>
                            </w:pPr>
                            <w:r>
                              <w:rPr>
                                <w:b/>
                                <w:noProof/>
                              </w:rPr>
                              <w:drawing>
                                <wp:inline distT="0" distB="0" distL="0" distR="0" wp14:anchorId="776A4CA1" wp14:editId="440AB13A">
                                  <wp:extent cx="502920" cy="502920"/>
                                  <wp:effectExtent l="0" t="0" r="5080" b="508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3733_v01 VIDE PrincipalEvalSys Icons Tools 03552.002 lk2.jpg"/>
                                          <pic:cNvPicPr/>
                                        </pic:nvPicPr>
                                        <pic:blipFill>
                                          <a:blip r:embed="rId21">
                                            <a:extLst>
                                              <a:ext uri="{28A0092B-C50C-407E-A947-70E740481C1C}">
                                                <a14:useLocalDpi xmlns:a14="http://schemas.microsoft.com/office/drawing/2010/main" val="0"/>
                                              </a:ext>
                                            </a:extLst>
                                          </a:blip>
                                          <a:stretch>
                                            <a:fillRect/>
                                          </a:stretch>
                                        </pic:blipFill>
                                        <pic:spPr>
                                          <a:xfrm>
                                            <a:off x="0" y="0"/>
                                            <a:ext cx="502920" cy="502920"/>
                                          </a:xfrm>
                                          <a:prstGeom prst="rect">
                                            <a:avLst/>
                                          </a:prstGeom>
                                        </pic:spPr>
                                      </pic:pic>
                                    </a:graphicData>
                                  </a:graphic>
                                </wp:inline>
                              </w:drawing>
                            </w:r>
                          </w:p>
                          <w:p w14:paraId="196B6ED3" w14:textId="605598F5" w:rsidR="002D2F73" w:rsidRDefault="002D2F73" w:rsidP="00E73E7E">
                            <w:r w:rsidRPr="005B3D33">
                              <w:rPr>
                                <w:i/>
                              </w:rPr>
                              <w:t xml:space="preserve">The </w:t>
                            </w:r>
                            <w:r>
                              <w:rPr>
                                <w:i/>
                              </w:rPr>
                              <w:t xml:space="preserve">Essential Practices of Coordinators: The </w:t>
                            </w:r>
                            <w:r w:rsidRPr="005B3D33">
                              <w:rPr>
                                <w:i/>
                              </w:rPr>
                              <w:t xml:space="preserve">U.S. Virgin Islands Performance Evaluation Framework for </w:t>
                            </w:r>
                            <w:r>
                              <w:rPr>
                                <w:i/>
                              </w:rPr>
                              <w:t>Coordinators</w:t>
                            </w:r>
                            <w:r>
                              <w:t xml:space="preserve"> can be downloaded from the </w:t>
                            </w:r>
                            <w:hyperlink r:id="rId25" w:history="1">
                              <w:r>
                                <w:rPr>
                                  <w:rStyle w:val="Hyperlink"/>
                                </w:rPr>
                                <w:t>EES Portal</w:t>
                              </w:r>
                            </w:hyperlink>
                            <w:r>
                              <w:t>.</w:t>
                            </w:r>
                          </w:p>
                          <w:p w14:paraId="4987425C" w14:textId="77777777" w:rsidR="002D2F73" w:rsidRPr="00FF5DA4" w:rsidRDefault="002D2F73" w:rsidP="007F501F">
                            <w:pPr>
                              <w:rPr>
                                <w:sz w:val="20"/>
                                <w:szCs w:val="20"/>
                              </w:rPr>
                            </w:pPr>
                          </w:p>
                          <w:p w14:paraId="6509959E" w14:textId="33688929" w:rsidR="002D2F73" w:rsidRPr="008137C1" w:rsidRDefault="002D2F73" w:rsidP="00442EB5"/>
                        </w:txbxContent>
                      </wps:txbx>
                      <wps:bodyPr rot="0" vert="horz" wrap="square" lIns="91440" tIns="91440" rIns="91440" bIns="9144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300.9pt;margin-top:14.1pt;width:170.75pt;height:144.45pt;z-index:-251636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">
                <v:textbox inset=",7.2pt,,7.2pt">
                  <w:txbxContent>
                    <w:p w14:paraId="66A4C4C2" w14:textId="77777777" w:rsidR="00C77DAF" w:rsidRDefault="00C77DAF" w:rsidP="00E73E7E">
                      <w:pPr>
                        <w:rPr>
                          <w:i/>
                        </w:rPr>
                      </w:pPr>
                      <w:r>
                        <w:rPr>
                          <w:b/>
                          <w:noProof/>
                        </w:rPr>
                        <w:drawing>
                          <wp:inline distT="0" distB="0" distL="0" distR="0" wp14:anchorId="776A4CA1" wp14:editId="440AB13A">
                            <wp:extent cx="502920" cy="502920"/>
                            <wp:effectExtent l="0" t="0" r="5080" b="508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3733_v01 VIDE PrincipalEvalSys Icons Tools 03552.002 lk2.jpg"/>
                                    <pic:cNvPicPr/>
                                  </pic:nvPicPr>
                                  <pic:blipFill>
                                    <a:blip r:embed="rId23">
                                      <a:extLst>
                                        <a:ext uri="{28A0092B-C50C-407E-A947-70E740481C1C}">
                                          <a14:useLocalDpi xmlns:a14="http://schemas.microsoft.com/office/drawing/2010/main" val="0"/>
                                        </a:ext>
                                      </a:extLst>
                                    </a:blip>
                                    <a:stretch>
                                      <a:fillRect/>
                                    </a:stretch>
                                  </pic:blipFill>
                                  <pic:spPr>
                                    <a:xfrm>
                                      <a:off x="0" y="0"/>
                                      <a:ext cx="502920" cy="502920"/>
                                    </a:xfrm>
                                    <a:prstGeom prst="rect">
                                      <a:avLst/>
                                    </a:prstGeom>
                                  </pic:spPr>
                                </pic:pic>
                              </a:graphicData>
                            </a:graphic>
                          </wp:inline>
                        </w:drawing>
                      </w:r>
                    </w:p>
                    <w:p w14:paraId="196B6ED3" w14:textId="605598F5" w:rsidR="00C77DAF" w:rsidRDefault="00C77DAF" w:rsidP="00E73E7E">
                      <w:r w:rsidRPr="005B3D33">
                        <w:rPr>
                          <w:i/>
                        </w:rPr>
                        <w:t xml:space="preserve">The </w:t>
                      </w:r>
                      <w:r>
                        <w:rPr>
                          <w:i/>
                        </w:rPr>
                        <w:t xml:space="preserve">Essential Practices of Coordinators: The </w:t>
                      </w:r>
                      <w:r w:rsidRPr="005B3D33">
                        <w:rPr>
                          <w:i/>
                        </w:rPr>
                        <w:t xml:space="preserve">U.S. Virgin Islands Performance Evaluation Framework for </w:t>
                      </w:r>
                      <w:r>
                        <w:rPr>
                          <w:i/>
                        </w:rPr>
                        <w:t>Coordinators</w:t>
                      </w:r>
                      <w:r>
                        <w:t xml:space="preserve"> can be downloaded from the </w:t>
                      </w:r>
                      <w:hyperlink r:id="rId26" w:history="1">
                        <w:r>
                          <w:rPr>
                            <w:rStyle w:val="Hyperlink"/>
                          </w:rPr>
                          <w:t>EES Portal</w:t>
                        </w:r>
                      </w:hyperlink>
                      <w:r>
                        <w:t>.</w:t>
                      </w:r>
                    </w:p>
                    <w:p w14:paraId="4987425C" w14:textId="77777777" w:rsidR="00C77DAF" w:rsidRPr="00FF5DA4" w:rsidRDefault="00C77DAF" w:rsidP="007F501F">
                      <w:pPr>
                        <w:rPr>
                          <w:sz w:val="20"/>
                          <w:szCs w:val="20"/>
                        </w:rPr>
                      </w:pPr>
                    </w:p>
                    <w:p w14:paraId="6509959E" w14:textId="33688929" w:rsidR="00C77DAF" w:rsidRPr="008137C1" w:rsidRDefault="00C77DAF" w:rsidP="00442EB5"/>
                  </w:txbxContent>
                </v:textbox>
                <w10:wrap type="tight" anchorx="margin"/>
              </v:shape>
            </w:pict>
          </mc:Fallback>
        </mc:AlternateContent>
      </w:r>
      <w:r w:rsidR="005A4113" w:rsidRPr="00AB52E9">
        <w:rPr>
          <w:rFonts w:asciiTheme="minorHAnsi" w:hAnsiTheme="minorHAnsi"/>
        </w:rPr>
        <w:t>Frameworks are the backbone of performance evaluation systems. A framework is a rubric that describes standards of practice in observable and measurable terms</w:t>
      </w:r>
      <w:r w:rsidR="00E73E7E" w:rsidRPr="00AB52E9">
        <w:rPr>
          <w:rFonts w:asciiTheme="minorHAnsi" w:hAnsiTheme="minorHAnsi"/>
        </w:rPr>
        <w:t>,</w:t>
      </w:r>
      <w:r w:rsidR="005A4113" w:rsidRPr="00AB52E9">
        <w:rPr>
          <w:rFonts w:asciiTheme="minorHAnsi" w:hAnsiTheme="minorHAnsi"/>
        </w:rPr>
        <w:t xml:space="preserve"> and articulates a performance progression or levels of performance. </w:t>
      </w:r>
      <w:r w:rsidR="005A4113" w:rsidRPr="00AB52E9">
        <w:rPr>
          <w:rFonts w:asciiTheme="minorHAnsi" w:hAnsiTheme="minorHAnsi"/>
          <w:i/>
        </w:rPr>
        <w:t>The</w:t>
      </w:r>
      <w:r w:rsidR="001B1897" w:rsidRPr="00AB52E9">
        <w:rPr>
          <w:rFonts w:asciiTheme="minorHAnsi" w:hAnsiTheme="minorHAnsi"/>
          <w:i/>
        </w:rPr>
        <w:t xml:space="preserve"> </w:t>
      </w:r>
      <w:r w:rsidR="001B1897" w:rsidRPr="00AB52E9">
        <w:rPr>
          <w:rFonts w:asciiTheme="minorHAnsi" w:hAnsiTheme="minorHAnsi"/>
          <w:i/>
          <w:noProof/>
        </w:rPr>
        <w:t xml:space="preserve">Essential Practices of Coordinators: </w:t>
      </w:r>
      <w:r w:rsidR="00DA0983" w:rsidRPr="00AB52E9">
        <w:rPr>
          <w:rFonts w:asciiTheme="minorHAnsi" w:hAnsiTheme="minorHAnsi"/>
          <w:i/>
        </w:rPr>
        <w:t>U.S. Virgin Islands Performance Evaluation Framework for Coordinators</w:t>
      </w:r>
      <w:r w:rsidR="005A4113" w:rsidRPr="00AB52E9">
        <w:rPr>
          <w:rFonts w:asciiTheme="minorHAnsi" w:hAnsiTheme="minorHAnsi"/>
        </w:rPr>
        <w:t xml:space="preserve"> </w:t>
      </w:r>
      <w:r w:rsidR="00DD2103" w:rsidRPr="00AB52E9">
        <w:rPr>
          <w:rFonts w:asciiTheme="minorHAnsi" w:hAnsiTheme="minorHAnsi"/>
        </w:rPr>
        <w:t xml:space="preserve">(Coordinator Framework) </w:t>
      </w:r>
      <w:r w:rsidR="005A4113" w:rsidRPr="00AB52E9">
        <w:rPr>
          <w:rFonts w:asciiTheme="minorHAnsi" w:hAnsiTheme="minorHAnsi"/>
        </w:rPr>
        <w:t xml:space="preserve">is a framework that focuses the coordinator evaluation on leadership practices that matter most for improving schools, teaching, and learning. The </w:t>
      </w:r>
      <w:r w:rsidR="00C24B1F" w:rsidRPr="00AB52E9">
        <w:rPr>
          <w:rFonts w:asciiTheme="minorHAnsi" w:hAnsiTheme="minorHAnsi"/>
        </w:rPr>
        <w:t>Coordinator Framework</w:t>
      </w:r>
      <w:r w:rsidR="005A4113" w:rsidRPr="00AB52E9">
        <w:rPr>
          <w:rFonts w:asciiTheme="minorHAnsi" w:hAnsiTheme="minorHAnsi"/>
        </w:rPr>
        <w:t xml:space="preserve"> describes coordinator practices in observable and measurable terms, articulates a progression of performance levels, and reflects </w:t>
      </w:r>
      <w:r w:rsidR="00C10F37" w:rsidRPr="00AB52E9">
        <w:rPr>
          <w:rFonts w:asciiTheme="minorHAnsi" w:hAnsiTheme="minorHAnsi"/>
        </w:rPr>
        <w:t xml:space="preserve">district and </w:t>
      </w:r>
      <w:r w:rsidR="005A4113" w:rsidRPr="00AB52E9">
        <w:rPr>
          <w:rFonts w:asciiTheme="minorHAnsi" w:hAnsiTheme="minorHAnsi"/>
        </w:rPr>
        <w:t xml:space="preserve">school context in the U.S. Virgin Islands. </w:t>
      </w:r>
      <w:r w:rsidR="00F641D3" w:rsidRPr="00AB52E9">
        <w:rPr>
          <w:rFonts w:asciiTheme="minorHAnsi" w:hAnsiTheme="minorHAnsi"/>
        </w:rPr>
        <w:t>The Framework also communicates performance expectations and promotes self-reflection</w:t>
      </w:r>
      <w:r w:rsidR="00E73E7E" w:rsidRPr="00AB52E9">
        <w:rPr>
          <w:rFonts w:asciiTheme="minorHAnsi" w:hAnsiTheme="minorHAnsi"/>
        </w:rPr>
        <w:t>.</w:t>
      </w:r>
    </w:p>
    <w:p w14:paraId="4A8A8048" w14:textId="1A0CC9A0" w:rsidR="005A4113" w:rsidRPr="00AB52E9" w:rsidRDefault="00F641D3" w:rsidP="00A645F0">
      <w:pPr>
        <w:pStyle w:val="BodyText"/>
        <w:rPr>
          <w:rFonts w:asciiTheme="minorHAnsi" w:hAnsiTheme="minorHAnsi"/>
        </w:rPr>
      </w:pPr>
      <w:r w:rsidRPr="00AB52E9">
        <w:rPr>
          <w:rFonts w:asciiTheme="minorHAnsi" w:hAnsiTheme="minorHAnsi"/>
        </w:rPr>
        <w:t xml:space="preserve"> </w:t>
      </w:r>
      <w:r w:rsidR="005A4113" w:rsidRPr="00AB52E9">
        <w:rPr>
          <w:rFonts w:asciiTheme="minorHAnsi" w:hAnsiTheme="minorHAnsi"/>
        </w:rPr>
        <w:t xml:space="preserve">The Essential Practices of Coordinators are as follows: </w:t>
      </w:r>
    </w:p>
    <w:p w14:paraId="3E68287E" w14:textId="77777777" w:rsidR="005A4113" w:rsidRPr="00AB52E9" w:rsidRDefault="005A4113" w:rsidP="003F6E89">
      <w:pPr>
        <w:pStyle w:val="NumberedList"/>
        <w:numPr>
          <w:ilvl w:val="0"/>
          <w:numId w:val="3"/>
        </w:numPr>
        <w:rPr>
          <w:rFonts w:eastAsia="Calibri"/>
        </w:rPr>
      </w:pPr>
      <w:r w:rsidRPr="00AB52E9">
        <w:rPr>
          <w:rFonts w:eastAsia="Calibri"/>
          <w:b/>
        </w:rPr>
        <w:t xml:space="preserve">Build shared purpose. </w:t>
      </w:r>
      <w:r w:rsidRPr="00AB52E9">
        <w:rPr>
          <w:rFonts w:eastAsia="Calibri"/>
        </w:rPr>
        <w:t>The coordinator develop</w:t>
      </w:r>
      <w:r w:rsidR="00DD2103" w:rsidRPr="00AB52E9">
        <w:rPr>
          <w:rFonts w:eastAsia="Calibri"/>
        </w:rPr>
        <w:t>s</w:t>
      </w:r>
      <w:r w:rsidRPr="00AB52E9">
        <w:rPr>
          <w:rFonts w:eastAsia="Calibri"/>
        </w:rPr>
        <w:t xml:space="preserve"> and support</w:t>
      </w:r>
      <w:r w:rsidR="00DD2103" w:rsidRPr="00AB52E9">
        <w:rPr>
          <w:rFonts w:eastAsia="Calibri"/>
        </w:rPr>
        <w:t>s</w:t>
      </w:r>
      <w:r w:rsidRPr="00AB52E9">
        <w:rPr>
          <w:rFonts w:eastAsia="Calibri"/>
        </w:rPr>
        <w:t xml:space="preserve"> a compelling, shared program or organizational vision and help</w:t>
      </w:r>
      <w:r w:rsidR="00DD2103" w:rsidRPr="00AB52E9">
        <w:rPr>
          <w:rFonts w:eastAsia="Calibri"/>
        </w:rPr>
        <w:t>s</w:t>
      </w:r>
      <w:r w:rsidRPr="00AB52E9">
        <w:rPr>
          <w:rFonts w:eastAsia="Calibri"/>
        </w:rPr>
        <w:t xml:space="preserve"> ensure the vision is lived in the daily work of educators.</w:t>
      </w:r>
    </w:p>
    <w:p w14:paraId="3CE6378D" w14:textId="77777777" w:rsidR="005A4113" w:rsidRPr="00AB52E9" w:rsidRDefault="005A4113" w:rsidP="003F6E89">
      <w:pPr>
        <w:pStyle w:val="NumberedList"/>
        <w:numPr>
          <w:ilvl w:val="0"/>
          <w:numId w:val="3"/>
        </w:numPr>
        <w:rPr>
          <w:rFonts w:eastAsia="Calibri"/>
        </w:rPr>
      </w:pPr>
      <w:r w:rsidRPr="00AB52E9">
        <w:rPr>
          <w:rFonts w:eastAsia="Calibri"/>
          <w:b/>
        </w:rPr>
        <w:t xml:space="preserve">Focus on learning. </w:t>
      </w:r>
      <w:r w:rsidRPr="00AB52E9">
        <w:rPr>
          <w:rFonts w:eastAsia="Calibri"/>
        </w:rPr>
        <w:t>The coordinator engages in instructional or operational leadership to develop, maintain, or support access to rigorous and relevant instructional programs focused on academic excellence and physical and social-emotional development.</w:t>
      </w:r>
    </w:p>
    <w:p w14:paraId="66EDE487" w14:textId="77777777" w:rsidR="005A4113" w:rsidRPr="00AB52E9" w:rsidRDefault="005A4113" w:rsidP="003F6E89">
      <w:pPr>
        <w:pStyle w:val="NumberedList"/>
        <w:numPr>
          <w:ilvl w:val="0"/>
          <w:numId w:val="3"/>
        </w:numPr>
        <w:rPr>
          <w:rFonts w:eastAsia="Calibri"/>
        </w:rPr>
      </w:pPr>
      <w:r w:rsidRPr="00AB52E9">
        <w:rPr>
          <w:rFonts w:eastAsia="Calibri"/>
          <w:b/>
        </w:rPr>
        <w:lastRenderedPageBreak/>
        <w:t xml:space="preserve">Manage organizational systems. </w:t>
      </w:r>
      <w:r w:rsidRPr="00AB52E9">
        <w:rPr>
          <w:rFonts w:eastAsia="Calibri"/>
        </w:rPr>
        <w:t>The coordinator acts strategically to support and align organizational resources, services, processes, procedures, and routines.</w:t>
      </w:r>
    </w:p>
    <w:p w14:paraId="6EE7C505" w14:textId="7BF99D12" w:rsidR="005A4113" w:rsidRPr="00AB52E9" w:rsidRDefault="005A4113" w:rsidP="00BC0BBE">
      <w:pPr>
        <w:pStyle w:val="NumberedList"/>
        <w:numPr>
          <w:ilvl w:val="0"/>
          <w:numId w:val="3"/>
        </w:numPr>
      </w:pPr>
      <w:r w:rsidRPr="00AB52E9">
        <w:rPr>
          <w:rFonts w:eastAsia="Calibri"/>
          <w:b/>
        </w:rPr>
        <w:t>Lead with integrity.</w:t>
      </w:r>
      <w:r w:rsidRPr="00AB52E9">
        <w:rPr>
          <w:rFonts w:eastAsia="Calibri"/>
        </w:rPr>
        <w:t xml:space="preserve"> The coordinator models professionalism and a commitment to personal growth by acting with integrity and making his or her learning visible. </w:t>
      </w:r>
    </w:p>
    <w:p w14:paraId="7A1269C5" w14:textId="77777777" w:rsidR="00A64B33" w:rsidRPr="00AB52E9" w:rsidRDefault="00A64B33" w:rsidP="00A64B33">
      <w:pPr>
        <w:pStyle w:val="Bullet10"/>
        <w:numPr>
          <w:ilvl w:val="0"/>
          <w:numId w:val="0"/>
        </w:numPr>
        <w:spacing w:before="0" w:after="0"/>
        <w:rPr>
          <w:rFonts w:asciiTheme="minorHAnsi" w:hAnsiTheme="minorHAnsi"/>
        </w:rPr>
      </w:pPr>
    </w:p>
    <w:p w14:paraId="3EAD0558" w14:textId="19063F75" w:rsidR="00AF0135" w:rsidRPr="00AB52E9" w:rsidRDefault="00A64B33" w:rsidP="009A4460">
      <w:pPr>
        <w:pStyle w:val="Bullet10"/>
        <w:numPr>
          <w:ilvl w:val="0"/>
          <w:numId w:val="0"/>
        </w:numPr>
        <w:spacing w:before="0" w:after="0"/>
        <w:rPr>
          <w:rFonts w:asciiTheme="minorHAnsi" w:hAnsiTheme="minorHAnsi"/>
        </w:rPr>
      </w:pPr>
      <w:r w:rsidRPr="00AB52E9">
        <w:rPr>
          <w:rFonts w:asciiTheme="minorHAnsi" w:hAnsiTheme="minorHAnsi"/>
        </w:rPr>
        <w:t xml:space="preserve">The Coordinator Framework is standards-based because it aligns with the PSEL, which are intended to guide evaluation and support of educational leaders. </w:t>
      </w:r>
      <w:r w:rsidRPr="00AB52E9">
        <w:rPr>
          <w:rFonts w:asciiTheme="minorHAnsi" w:hAnsiTheme="minorHAnsi"/>
          <w:spacing w:val="-2"/>
        </w:rPr>
        <w:t>T</w:t>
      </w:r>
      <w:r w:rsidRPr="00AB52E9">
        <w:rPr>
          <w:rFonts w:asciiTheme="minorHAnsi" w:hAnsiTheme="minorHAnsi"/>
          <w:spacing w:val="1"/>
        </w:rPr>
        <w:t>h</w:t>
      </w:r>
      <w:r w:rsidRPr="00AB52E9">
        <w:rPr>
          <w:rFonts w:asciiTheme="minorHAnsi" w:hAnsiTheme="minorHAnsi"/>
        </w:rPr>
        <w:t>e standards</w:t>
      </w:r>
      <w:r w:rsidRPr="00AB52E9">
        <w:rPr>
          <w:rFonts w:asciiTheme="minorHAnsi" w:hAnsiTheme="minorHAnsi"/>
          <w:spacing w:val="-2"/>
        </w:rPr>
        <w:t xml:space="preserve"> </w:t>
      </w:r>
      <w:r w:rsidRPr="00AB52E9">
        <w:rPr>
          <w:rFonts w:asciiTheme="minorHAnsi" w:hAnsiTheme="minorHAnsi"/>
        </w:rPr>
        <w:t>a</w:t>
      </w:r>
      <w:r w:rsidRPr="00AB52E9">
        <w:rPr>
          <w:rFonts w:asciiTheme="minorHAnsi" w:hAnsiTheme="minorHAnsi"/>
          <w:spacing w:val="1"/>
        </w:rPr>
        <w:t>n</w:t>
      </w:r>
      <w:r w:rsidRPr="00AB52E9">
        <w:rPr>
          <w:rFonts w:asciiTheme="minorHAnsi" w:hAnsiTheme="minorHAnsi"/>
        </w:rPr>
        <w:t>d</w:t>
      </w:r>
      <w:r w:rsidRPr="00AB52E9">
        <w:rPr>
          <w:rFonts w:asciiTheme="minorHAnsi" w:hAnsiTheme="minorHAnsi"/>
          <w:spacing w:val="-1"/>
        </w:rPr>
        <w:t xml:space="preserve"> </w:t>
      </w:r>
      <w:r w:rsidRPr="00AB52E9">
        <w:rPr>
          <w:rFonts w:asciiTheme="minorHAnsi" w:hAnsiTheme="minorHAnsi"/>
          <w:spacing w:val="1"/>
        </w:rPr>
        <w:t>t</w:t>
      </w:r>
      <w:r w:rsidRPr="00AB52E9">
        <w:rPr>
          <w:rFonts w:asciiTheme="minorHAnsi" w:hAnsiTheme="minorHAnsi"/>
          <w:spacing w:val="-1"/>
        </w:rPr>
        <w:t>h</w:t>
      </w:r>
      <w:r w:rsidRPr="00AB52E9">
        <w:rPr>
          <w:rFonts w:asciiTheme="minorHAnsi" w:hAnsiTheme="minorHAnsi"/>
        </w:rPr>
        <w:t>e</w:t>
      </w:r>
      <w:r w:rsidRPr="00AB52E9">
        <w:rPr>
          <w:rFonts w:asciiTheme="minorHAnsi" w:hAnsiTheme="minorHAnsi"/>
          <w:spacing w:val="-1"/>
        </w:rPr>
        <w:t xml:space="preserve"> </w:t>
      </w:r>
      <w:r w:rsidRPr="00AB52E9">
        <w:rPr>
          <w:rFonts w:asciiTheme="minorHAnsi" w:hAnsiTheme="minorHAnsi"/>
        </w:rPr>
        <w:t>ess</w:t>
      </w:r>
      <w:r w:rsidRPr="00AB52E9">
        <w:rPr>
          <w:rFonts w:asciiTheme="minorHAnsi" w:hAnsiTheme="minorHAnsi"/>
          <w:spacing w:val="-2"/>
        </w:rPr>
        <w:t>e</w:t>
      </w:r>
      <w:r w:rsidRPr="00AB52E9">
        <w:rPr>
          <w:rFonts w:asciiTheme="minorHAnsi" w:hAnsiTheme="minorHAnsi"/>
          <w:spacing w:val="1"/>
        </w:rPr>
        <w:t>nt</w:t>
      </w:r>
      <w:r w:rsidRPr="00AB52E9">
        <w:rPr>
          <w:rFonts w:asciiTheme="minorHAnsi" w:hAnsiTheme="minorHAnsi"/>
        </w:rPr>
        <w:t>ial</w:t>
      </w:r>
      <w:r w:rsidRPr="00AB52E9">
        <w:rPr>
          <w:rFonts w:asciiTheme="minorHAnsi" w:hAnsiTheme="minorHAnsi"/>
          <w:spacing w:val="-6"/>
        </w:rPr>
        <w:t xml:space="preserve"> </w:t>
      </w:r>
      <w:r w:rsidRPr="00AB52E9">
        <w:rPr>
          <w:rFonts w:asciiTheme="minorHAnsi" w:hAnsiTheme="minorHAnsi"/>
          <w:spacing w:val="1"/>
        </w:rPr>
        <w:t>p</w:t>
      </w:r>
      <w:r w:rsidRPr="00AB52E9">
        <w:rPr>
          <w:rFonts w:asciiTheme="minorHAnsi" w:hAnsiTheme="minorHAnsi"/>
        </w:rPr>
        <w:t>ra</w:t>
      </w:r>
      <w:r w:rsidRPr="00AB52E9">
        <w:rPr>
          <w:rFonts w:asciiTheme="minorHAnsi" w:hAnsiTheme="minorHAnsi"/>
          <w:spacing w:val="5"/>
        </w:rPr>
        <w:t>c</w:t>
      </w:r>
      <w:r w:rsidRPr="00AB52E9">
        <w:rPr>
          <w:rFonts w:asciiTheme="minorHAnsi" w:hAnsiTheme="minorHAnsi"/>
          <w:spacing w:val="1"/>
        </w:rPr>
        <w:t>t</w:t>
      </w:r>
      <w:r w:rsidRPr="00AB52E9">
        <w:rPr>
          <w:rFonts w:asciiTheme="minorHAnsi" w:hAnsiTheme="minorHAnsi"/>
        </w:rPr>
        <w:t>i</w:t>
      </w:r>
      <w:r w:rsidRPr="00AB52E9">
        <w:rPr>
          <w:rFonts w:asciiTheme="minorHAnsi" w:hAnsiTheme="minorHAnsi"/>
          <w:spacing w:val="-1"/>
        </w:rPr>
        <w:t>c</w:t>
      </w:r>
      <w:r w:rsidRPr="00AB52E9">
        <w:rPr>
          <w:rFonts w:asciiTheme="minorHAnsi" w:hAnsiTheme="minorHAnsi"/>
        </w:rPr>
        <w:t>es</w:t>
      </w:r>
      <w:r w:rsidRPr="00AB52E9">
        <w:rPr>
          <w:rFonts w:asciiTheme="minorHAnsi" w:hAnsiTheme="minorHAnsi"/>
          <w:spacing w:val="-5"/>
        </w:rPr>
        <w:t xml:space="preserve"> </w:t>
      </w:r>
      <w:r w:rsidRPr="00AB52E9">
        <w:rPr>
          <w:rFonts w:asciiTheme="minorHAnsi" w:hAnsiTheme="minorHAnsi"/>
          <w:spacing w:val="1"/>
        </w:rPr>
        <w:t>f</w:t>
      </w:r>
      <w:r w:rsidRPr="00AB52E9">
        <w:rPr>
          <w:rFonts w:asciiTheme="minorHAnsi" w:hAnsiTheme="minorHAnsi"/>
        </w:rPr>
        <w:t>o</w:t>
      </w:r>
      <w:r w:rsidRPr="00AB52E9">
        <w:rPr>
          <w:rFonts w:asciiTheme="minorHAnsi" w:hAnsiTheme="minorHAnsi"/>
          <w:spacing w:val="-1"/>
        </w:rPr>
        <w:t>c</w:t>
      </w:r>
      <w:r w:rsidRPr="00AB52E9">
        <w:rPr>
          <w:rFonts w:asciiTheme="minorHAnsi" w:hAnsiTheme="minorHAnsi"/>
          <w:spacing w:val="1"/>
        </w:rPr>
        <w:t>u</w:t>
      </w:r>
      <w:r w:rsidRPr="00AB52E9">
        <w:rPr>
          <w:rFonts w:asciiTheme="minorHAnsi" w:hAnsiTheme="minorHAnsi"/>
        </w:rPr>
        <w:t>s</w:t>
      </w:r>
      <w:r w:rsidRPr="00AB52E9">
        <w:rPr>
          <w:rFonts w:asciiTheme="minorHAnsi" w:hAnsiTheme="minorHAnsi"/>
          <w:spacing w:val="-3"/>
        </w:rPr>
        <w:t xml:space="preserve"> </w:t>
      </w:r>
      <w:r w:rsidRPr="00AB52E9">
        <w:rPr>
          <w:rFonts w:asciiTheme="minorHAnsi" w:hAnsiTheme="minorHAnsi"/>
        </w:rPr>
        <w:t>on</w:t>
      </w:r>
      <w:r w:rsidRPr="00AB52E9">
        <w:rPr>
          <w:rFonts w:asciiTheme="minorHAnsi" w:hAnsiTheme="minorHAnsi"/>
          <w:spacing w:val="-1"/>
        </w:rPr>
        <w:t xml:space="preserve"> t</w:t>
      </w:r>
      <w:r w:rsidRPr="00AB52E9">
        <w:rPr>
          <w:rFonts w:asciiTheme="minorHAnsi" w:hAnsiTheme="minorHAnsi"/>
          <w:spacing w:val="1"/>
        </w:rPr>
        <w:t>h</w:t>
      </w:r>
      <w:r w:rsidRPr="00AB52E9">
        <w:rPr>
          <w:rFonts w:asciiTheme="minorHAnsi" w:hAnsiTheme="minorHAnsi"/>
        </w:rPr>
        <w:t>e</w:t>
      </w:r>
      <w:r w:rsidRPr="00AB52E9">
        <w:rPr>
          <w:rFonts w:asciiTheme="minorHAnsi" w:hAnsiTheme="minorHAnsi"/>
          <w:spacing w:val="-1"/>
        </w:rPr>
        <w:t xml:space="preserve"> c</w:t>
      </w:r>
      <w:r w:rsidRPr="00AB52E9">
        <w:rPr>
          <w:rFonts w:asciiTheme="minorHAnsi" w:hAnsiTheme="minorHAnsi"/>
        </w:rPr>
        <w:t>ore</w:t>
      </w:r>
      <w:r w:rsidRPr="00AB52E9">
        <w:rPr>
          <w:rFonts w:asciiTheme="minorHAnsi" w:hAnsiTheme="minorHAnsi"/>
          <w:spacing w:val="-4"/>
        </w:rPr>
        <w:t xml:space="preserve"> </w:t>
      </w:r>
      <w:r w:rsidRPr="00AB52E9">
        <w:rPr>
          <w:rFonts w:asciiTheme="minorHAnsi" w:hAnsiTheme="minorHAnsi"/>
          <w:spacing w:val="1"/>
        </w:rPr>
        <w:t>p</w:t>
      </w:r>
      <w:r w:rsidRPr="00AB52E9">
        <w:rPr>
          <w:rFonts w:asciiTheme="minorHAnsi" w:hAnsiTheme="minorHAnsi"/>
          <w:spacing w:val="-2"/>
        </w:rPr>
        <w:t>r</w:t>
      </w:r>
      <w:r w:rsidRPr="00AB52E9">
        <w:rPr>
          <w:rFonts w:asciiTheme="minorHAnsi" w:hAnsiTheme="minorHAnsi"/>
        </w:rPr>
        <w:t>ac</w:t>
      </w:r>
      <w:r w:rsidRPr="00AB52E9">
        <w:rPr>
          <w:rFonts w:asciiTheme="minorHAnsi" w:hAnsiTheme="minorHAnsi"/>
          <w:spacing w:val="1"/>
        </w:rPr>
        <w:t>t</w:t>
      </w:r>
      <w:r w:rsidRPr="00AB52E9">
        <w:rPr>
          <w:rFonts w:asciiTheme="minorHAnsi" w:hAnsiTheme="minorHAnsi"/>
        </w:rPr>
        <w:t>i</w:t>
      </w:r>
      <w:r w:rsidRPr="00AB52E9">
        <w:rPr>
          <w:rFonts w:asciiTheme="minorHAnsi" w:hAnsiTheme="minorHAnsi"/>
          <w:spacing w:val="-1"/>
        </w:rPr>
        <w:t>c</w:t>
      </w:r>
      <w:r w:rsidRPr="00AB52E9">
        <w:rPr>
          <w:rFonts w:asciiTheme="minorHAnsi" w:hAnsiTheme="minorHAnsi"/>
        </w:rPr>
        <w:t>es</w:t>
      </w:r>
      <w:r w:rsidRPr="00AB52E9">
        <w:rPr>
          <w:rFonts w:asciiTheme="minorHAnsi" w:hAnsiTheme="minorHAnsi"/>
          <w:spacing w:val="-5"/>
        </w:rPr>
        <w:t xml:space="preserve"> </w:t>
      </w:r>
      <w:r w:rsidRPr="00AB52E9">
        <w:rPr>
          <w:rFonts w:asciiTheme="minorHAnsi" w:hAnsiTheme="minorHAnsi"/>
          <w:spacing w:val="-2"/>
        </w:rPr>
        <w:t>o</w:t>
      </w:r>
      <w:r w:rsidRPr="00AB52E9">
        <w:rPr>
          <w:rFonts w:asciiTheme="minorHAnsi" w:hAnsiTheme="minorHAnsi"/>
        </w:rPr>
        <w:t>f</w:t>
      </w:r>
      <w:r w:rsidRPr="00AB52E9">
        <w:rPr>
          <w:rFonts w:asciiTheme="minorHAnsi" w:hAnsiTheme="minorHAnsi"/>
          <w:spacing w:val="2"/>
        </w:rPr>
        <w:t xml:space="preserve"> </w:t>
      </w:r>
      <w:r w:rsidRPr="00AB52E9">
        <w:rPr>
          <w:rFonts w:asciiTheme="minorHAnsi" w:hAnsiTheme="minorHAnsi"/>
        </w:rPr>
        <w:t>all</w:t>
      </w:r>
      <w:r w:rsidRPr="00AB52E9">
        <w:rPr>
          <w:rFonts w:asciiTheme="minorHAnsi" w:hAnsiTheme="minorHAnsi"/>
          <w:spacing w:val="-1"/>
        </w:rPr>
        <w:t xml:space="preserve"> coordinators</w:t>
      </w:r>
      <w:r w:rsidRPr="00AB52E9">
        <w:rPr>
          <w:rFonts w:asciiTheme="minorHAnsi" w:hAnsiTheme="minorHAnsi"/>
        </w:rPr>
        <w:t>,</w:t>
      </w:r>
      <w:r w:rsidRPr="00AB52E9">
        <w:rPr>
          <w:rFonts w:asciiTheme="minorHAnsi" w:hAnsiTheme="minorHAnsi"/>
          <w:spacing w:val="-4"/>
        </w:rPr>
        <w:t xml:space="preserve"> </w:t>
      </w:r>
      <w:r w:rsidRPr="00AB52E9">
        <w:rPr>
          <w:rFonts w:asciiTheme="minorHAnsi" w:hAnsiTheme="minorHAnsi"/>
        </w:rPr>
        <w:t>r</w:t>
      </w:r>
      <w:r w:rsidRPr="00AB52E9">
        <w:rPr>
          <w:rFonts w:asciiTheme="minorHAnsi" w:hAnsiTheme="minorHAnsi"/>
          <w:spacing w:val="1"/>
        </w:rPr>
        <w:t>e</w:t>
      </w:r>
      <w:r w:rsidRPr="00AB52E9">
        <w:rPr>
          <w:rFonts w:asciiTheme="minorHAnsi" w:hAnsiTheme="minorHAnsi"/>
        </w:rPr>
        <w:t>g</w:t>
      </w:r>
      <w:r w:rsidRPr="00AB52E9">
        <w:rPr>
          <w:rFonts w:asciiTheme="minorHAnsi" w:hAnsiTheme="minorHAnsi"/>
          <w:spacing w:val="-2"/>
        </w:rPr>
        <w:t>a</w:t>
      </w:r>
      <w:r w:rsidRPr="00AB52E9">
        <w:rPr>
          <w:rFonts w:asciiTheme="minorHAnsi" w:hAnsiTheme="minorHAnsi"/>
        </w:rPr>
        <w:t>r</w:t>
      </w:r>
      <w:r w:rsidRPr="00AB52E9">
        <w:rPr>
          <w:rFonts w:asciiTheme="minorHAnsi" w:hAnsiTheme="minorHAnsi"/>
          <w:spacing w:val="-1"/>
        </w:rPr>
        <w:t>d</w:t>
      </w:r>
      <w:r w:rsidRPr="00AB52E9">
        <w:rPr>
          <w:rFonts w:asciiTheme="minorHAnsi" w:hAnsiTheme="minorHAnsi"/>
        </w:rPr>
        <w:t>less</w:t>
      </w:r>
      <w:r w:rsidRPr="00AB52E9">
        <w:rPr>
          <w:rFonts w:asciiTheme="minorHAnsi" w:hAnsiTheme="minorHAnsi"/>
          <w:spacing w:val="-3"/>
        </w:rPr>
        <w:t xml:space="preserve"> </w:t>
      </w:r>
      <w:r w:rsidRPr="00AB52E9">
        <w:rPr>
          <w:rFonts w:asciiTheme="minorHAnsi" w:hAnsiTheme="minorHAnsi"/>
        </w:rPr>
        <w:t xml:space="preserve">of </w:t>
      </w:r>
      <w:r w:rsidRPr="00AB52E9">
        <w:rPr>
          <w:rFonts w:asciiTheme="minorHAnsi" w:hAnsiTheme="minorHAnsi"/>
          <w:spacing w:val="-1"/>
        </w:rPr>
        <w:t>t</w:t>
      </w:r>
      <w:r w:rsidRPr="00AB52E9">
        <w:rPr>
          <w:rFonts w:asciiTheme="minorHAnsi" w:hAnsiTheme="minorHAnsi"/>
          <w:spacing w:val="1"/>
        </w:rPr>
        <w:t>h</w:t>
      </w:r>
      <w:r w:rsidRPr="00AB52E9">
        <w:rPr>
          <w:rFonts w:asciiTheme="minorHAnsi" w:hAnsiTheme="minorHAnsi"/>
        </w:rPr>
        <w:t>eir</w:t>
      </w:r>
      <w:r w:rsidRPr="00AB52E9">
        <w:rPr>
          <w:rFonts w:asciiTheme="minorHAnsi" w:hAnsiTheme="minorHAnsi"/>
          <w:spacing w:val="-1"/>
        </w:rPr>
        <w:t xml:space="preserve"> specialized area or assignment. Table 1 </w:t>
      </w:r>
      <w:r w:rsidR="00D85293" w:rsidRPr="00AB52E9">
        <w:rPr>
          <w:rFonts w:asciiTheme="minorHAnsi" w:hAnsiTheme="minorHAnsi"/>
          <w:spacing w:val="-1"/>
        </w:rPr>
        <w:t xml:space="preserve">below </w:t>
      </w:r>
      <w:r w:rsidRPr="00AB52E9">
        <w:rPr>
          <w:rFonts w:asciiTheme="minorHAnsi" w:hAnsiTheme="minorHAnsi"/>
          <w:spacing w:val="-1"/>
        </w:rPr>
        <w:t>displays the alignment of PSEL with the Coordinator Framework.</w:t>
      </w:r>
    </w:p>
    <w:p w14:paraId="5F6F68B8" w14:textId="77777777" w:rsidR="00A64B33" w:rsidRPr="00AB52E9" w:rsidRDefault="00A64B33" w:rsidP="00E50C22">
      <w:pPr>
        <w:pStyle w:val="Tabletitle"/>
        <w:spacing w:before="0" w:after="0"/>
        <w:rPr>
          <w:rFonts w:asciiTheme="minorHAnsi" w:hAnsiTheme="minorHAnsi"/>
          <w:b w:val="0"/>
        </w:rPr>
      </w:pPr>
    </w:p>
    <w:p w14:paraId="70340C7B" w14:textId="17CFC6B1" w:rsidR="00A64B33" w:rsidRPr="00AB52E9" w:rsidRDefault="00D85293" w:rsidP="009A4460">
      <w:pPr>
        <w:spacing w:after="160" w:line="259" w:lineRule="auto"/>
        <w:rPr>
          <w:rFonts w:asciiTheme="minorHAnsi" w:hAnsiTheme="minorHAnsi"/>
        </w:rPr>
      </w:pPr>
      <w:r w:rsidRPr="00AB52E9">
        <w:rPr>
          <w:rFonts w:asciiTheme="minorHAnsi" w:hAnsiTheme="minorHAnsi"/>
          <w:b/>
        </w:rPr>
        <w:br w:type="page"/>
      </w:r>
    </w:p>
    <w:p w14:paraId="1DEE6434" w14:textId="77777777" w:rsidR="00E50C22" w:rsidRPr="00AB52E9" w:rsidRDefault="00E50C22" w:rsidP="00E50C22">
      <w:pPr>
        <w:pStyle w:val="Tabletitle"/>
        <w:spacing w:before="0" w:after="0"/>
        <w:rPr>
          <w:rFonts w:asciiTheme="minorHAnsi" w:hAnsiTheme="minorHAnsi"/>
          <w:b w:val="0"/>
          <w:highlight w:val="yellow"/>
        </w:rPr>
      </w:pPr>
      <w:r w:rsidRPr="00AB52E9">
        <w:rPr>
          <w:rFonts w:asciiTheme="minorHAnsi" w:hAnsiTheme="minorHAnsi"/>
          <w:b w:val="0"/>
          <w:highlight w:val="yellow"/>
        </w:rPr>
        <w:lastRenderedPageBreak/>
        <w:t xml:space="preserve">Table 1. </w:t>
      </w:r>
    </w:p>
    <w:p w14:paraId="5D86E52C" w14:textId="42EA94A7" w:rsidR="00E50C22" w:rsidRPr="00AB52E9" w:rsidRDefault="00E50C22" w:rsidP="00E50C22">
      <w:pPr>
        <w:pStyle w:val="Tabletitle"/>
        <w:spacing w:before="0"/>
        <w:rPr>
          <w:rFonts w:asciiTheme="minorHAnsi" w:hAnsiTheme="minorHAnsi"/>
          <w:b w:val="0"/>
          <w:i/>
        </w:rPr>
      </w:pPr>
      <w:r w:rsidRPr="00AB52E9">
        <w:rPr>
          <w:rFonts w:asciiTheme="minorHAnsi" w:hAnsiTheme="minorHAnsi"/>
          <w:b w:val="0"/>
          <w:i/>
          <w:highlight w:val="yellow"/>
        </w:rPr>
        <w:t xml:space="preserve">Alignment between the PSEL and the Four Essential Practices of Coordinators </w:t>
      </w:r>
      <w:r w:rsidR="00666F46" w:rsidRPr="00AB52E9">
        <w:rPr>
          <w:rFonts w:asciiTheme="minorHAnsi" w:hAnsiTheme="minorHAnsi"/>
          <w:b w:val="0"/>
          <w:i/>
          <w:highlight w:val="yellow"/>
        </w:rPr>
        <w:t>in the U.S. Virgin Islands Performance Evaluation Framework for Coordinators</w:t>
      </w:r>
    </w:p>
    <w:tbl>
      <w:tblPr>
        <w:tblStyle w:val="TableGrid"/>
        <w:tblW w:w="8950" w:type="dxa"/>
        <w:jc w:val="center"/>
        <w:tblInd w:w="-1048" w:type="dxa"/>
        <w:tblLayout w:type="fixed"/>
        <w:tblLook w:val="04A0" w:firstRow="1" w:lastRow="0" w:firstColumn="1" w:lastColumn="0" w:noHBand="0" w:noVBand="1"/>
      </w:tblPr>
      <w:tblGrid>
        <w:gridCol w:w="2938"/>
        <w:gridCol w:w="1494"/>
        <w:gridCol w:w="1494"/>
        <w:gridCol w:w="1494"/>
        <w:gridCol w:w="1530"/>
      </w:tblGrid>
      <w:tr w:rsidR="00666F46" w:rsidRPr="00AB52E9" w14:paraId="29E785E0" w14:textId="77777777" w:rsidTr="00666F46">
        <w:trPr>
          <w:trHeight w:val="377"/>
          <w:jc w:val="center"/>
        </w:trPr>
        <w:tc>
          <w:tcPr>
            <w:tcW w:w="2938" w:type="dxa"/>
            <w:vMerge w:val="restart"/>
            <w:shd w:val="clear" w:color="auto" w:fill="auto"/>
            <w:vAlign w:val="center"/>
          </w:tcPr>
          <w:p w14:paraId="2C4E5A46" w14:textId="6989B436" w:rsidR="00666F46" w:rsidRPr="00AB52E9" w:rsidRDefault="00666F46" w:rsidP="00EB0140">
            <w:pPr>
              <w:rPr>
                <w:rFonts w:asciiTheme="minorHAnsi" w:hAnsiTheme="minorHAnsi"/>
                <w:b/>
                <w:sz w:val="22"/>
                <w:szCs w:val="22"/>
              </w:rPr>
            </w:pPr>
            <w:r w:rsidRPr="00AB52E9">
              <w:rPr>
                <w:rFonts w:asciiTheme="minorHAnsi" w:hAnsiTheme="minorHAnsi"/>
                <w:b/>
                <w:sz w:val="22"/>
                <w:szCs w:val="22"/>
              </w:rPr>
              <w:t>Professional Standards for Educational Leaders</w:t>
            </w:r>
          </w:p>
        </w:tc>
        <w:tc>
          <w:tcPr>
            <w:tcW w:w="6012" w:type="dxa"/>
            <w:gridSpan w:val="4"/>
            <w:tcBorders>
              <w:bottom w:val="single" w:sz="4" w:space="0" w:color="auto"/>
            </w:tcBorders>
            <w:shd w:val="clear" w:color="auto" w:fill="auto"/>
            <w:vAlign w:val="center"/>
          </w:tcPr>
          <w:p w14:paraId="5D9B4D0B" w14:textId="62D36710" w:rsidR="00666F46" w:rsidRPr="00AB52E9" w:rsidRDefault="00666F46" w:rsidP="00EB0140">
            <w:pPr>
              <w:jc w:val="center"/>
              <w:rPr>
                <w:rFonts w:asciiTheme="minorHAnsi" w:hAnsiTheme="minorHAnsi"/>
                <w:sz w:val="22"/>
                <w:szCs w:val="22"/>
              </w:rPr>
            </w:pPr>
            <w:r w:rsidRPr="00AB52E9">
              <w:rPr>
                <w:rFonts w:asciiTheme="minorHAnsi" w:hAnsiTheme="minorHAnsi"/>
                <w:sz w:val="22"/>
                <w:szCs w:val="22"/>
              </w:rPr>
              <w:t>The Four Essential Practices of Coordinators</w:t>
            </w:r>
          </w:p>
        </w:tc>
      </w:tr>
      <w:tr w:rsidR="00666F46" w:rsidRPr="00AB52E9" w14:paraId="3BCCD1AD" w14:textId="77777777" w:rsidTr="00F456F1">
        <w:trPr>
          <w:trHeight w:val="791"/>
          <w:jc w:val="center"/>
        </w:trPr>
        <w:tc>
          <w:tcPr>
            <w:tcW w:w="2938" w:type="dxa"/>
            <w:vMerge/>
            <w:shd w:val="solid" w:color="D9D9D9" w:themeColor="background1" w:themeShade="D9" w:fill="auto"/>
            <w:vAlign w:val="center"/>
          </w:tcPr>
          <w:p w14:paraId="047D0910" w14:textId="77777777" w:rsidR="00666F46" w:rsidRPr="00AB52E9" w:rsidRDefault="00666F46" w:rsidP="00EB0140">
            <w:pPr>
              <w:rPr>
                <w:rFonts w:asciiTheme="minorHAnsi" w:hAnsiTheme="minorHAnsi"/>
                <w:b/>
                <w:sz w:val="22"/>
                <w:szCs w:val="22"/>
              </w:rPr>
            </w:pPr>
          </w:p>
        </w:tc>
        <w:tc>
          <w:tcPr>
            <w:tcW w:w="1494" w:type="dxa"/>
            <w:tcBorders>
              <w:bottom w:val="single" w:sz="4" w:space="0" w:color="auto"/>
            </w:tcBorders>
            <w:vAlign w:val="center"/>
          </w:tcPr>
          <w:p w14:paraId="4BD1578B" w14:textId="77777777" w:rsidR="00666F46" w:rsidRPr="00AB52E9" w:rsidRDefault="00666F46" w:rsidP="00EB0140">
            <w:pPr>
              <w:jc w:val="center"/>
              <w:rPr>
                <w:rFonts w:asciiTheme="minorHAnsi" w:hAnsiTheme="minorHAnsi"/>
                <w:sz w:val="22"/>
                <w:szCs w:val="22"/>
              </w:rPr>
            </w:pPr>
            <w:r w:rsidRPr="00AB52E9">
              <w:rPr>
                <w:rFonts w:asciiTheme="minorHAnsi" w:hAnsiTheme="minorHAnsi"/>
                <w:sz w:val="22"/>
                <w:szCs w:val="22"/>
              </w:rPr>
              <w:t>Build shared purpose</w:t>
            </w:r>
          </w:p>
        </w:tc>
        <w:tc>
          <w:tcPr>
            <w:tcW w:w="1494" w:type="dxa"/>
            <w:tcBorders>
              <w:bottom w:val="single" w:sz="4" w:space="0" w:color="auto"/>
            </w:tcBorders>
            <w:vAlign w:val="center"/>
          </w:tcPr>
          <w:p w14:paraId="39185A32" w14:textId="77777777" w:rsidR="00666F46" w:rsidRPr="00AB52E9" w:rsidRDefault="00666F46" w:rsidP="00EB0140">
            <w:pPr>
              <w:jc w:val="center"/>
              <w:rPr>
                <w:rFonts w:asciiTheme="minorHAnsi" w:hAnsiTheme="minorHAnsi"/>
                <w:sz w:val="22"/>
                <w:szCs w:val="22"/>
              </w:rPr>
            </w:pPr>
            <w:r w:rsidRPr="00AB52E9">
              <w:rPr>
                <w:rFonts w:asciiTheme="minorHAnsi" w:hAnsiTheme="minorHAnsi"/>
                <w:sz w:val="22"/>
                <w:szCs w:val="22"/>
              </w:rPr>
              <w:t>Focus on learning</w:t>
            </w:r>
          </w:p>
        </w:tc>
        <w:tc>
          <w:tcPr>
            <w:tcW w:w="1494" w:type="dxa"/>
            <w:tcBorders>
              <w:bottom w:val="single" w:sz="4" w:space="0" w:color="auto"/>
            </w:tcBorders>
            <w:vAlign w:val="center"/>
          </w:tcPr>
          <w:p w14:paraId="7648FCD0" w14:textId="77777777" w:rsidR="00666F46" w:rsidRPr="00AB52E9" w:rsidRDefault="00666F46" w:rsidP="00EB0140">
            <w:pPr>
              <w:jc w:val="center"/>
              <w:rPr>
                <w:rFonts w:asciiTheme="minorHAnsi" w:hAnsiTheme="minorHAnsi"/>
                <w:sz w:val="22"/>
                <w:szCs w:val="22"/>
              </w:rPr>
            </w:pPr>
            <w:r w:rsidRPr="00AB52E9">
              <w:rPr>
                <w:rFonts w:asciiTheme="minorHAnsi" w:hAnsiTheme="minorHAnsi"/>
                <w:sz w:val="22"/>
                <w:szCs w:val="22"/>
              </w:rPr>
              <w:t>Manage organizational systems</w:t>
            </w:r>
          </w:p>
        </w:tc>
        <w:tc>
          <w:tcPr>
            <w:tcW w:w="1530" w:type="dxa"/>
            <w:tcBorders>
              <w:bottom w:val="single" w:sz="4" w:space="0" w:color="auto"/>
            </w:tcBorders>
            <w:vAlign w:val="center"/>
          </w:tcPr>
          <w:p w14:paraId="4CE6580D" w14:textId="77777777" w:rsidR="00666F46" w:rsidRPr="00AB52E9" w:rsidRDefault="00666F46" w:rsidP="00EB0140">
            <w:pPr>
              <w:jc w:val="center"/>
              <w:rPr>
                <w:rFonts w:asciiTheme="minorHAnsi" w:hAnsiTheme="minorHAnsi"/>
                <w:sz w:val="22"/>
                <w:szCs w:val="22"/>
              </w:rPr>
            </w:pPr>
            <w:r w:rsidRPr="00AB52E9">
              <w:rPr>
                <w:rFonts w:asciiTheme="minorHAnsi" w:hAnsiTheme="minorHAnsi"/>
                <w:sz w:val="22"/>
                <w:szCs w:val="22"/>
              </w:rPr>
              <w:t>Lead with integrity</w:t>
            </w:r>
          </w:p>
        </w:tc>
      </w:tr>
      <w:tr w:rsidR="00F456F1" w:rsidRPr="00AB52E9" w14:paraId="76A8C68A" w14:textId="77777777" w:rsidTr="00F456F1">
        <w:trPr>
          <w:trHeight w:val="647"/>
          <w:jc w:val="center"/>
        </w:trPr>
        <w:tc>
          <w:tcPr>
            <w:tcW w:w="2938" w:type="dxa"/>
            <w:shd w:val="solid" w:color="D9D9D9" w:themeColor="background1" w:themeShade="D9" w:fill="auto"/>
            <w:vAlign w:val="center"/>
          </w:tcPr>
          <w:p w14:paraId="3B94A35A" w14:textId="77777777" w:rsidR="00E50C22" w:rsidRPr="00AB52E9" w:rsidRDefault="00E50C22" w:rsidP="00EB0140">
            <w:pPr>
              <w:rPr>
                <w:rFonts w:asciiTheme="minorHAnsi" w:hAnsiTheme="minorHAnsi"/>
                <w:sz w:val="22"/>
                <w:szCs w:val="22"/>
              </w:rPr>
            </w:pPr>
            <w:r w:rsidRPr="00AB52E9">
              <w:rPr>
                <w:rFonts w:asciiTheme="minorHAnsi" w:hAnsiTheme="minorHAnsi"/>
                <w:sz w:val="22"/>
                <w:szCs w:val="22"/>
              </w:rPr>
              <w:t>Mission, Vision, and Core Values</w:t>
            </w:r>
          </w:p>
        </w:tc>
        <w:tc>
          <w:tcPr>
            <w:tcW w:w="1494" w:type="dxa"/>
            <w:shd w:val="clear" w:color="auto" w:fill="99CCFF"/>
          </w:tcPr>
          <w:p w14:paraId="504B94CD" w14:textId="77777777" w:rsidR="00E50C22" w:rsidRPr="00AB52E9" w:rsidRDefault="00E50C22" w:rsidP="00EB0140">
            <w:pPr>
              <w:jc w:val="center"/>
              <w:rPr>
                <w:rFonts w:asciiTheme="minorHAnsi" w:hAnsiTheme="minorHAnsi"/>
                <w:b/>
                <w:sz w:val="22"/>
                <w:szCs w:val="22"/>
              </w:rPr>
            </w:pPr>
          </w:p>
        </w:tc>
        <w:tc>
          <w:tcPr>
            <w:tcW w:w="1494" w:type="dxa"/>
            <w:tcBorders>
              <w:bottom w:val="single" w:sz="4" w:space="0" w:color="auto"/>
            </w:tcBorders>
            <w:shd w:val="clear" w:color="auto" w:fill="auto"/>
          </w:tcPr>
          <w:p w14:paraId="7E9865E5" w14:textId="77777777" w:rsidR="00E50C22" w:rsidRPr="00AB52E9" w:rsidRDefault="00E50C22" w:rsidP="00EB0140">
            <w:pPr>
              <w:jc w:val="center"/>
              <w:rPr>
                <w:rFonts w:asciiTheme="minorHAnsi" w:hAnsiTheme="minorHAnsi"/>
                <w:b/>
                <w:sz w:val="22"/>
                <w:szCs w:val="22"/>
              </w:rPr>
            </w:pPr>
          </w:p>
        </w:tc>
        <w:tc>
          <w:tcPr>
            <w:tcW w:w="1494" w:type="dxa"/>
            <w:tcBorders>
              <w:bottom w:val="single" w:sz="4" w:space="0" w:color="auto"/>
            </w:tcBorders>
            <w:shd w:val="clear" w:color="auto" w:fill="auto"/>
          </w:tcPr>
          <w:p w14:paraId="3789F1D6" w14:textId="77777777" w:rsidR="00E50C22" w:rsidRPr="00AB52E9" w:rsidRDefault="00E50C22" w:rsidP="00EB0140">
            <w:pPr>
              <w:jc w:val="center"/>
              <w:rPr>
                <w:rFonts w:asciiTheme="minorHAnsi" w:hAnsiTheme="minorHAnsi"/>
                <w:b/>
                <w:sz w:val="22"/>
                <w:szCs w:val="22"/>
              </w:rPr>
            </w:pPr>
          </w:p>
        </w:tc>
        <w:tc>
          <w:tcPr>
            <w:tcW w:w="1530" w:type="dxa"/>
            <w:tcBorders>
              <w:bottom w:val="single" w:sz="4" w:space="0" w:color="auto"/>
            </w:tcBorders>
            <w:shd w:val="clear" w:color="auto" w:fill="auto"/>
          </w:tcPr>
          <w:p w14:paraId="648C5514" w14:textId="77777777" w:rsidR="00E50C22" w:rsidRPr="00AB52E9" w:rsidRDefault="00E50C22" w:rsidP="00EB0140">
            <w:pPr>
              <w:jc w:val="center"/>
              <w:rPr>
                <w:rFonts w:asciiTheme="minorHAnsi" w:hAnsiTheme="minorHAnsi"/>
                <w:b/>
                <w:sz w:val="22"/>
                <w:szCs w:val="22"/>
              </w:rPr>
            </w:pPr>
          </w:p>
        </w:tc>
      </w:tr>
      <w:tr w:rsidR="00F456F1" w:rsidRPr="00AB52E9" w14:paraId="3A788856" w14:textId="77777777" w:rsidTr="00F456F1">
        <w:trPr>
          <w:trHeight w:val="1080"/>
          <w:jc w:val="center"/>
        </w:trPr>
        <w:tc>
          <w:tcPr>
            <w:tcW w:w="2938" w:type="dxa"/>
            <w:shd w:val="solid" w:color="D9D9D9" w:themeColor="background1" w:themeShade="D9" w:fill="auto"/>
            <w:vAlign w:val="center"/>
          </w:tcPr>
          <w:p w14:paraId="43D59A03" w14:textId="77777777" w:rsidR="00E50C22" w:rsidRPr="00AB52E9" w:rsidRDefault="00E50C22" w:rsidP="00EB0140">
            <w:pPr>
              <w:rPr>
                <w:rFonts w:asciiTheme="minorHAnsi" w:hAnsiTheme="minorHAnsi"/>
                <w:sz w:val="22"/>
                <w:szCs w:val="22"/>
              </w:rPr>
            </w:pPr>
            <w:r w:rsidRPr="00AB52E9">
              <w:rPr>
                <w:rFonts w:asciiTheme="minorHAnsi" w:hAnsiTheme="minorHAnsi"/>
                <w:sz w:val="22"/>
                <w:szCs w:val="22"/>
              </w:rPr>
              <w:t>Ethics and Professional Norms</w:t>
            </w:r>
          </w:p>
        </w:tc>
        <w:tc>
          <w:tcPr>
            <w:tcW w:w="1494" w:type="dxa"/>
            <w:shd w:val="clear" w:color="auto" w:fill="auto"/>
          </w:tcPr>
          <w:p w14:paraId="748244EC" w14:textId="77777777" w:rsidR="00E50C22" w:rsidRPr="00AB52E9" w:rsidRDefault="00E50C22" w:rsidP="00EB0140">
            <w:pPr>
              <w:jc w:val="center"/>
              <w:rPr>
                <w:rFonts w:asciiTheme="minorHAnsi" w:hAnsiTheme="minorHAnsi"/>
                <w:b/>
                <w:sz w:val="22"/>
                <w:szCs w:val="22"/>
              </w:rPr>
            </w:pPr>
          </w:p>
        </w:tc>
        <w:tc>
          <w:tcPr>
            <w:tcW w:w="1494" w:type="dxa"/>
            <w:tcBorders>
              <w:bottom w:val="single" w:sz="4" w:space="0" w:color="auto"/>
            </w:tcBorders>
            <w:shd w:val="clear" w:color="auto" w:fill="99CCFF"/>
          </w:tcPr>
          <w:p w14:paraId="449AF7C9" w14:textId="77777777" w:rsidR="00E50C22" w:rsidRPr="00AB52E9" w:rsidRDefault="00E50C22" w:rsidP="00EB0140">
            <w:pPr>
              <w:jc w:val="center"/>
              <w:rPr>
                <w:rFonts w:asciiTheme="minorHAnsi" w:hAnsiTheme="minorHAnsi"/>
                <w:b/>
                <w:sz w:val="22"/>
                <w:szCs w:val="22"/>
              </w:rPr>
            </w:pPr>
          </w:p>
        </w:tc>
        <w:tc>
          <w:tcPr>
            <w:tcW w:w="1494" w:type="dxa"/>
            <w:tcBorders>
              <w:bottom w:val="single" w:sz="4" w:space="0" w:color="auto"/>
            </w:tcBorders>
            <w:shd w:val="clear" w:color="auto" w:fill="99CCFF"/>
          </w:tcPr>
          <w:p w14:paraId="0820C326" w14:textId="77777777" w:rsidR="00E50C22" w:rsidRPr="00AB52E9" w:rsidRDefault="00E50C22" w:rsidP="00EB0140">
            <w:pPr>
              <w:jc w:val="center"/>
              <w:rPr>
                <w:rFonts w:asciiTheme="minorHAnsi" w:hAnsiTheme="minorHAnsi"/>
                <w:b/>
                <w:sz w:val="22"/>
                <w:szCs w:val="22"/>
              </w:rPr>
            </w:pPr>
          </w:p>
        </w:tc>
        <w:tc>
          <w:tcPr>
            <w:tcW w:w="1530" w:type="dxa"/>
            <w:shd w:val="clear" w:color="auto" w:fill="99CCFF"/>
          </w:tcPr>
          <w:p w14:paraId="398B924E" w14:textId="77777777" w:rsidR="00E50C22" w:rsidRPr="00AB52E9" w:rsidRDefault="00E50C22" w:rsidP="00EB0140">
            <w:pPr>
              <w:jc w:val="center"/>
              <w:rPr>
                <w:rFonts w:asciiTheme="minorHAnsi" w:hAnsiTheme="minorHAnsi"/>
                <w:b/>
                <w:sz w:val="22"/>
                <w:szCs w:val="22"/>
              </w:rPr>
            </w:pPr>
          </w:p>
        </w:tc>
      </w:tr>
      <w:tr w:rsidR="00F456F1" w:rsidRPr="00AB52E9" w14:paraId="53617E3F" w14:textId="77777777" w:rsidTr="00F456F1">
        <w:trPr>
          <w:trHeight w:val="1008"/>
          <w:jc w:val="center"/>
        </w:trPr>
        <w:tc>
          <w:tcPr>
            <w:tcW w:w="2938" w:type="dxa"/>
            <w:shd w:val="solid" w:color="D9D9D9" w:themeColor="background1" w:themeShade="D9" w:fill="auto"/>
            <w:vAlign w:val="center"/>
          </w:tcPr>
          <w:p w14:paraId="3D132874" w14:textId="77777777" w:rsidR="00E50C22" w:rsidRPr="00AB52E9" w:rsidRDefault="00E50C22" w:rsidP="00EB0140">
            <w:pPr>
              <w:rPr>
                <w:rFonts w:asciiTheme="minorHAnsi" w:hAnsiTheme="minorHAnsi"/>
                <w:sz w:val="22"/>
                <w:szCs w:val="22"/>
              </w:rPr>
            </w:pPr>
            <w:r w:rsidRPr="00AB52E9">
              <w:rPr>
                <w:rFonts w:asciiTheme="minorHAnsi" w:hAnsiTheme="minorHAnsi"/>
                <w:sz w:val="22"/>
                <w:szCs w:val="22"/>
              </w:rPr>
              <w:t>Equity and Cultural Responsiveness</w:t>
            </w:r>
          </w:p>
        </w:tc>
        <w:tc>
          <w:tcPr>
            <w:tcW w:w="1494" w:type="dxa"/>
            <w:shd w:val="clear" w:color="auto" w:fill="auto"/>
          </w:tcPr>
          <w:p w14:paraId="2303C27C" w14:textId="77777777" w:rsidR="00E50C22" w:rsidRPr="00AB52E9" w:rsidRDefault="00E50C22" w:rsidP="00EB0140">
            <w:pPr>
              <w:jc w:val="center"/>
              <w:rPr>
                <w:rFonts w:asciiTheme="minorHAnsi" w:hAnsiTheme="minorHAnsi"/>
                <w:b/>
                <w:sz w:val="22"/>
                <w:szCs w:val="22"/>
              </w:rPr>
            </w:pPr>
          </w:p>
        </w:tc>
        <w:tc>
          <w:tcPr>
            <w:tcW w:w="1494" w:type="dxa"/>
            <w:shd w:val="clear" w:color="auto" w:fill="99CCFF"/>
          </w:tcPr>
          <w:p w14:paraId="6248C871" w14:textId="77777777" w:rsidR="00E50C22" w:rsidRPr="00AB52E9" w:rsidRDefault="00E50C22" w:rsidP="00EB0140">
            <w:pPr>
              <w:jc w:val="center"/>
              <w:rPr>
                <w:rFonts w:asciiTheme="minorHAnsi" w:hAnsiTheme="minorHAnsi"/>
                <w:b/>
                <w:sz w:val="22"/>
                <w:szCs w:val="22"/>
              </w:rPr>
            </w:pPr>
          </w:p>
        </w:tc>
        <w:tc>
          <w:tcPr>
            <w:tcW w:w="1494" w:type="dxa"/>
            <w:shd w:val="clear" w:color="auto" w:fill="99CCFF"/>
          </w:tcPr>
          <w:p w14:paraId="1D3E7623" w14:textId="77777777" w:rsidR="00E50C22" w:rsidRPr="00AB52E9" w:rsidRDefault="00E50C22" w:rsidP="00EB0140">
            <w:pPr>
              <w:jc w:val="center"/>
              <w:rPr>
                <w:rFonts w:asciiTheme="minorHAnsi" w:hAnsiTheme="minorHAnsi"/>
                <w:b/>
                <w:sz w:val="22"/>
                <w:szCs w:val="22"/>
              </w:rPr>
            </w:pPr>
          </w:p>
        </w:tc>
        <w:tc>
          <w:tcPr>
            <w:tcW w:w="1530" w:type="dxa"/>
            <w:shd w:val="clear" w:color="auto" w:fill="99CCFF"/>
          </w:tcPr>
          <w:p w14:paraId="3A90783D" w14:textId="77777777" w:rsidR="00E50C22" w:rsidRPr="00AB52E9" w:rsidRDefault="00E50C22" w:rsidP="00EB0140">
            <w:pPr>
              <w:jc w:val="center"/>
              <w:rPr>
                <w:rFonts w:asciiTheme="minorHAnsi" w:hAnsiTheme="minorHAnsi"/>
                <w:b/>
                <w:sz w:val="22"/>
                <w:szCs w:val="22"/>
              </w:rPr>
            </w:pPr>
          </w:p>
        </w:tc>
      </w:tr>
      <w:tr w:rsidR="00F456F1" w:rsidRPr="00AB52E9" w14:paraId="07F22C2B" w14:textId="77777777" w:rsidTr="00F456F1">
        <w:trPr>
          <w:trHeight w:val="1008"/>
          <w:jc w:val="center"/>
        </w:trPr>
        <w:tc>
          <w:tcPr>
            <w:tcW w:w="2938" w:type="dxa"/>
            <w:shd w:val="solid" w:color="D9D9D9" w:themeColor="background1" w:themeShade="D9" w:fill="auto"/>
            <w:vAlign w:val="center"/>
          </w:tcPr>
          <w:p w14:paraId="5E35270E" w14:textId="77777777" w:rsidR="00E50C22" w:rsidRPr="00AB52E9" w:rsidRDefault="00E50C22" w:rsidP="00EB0140">
            <w:pPr>
              <w:rPr>
                <w:rFonts w:asciiTheme="minorHAnsi" w:hAnsiTheme="minorHAnsi"/>
                <w:sz w:val="22"/>
                <w:szCs w:val="22"/>
              </w:rPr>
            </w:pPr>
            <w:r w:rsidRPr="00AB52E9">
              <w:rPr>
                <w:rFonts w:asciiTheme="minorHAnsi" w:hAnsiTheme="minorHAnsi"/>
                <w:sz w:val="22"/>
                <w:szCs w:val="22"/>
              </w:rPr>
              <w:t>Curriculum, Instruction, and Assessment</w:t>
            </w:r>
          </w:p>
        </w:tc>
        <w:tc>
          <w:tcPr>
            <w:tcW w:w="1494" w:type="dxa"/>
            <w:shd w:val="clear" w:color="auto" w:fill="auto"/>
          </w:tcPr>
          <w:p w14:paraId="38281AB4" w14:textId="77777777" w:rsidR="00E50C22" w:rsidRPr="00AB52E9" w:rsidRDefault="00E50C22" w:rsidP="00EB0140">
            <w:pPr>
              <w:jc w:val="center"/>
              <w:rPr>
                <w:rFonts w:asciiTheme="minorHAnsi" w:hAnsiTheme="minorHAnsi"/>
                <w:b/>
                <w:sz w:val="22"/>
                <w:szCs w:val="22"/>
              </w:rPr>
            </w:pPr>
          </w:p>
        </w:tc>
        <w:tc>
          <w:tcPr>
            <w:tcW w:w="1494" w:type="dxa"/>
            <w:shd w:val="clear" w:color="auto" w:fill="99CCFF"/>
          </w:tcPr>
          <w:p w14:paraId="75954454" w14:textId="77777777" w:rsidR="00E50C22" w:rsidRPr="00AB52E9" w:rsidRDefault="00E50C22" w:rsidP="00EB0140">
            <w:pPr>
              <w:jc w:val="center"/>
              <w:rPr>
                <w:rFonts w:asciiTheme="minorHAnsi" w:hAnsiTheme="minorHAnsi"/>
                <w:b/>
                <w:sz w:val="22"/>
                <w:szCs w:val="22"/>
              </w:rPr>
            </w:pPr>
          </w:p>
        </w:tc>
        <w:tc>
          <w:tcPr>
            <w:tcW w:w="1494" w:type="dxa"/>
            <w:shd w:val="clear" w:color="auto" w:fill="99CCFF"/>
          </w:tcPr>
          <w:p w14:paraId="7A6B3BA7" w14:textId="77777777" w:rsidR="00E50C22" w:rsidRPr="00AB52E9" w:rsidRDefault="00E50C22" w:rsidP="00EB0140">
            <w:pPr>
              <w:jc w:val="center"/>
              <w:rPr>
                <w:rFonts w:asciiTheme="minorHAnsi" w:hAnsiTheme="minorHAnsi"/>
                <w:b/>
                <w:sz w:val="22"/>
                <w:szCs w:val="22"/>
              </w:rPr>
            </w:pPr>
          </w:p>
        </w:tc>
        <w:tc>
          <w:tcPr>
            <w:tcW w:w="1530" w:type="dxa"/>
            <w:tcBorders>
              <w:bottom w:val="single" w:sz="4" w:space="0" w:color="auto"/>
            </w:tcBorders>
            <w:shd w:val="clear" w:color="auto" w:fill="auto"/>
          </w:tcPr>
          <w:p w14:paraId="6C40AB22" w14:textId="77777777" w:rsidR="00E50C22" w:rsidRPr="00AB52E9" w:rsidRDefault="00E50C22" w:rsidP="00EB0140">
            <w:pPr>
              <w:jc w:val="center"/>
              <w:rPr>
                <w:rFonts w:asciiTheme="minorHAnsi" w:hAnsiTheme="minorHAnsi"/>
                <w:b/>
                <w:sz w:val="22"/>
                <w:szCs w:val="22"/>
              </w:rPr>
            </w:pPr>
          </w:p>
        </w:tc>
      </w:tr>
      <w:tr w:rsidR="00F456F1" w:rsidRPr="00AB52E9" w14:paraId="3BFB50A3" w14:textId="77777777" w:rsidTr="00F456F1">
        <w:trPr>
          <w:trHeight w:val="1080"/>
          <w:jc w:val="center"/>
        </w:trPr>
        <w:tc>
          <w:tcPr>
            <w:tcW w:w="2938" w:type="dxa"/>
            <w:shd w:val="solid" w:color="D9D9D9" w:themeColor="background1" w:themeShade="D9" w:fill="auto"/>
            <w:vAlign w:val="center"/>
          </w:tcPr>
          <w:p w14:paraId="709527FD" w14:textId="77777777" w:rsidR="00E50C22" w:rsidRPr="00AB52E9" w:rsidRDefault="00E50C22" w:rsidP="00EB0140">
            <w:pPr>
              <w:rPr>
                <w:rFonts w:asciiTheme="minorHAnsi" w:hAnsiTheme="minorHAnsi"/>
                <w:sz w:val="22"/>
                <w:szCs w:val="22"/>
              </w:rPr>
            </w:pPr>
            <w:r w:rsidRPr="00AB52E9">
              <w:rPr>
                <w:rFonts w:asciiTheme="minorHAnsi" w:hAnsiTheme="minorHAnsi"/>
                <w:sz w:val="22"/>
                <w:szCs w:val="22"/>
              </w:rPr>
              <w:t>Community of Care and Support for Students</w:t>
            </w:r>
          </w:p>
        </w:tc>
        <w:tc>
          <w:tcPr>
            <w:tcW w:w="1494" w:type="dxa"/>
            <w:tcBorders>
              <w:bottom w:val="single" w:sz="4" w:space="0" w:color="auto"/>
            </w:tcBorders>
            <w:shd w:val="clear" w:color="auto" w:fill="auto"/>
          </w:tcPr>
          <w:p w14:paraId="252C01DC" w14:textId="77777777" w:rsidR="00E50C22" w:rsidRPr="00AB52E9" w:rsidRDefault="00E50C22" w:rsidP="00EB0140">
            <w:pPr>
              <w:jc w:val="center"/>
              <w:rPr>
                <w:rFonts w:asciiTheme="minorHAnsi" w:hAnsiTheme="minorHAnsi"/>
                <w:b/>
                <w:sz w:val="22"/>
                <w:szCs w:val="22"/>
              </w:rPr>
            </w:pPr>
          </w:p>
        </w:tc>
        <w:tc>
          <w:tcPr>
            <w:tcW w:w="1494" w:type="dxa"/>
            <w:tcBorders>
              <w:bottom w:val="single" w:sz="4" w:space="0" w:color="auto"/>
            </w:tcBorders>
            <w:shd w:val="clear" w:color="auto" w:fill="99CCFF"/>
          </w:tcPr>
          <w:p w14:paraId="24500C98" w14:textId="77777777" w:rsidR="00E50C22" w:rsidRPr="00AB52E9" w:rsidRDefault="00E50C22" w:rsidP="00EB0140">
            <w:pPr>
              <w:jc w:val="center"/>
              <w:rPr>
                <w:rFonts w:asciiTheme="minorHAnsi" w:hAnsiTheme="minorHAnsi"/>
                <w:b/>
                <w:sz w:val="22"/>
                <w:szCs w:val="22"/>
              </w:rPr>
            </w:pPr>
          </w:p>
        </w:tc>
        <w:tc>
          <w:tcPr>
            <w:tcW w:w="1494" w:type="dxa"/>
            <w:tcBorders>
              <w:bottom w:val="single" w:sz="4" w:space="0" w:color="auto"/>
            </w:tcBorders>
            <w:shd w:val="clear" w:color="auto" w:fill="99CCFF"/>
          </w:tcPr>
          <w:p w14:paraId="2DFFFB7C" w14:textId="77777777" w:rsidR="00E50C22" w:rsidRPr="00AB52E9" w:rsidRDefault="00E50C22" w:rsidP="00EB0140">
            <w:pPr>
              <w:jc w:val="center"/>
              <w:rPr>
                <w:rFonts w:asciiTheme="minorHAnsi" w:hAnsiTheme="minorHAnsi"/>
                <w:b/>
                <w:sz w:val="22"/>
                <w:szCs w:val="22"/>
              </w:rPr>
            </w:pPr>
          </w:p>
        </w:tc>
        <w:tc>
          <w:tcPr>
            <w:tcW w:w="1530" w:type="dxa"/>
            <w:tcBorders>
              <w:bottom w:val="single" w:sz="4" w:space="0" w:color="auto"/>
            </w:tcBorders>
            <w:shd w:val="clear" w:color="auto" w:fill="99CCFF"/>
          </w:tcPr>
          <w:p w14:paraId="7F10A0F2" w14:textId="77777777" w:rsidR="00E50C22" w:rsidRPr="00AB52E9" w:rsidRDefault="00E50C22" w:rsidP="00EB0140">
            <w:pPr>
              <w:jc w:val="center"/>
              <w:rPr>
                <w:rFonts w:asciiTheme="minorHAnsi" w:hAnsiTheme="minorHAnsi"/>
                <w:b/>
                <w:sz w:val="22"/>
                <w:szCs w:val="22"/>
              </w:rPr>
            </w:pPr>
          </w:p>
        </w:tc>
      </w:tr>
      <w:tr w:rsidR="00F456F1" w:rsidRPr="00AB52E9" w14:paraId="759DC603" w14:textId="77777777" w:rsidTr="00F456F1">
        <w:trPr>
          <w:trHeight w:val="864"/>
          <w:jc w:val="center"/>
        </w:trPr>
        <w:tc>
          <w:tcPr>
            <w:tcW w:w="2938" w:type="dxa"/>
            <w:shd w:val="solid" w:color="D9D9D9" w:themeColor="background1" w:themeShade="D9" w:fill="auto"/>
            <w:vAlign w:val="center"/>
          </w:tcPr>
          <w:p w14:paraId="33514645" w14:textId="77777777" w:rsidR="00E50C22" w:rsidRPr="00AB52E9" w:rsidRDefault="00E50C22" w:rsidP="00EB0140">
            <w:pPr>
              <w:rPr>
                <w:rFonts w:asciiTheme="minorHAnsi" w:hAnsiTheme="minorHAnsi"/>
                <w:sz w:val="22"/>
                <w:szCs w:val="22"/>
              </w:rPr>
            </w:pPr>
            <w:r w:rsidRPr="00AB52E9">
              <w:rPr>
                <w:rFonts w:asciiTheme="minorHAnsi" w:hAnsiTheme="minorHAnsi"/>
                <w:sz w:val="22"/>
                <w:szCs w:val="22"/>
              </w:rPr>
              <w:t>Professional Capacity of School Personnel</w:t>
            </w:r>
          </w:p>
        </w:tc>
        <w:tc>
          <w:tcPr>
            <w:tcW w:w="1494" w:type="dxa"/>
            <w:shd w:val="clear" w:color="auto" w:fill="auto"/>
          </w:tcPr>
          <w:p w14:paraId="5001A2BA" w14:textId="77777777" w:rsidR="00E50C22" w:rsidRPr="00AB52E9" w:rsidRDefault="00E50C22" w:rsidP="00EB0140">
            <w:pPr>
              <w:jc w:val="center"/>
              <w:rPr>
                <w:rFonts w:asciiTheme="minorHAnsi" w:hAnsiTheme="minorHAnsi"/>
                <w:b/>
                <w:sz w:val="22"/>
                <w:szCs w:val="22"/>
              </w:rPr>
            </w:pPr>
          </w:p>
        </w:tc>
        <w:tc>
          <w:tcPr>
            <w:tcW w:w="1494" w:type="dxa"/>
            <w:tcBorders>
              <w:bottom w:val="single" w:sz="4" w:space="0" w:color="auto"/>
            </w:tcBorders>
            <w:shd w:val="clear" w:color="auto" w:fill="99CCFF"/>
          </w:tcPr>
          <w:p w14:paraId="69CC955B" w14:textId="77777777" w:rsidR="00E50C22" w:rsidRPr="00AB52E9" w:rsidRDefault="00E50C22" w:rsidP="00EB0140">
            <w:pPr>
              <w:jc w:val="center"/>
              <w:rPr>
                <w:rFonts w:asciiTheme="minorHAnsi" w:hAnsiTheme="minorHAnsi"/>
                <w:b/>
                <w:sz w:val="22"/>
                <w:szCs w:val="22"/>
              </w:rPr>
            </w:pPr>
          </w:p>
        </w:tc>
        <w:tc>
          <w:tcPr>
            <w:tcW w:w="1494" w:type="dxa"/>
            <w:shd w:val="clear" w:color="auto" w:fill="99CCFF"/>
          </w:tcPr>
          <w:p w14:paraId="688AB174" w14:textId="77777777" w:rsidR="00E50C22" w:rsidRPr="00AB52E9" w:rsidRDefault="00E50C22" w:rsidP="00EB0140">
            <w:pPr>
              <w:jc w:val="center"/>
              <w:rPr>
                <w:rFonts w:asciiTheme="minorHAnsi" w:hAnsiTheme="minorHAnsi"/>
                <w:b/>
                <w:sz w:val="22"/>
                <w:szCs w:val="22"/>
              </w:rPr>
            </w:pPr>
          </w:p>
        </w:tc>
        <w:tc>
          <w:tcPr>
            <w:tcW w:w="1530" w:type="dxa"/>
            <w:shd w:val="clear" w:color="auto" w:fill="99CCFF"/>
          </w:tcPr>
          <w:p w14:paraId="7BA149EB" w14:textId="77777777" w:rsidR="00E50C22" w:rsidRPr="00AB52E9" w:rsidRDefault="00E50C22" w:rsidP="00EB0140">
            <w:pPr>
              <w:jc w:val="center"/>
              <w:rPr>
                <w:rFonts w:asciiTheme="minorHAnsi" w:hAnsiTheme="minorHAnsi"/>
                <w:b/>
                <w:sz w:val="22"/>
                <w:szCs w:val="22"/>
              </w:rPr>
            </w:pPr>
          </w:p>
        </w:tc>
      </w:tr>
      <w:tr w:rsidR="00F456F1" w:rsidRPr="00AB52E9" w14:paraId="36C9E194" w14:textId="77777777" w:rsidTr="00F456F1">
        <w:trPr>
          <w:trHeight w:val="864"/>
          <w:jc w:val="center"/>
        </w:trPr>
        <w:tc>
          <w:tcPr>
            <w:tcW w:w="2938" w:type="dxa"/>
            <w:shd w:val="solid" w:color="D9D9D9" w:themeColor="background1" w:themeShade="D9" w:fill="auto"/>
            <w:vAlign w:val="center"/>
          </w:tcPr>
          <w:p w14:paraId="40C254DB" w14:textId="77777777" w:rsidR="00E50C22" w:rsidRPr="00AB52E9" w:rsidRDefault="00E50C22" w:rsidP="00EB0140">
            <w:pPr>
              <w:rPr>
                <w:rFonts w:asciiTheme="minorHAnsi" w:hAnsiTheme="minorHAnsi"/>
                <w:sz w:val="22"/>
                <w:szCs w:val="22"/>
              </w:rPr>
            </w:pPr>
            <w:r w:rsidRPr="00AB52E9">
              <w:rPr>
                <w:rFonts w:asciiTheme="minorHAnsi" w:hAnsiTheme="minorHAnsi"/>
                <w:sz w:val="22"/>
                <w:szCs w:val="22"/>
              </w:rPr>
              <w:t>Professional Community for Teachers and Staff</w:t>
            </w:r>
          </w:p>
        </w:tc>
        <w:tc>
          <w:tcPr>
            <w:tcW w:w="1494" w:type="dxa"/>
            <w:shd w:val="clear" w:color="auto" w:fill="auto"/>
          </w:tcPr>
          <w:p w14:paraId="7A3E2175" w14:textId="77777777" w:rsidR="00E50C22" w:rsidRPr="00AB52E9" w:rsidRDefault="00E50C22" w:rsidP="00EB0140">
            <w:pPr>
              <w:jc w:val="center"/>
              <w:rPr>
                <w:rFonts w:asciiTheme="minorHAnsi" w:hAnsiTheme="minorHAnsi"/>
                <w:b/>
                <w:sz w:val="22"/>
                <w:szCs w:val="22"/>
              </w:rPr>
            </w:pPr>
          </w:p>
        </w:tc>
        <w:tc>
          <w:tcPr>
            <w:tcW w:w="1494" w:type="dxa"/>
            <w:shd w:val="clear" w:color="auto" w:fill="99CCFF"/>
          </w:tcPr>
          <w:p w14:paraId="3C9685C8" w14:textId="77777777" w:rsidR="00E50C22" w:rsidRPr="00AB52E9" w:rsidRDefault="00E50C22" w:rsidP="00EB0140">
            <w:pPr>
              <w:jc w:val="center"/>
              <w:rPr>
                <w:rFonts w:asciiTheme="minorHAnsi" w:hAnsiTheme="minorHAnsi"/>
                <w:b/>
                <w:sz w:val="22"/>
                <w:szCs w:val="22"/>
              </w:rPr>
            </w:pPr>
          </w:p>
        </w:tc>
        <w:tc>
          <w:tcPr>
            <w:tcW w:w="1494" w:type="dxa"/>
            <w:tcBorders>
              <w:bottom w:val="single" w:sz="4" w:space="0" w:color="auto"/>
            </w:tcBorders>
            <w:shd w:val="clear" w:color="auto" w:fill="99CCFF"/>
          </w:tcPr>
          <w:p w14:paraId="7597224B" w14:textId="77777777" w:rsidR="00E50C22" w:rsidRPr="00AB52E9" w:rsidRDefault="00E50C22" w:rsidP="00EB0140">
            <w:pPr>
              <w:jc w:val="center"/>
              <w:rPr>
                <w:rFonts w:asciiTheme="minorHAnsi" w:hAnsiTheme="minorHAnsi"/>
                <w:b/>
                <w:sz w:val="22"/>
                <w:szCs w:val="22"/>
              </w:rPr>
            </w:pPr>
          </w:p>
        </w:tc>
        <w:tc>
          <w:tcPr>
            <w:tcW w:w="1530" w:type="dxa"/>
            <w:shd w:val="clear" w:color="auto" w:fill="auto"/>
          </w:tcPr>
          <w:p w14:paraId="510E907D" w14:textId="77777777" w:rsidR="00E50C22" w:rsidRPr="00AB52E9" w:rsidRDefault="00E50C22" w:rsidP="00EB0140">
            <w:pPr>
              <w:jc w:val="center"/>
              <w:rPr>
                <w:rFonts w:asciiTheme="minorHAnsi" w:hAnsiTheme="minorHAnsi"/>
                <w:b/>
                <w:sz w:val="22"/>
                <w:szCs w:val="22"/>
              </w:rPr>
            </w:pPr>
          </w:p>
        </w:tc>
      </w:tr>
      <w:tr w:rsidR="00F456F1" w:rsidRPr="00AB52E9" w14:paraId="04CB7636" w14:textId="77777777" w:rsidTr="00F456F1">
        <w:trPr>
          <w:trHeight w:val="864"/>
          <w:jc w:val="center"/>
        </w:trPr>
        <w:tc>
          <w:tcPr>
            <w:tcW w:w="2938" w:type="dxa"/>
            <w:shd w:val="solid" w:color="D9D9D9" w:themeColor="background1" w:themeShade="D9" w:fill="auto"/>
            <w:vAlign w:val="center"/>
          </w:tcPr>
          <w:p w14:paraId="79DFC041" w14:textId="77777777" w:rsidR="00E50C22" w:rsidRPr="00AB52E9" w:rsidRDefault="00E50C22" w:rsidP="00EB0140">
            <w:pPr>
              <w:rPr>
                <w:rFonts w:asciiTheme="minorHAnsi" w:hAnsiTheme="minorHAnsi"/>
                <w:sz w:val="22"/>
                <w:szCs w:val="22"/>
              </w:rPr>
            </w:pPr>
            <w:r w:rsidRPr="00AB52E9">
              <w:rPr>
                <w:rFonts w:asciiTheme="minorHAnsi" w:hAnsiTheme="minorHAnsi"/>
                <w:sz w:val="22"/>
                <w:szCs w:val="22"/>
              </w:rPr>
              <w:t>Meaningful Engagement of Families and Community</w:t>
            </w:r>
          </w:p>
        </w:tc>
        <w:tc>
          <w:tcPr>
            <w:tcW w:w="1494" w:type="dxa"/>
            <w:shd w:val="clear" w:color="auto" w:fill="auto"/>
          </w:tcPr>
          <w:p w14:paraId="17DF877C" w14:textId="77777777" w:rsidR="00E50C22" w:rsidRPr="00AB52E9" w:rsidRDefault="00E50C22" w:rsidP="00EB0140">
            <w:pPr>
              <w:jc w:val="center"/>
              <w:rPr>
                <w:rFonts w:asciiTheme="minorHAnsi" w:hAnsiTheme="minorHAnsi"/>
                <w:b/>
                <w:sz w:val="22"/>
                <w:szCs w:val="22"/>
              </w:rPr>
            </w:pPr>
          </w:p>
        </w:tc>
        <w:tc>
          <w:tcPr>
            <w:tcW w:w="1494" w:type="dxa"/>
            <w:tcBorders>
              <w:bottom w:val="single" w:sz="4" w:space="0" w:color="auto"/>
            </w:tcBorders>
            <w:shd w:val="clear" w:color="auto" w:fill="auto"/>
          </w:tcPr>
          <w:p w14:paraId="755D5BE9" w14:textId="77777777" w:rsidR="00E50C22" w:rsidRPr="00AB52E9" w:rsidRDefault="00E50C22" w:rsidP="00EB0140">
            <w:pPr>
              <w:jc w:val="center"/>
              <w:rPr>
                <w:rFonts w:asciiTheme="minorHAnsi" w:hAnsiTheme="minorHAnsi"/>
                <w:b/>
                <w:sz w:val="22"/>
                <w:szCs w:val="22"/>
              </w:rPr>
            </w:pPr>
          </w:p>
        </w:tc>
        <w:tc>
          <w:tcPr>
            <w:tcW w:w="1494" w:type="dxa"/>
            <w:tcBorders>
              <w:bottom w:val="single" w:sz="4" w:space="0" w:color="auto"/>
            </w:tcBorders>
            <w:shd w:val="clear" w:color="auto" w:fill="99CCFF"/>
          </w:tcPr>
          <w:p w14:paraId="199BFEDF" w14:textId="77777777" w:rsidR="00E50C22" w:rsidRPr="00AB52E9" w:rsidRDefault="00E50C22" w:rsidP="00EB0140">
            <w:pPr>
              <w:jc w:val="center"/>
              <w:rPr>
                <w:rFonts w:asciiTheme="minorHAnsi" w:hAnsiTheme="minorHAnsi"/>
                <w:b/>
                <w:sz w:val="22"/>
                <w:szCs w:val="22"/>
              </w:rPr>
            </w:pPr>
          </w:p>
        </w:tc>
        <w:tc>
          <w:tcPr>
            <w:tcW w:w="1530" w:type="dxa"/>
            <w:tcBorders>
              <w:bottom w:val="single" w:sz="4" w:space="0" w:color="auto"/>
            </w:tcBorders>
            <w:shd w:val="clear" w:color="auto" w:fill="auto"/>
          </w:tcPr>
          <w:p w14:paraId="1B1B63AC" w14:textId="77777777" w:rsidR="00E50C22" w:rsidRPr="00AB52E9" w:rsidRDefault="00E50C22" w:rsidP="00EB0140">
            <w:pPr>
              <w:jc w:val="center"/>
              <w:rPr>
                <w:rFonts w:asciiTheme="minorHAnsi" w:hAnsiTheme="minorHAnsi"/>
                <w:b/>
                <w:sz w:val="22"/>
                <w:szCs w:val="22"/>
              </w:rPr>
            </w:pPr>
          </w:p>
        </w:tc>
      </w:tr>
      <w:tr w:rsidR="00F456F1" w:rsidRPr="00AB52E9" w14:paraId="6DC5A433" w14:textId="77777777" w:rsidTr="00F456F1">
        <w:trPr>
          <w:trHeight w:val="864"/>
          <w:jc w:val="center"/>
        </w:trPr>
        <w:tc>
          <w:tcPr>
            <w:tcW w:w="2938" w:type="dxa"/>
            <w:shd w:val="solid" w:color="D9D9D9" w:themeColor="background1" w:themeShade="D9" w:fill="auto"/>
            <w:vAlign w:val="center"/>
          </w:tcPr>
          <w:p w14:paraId="0C8295FD" w14:textId="77777777" w:rsidR="00E50C22" w:rsidRPr="00AB52E9" w:rsidRDefault="00E50C22" w:rsidP="00EB0140">
            <w:pPr>
              <w:rPr>
                <w:rFonts w:asciiTheme="minorHAnsi" w:hAnsiTheme="minorHAnsi"/>
                <w:sz w:val="22"/>
                <w:szCs w:val="22"/>
              </w:rPr>
            </w:pPr>
            <w:r w:rsidRPr="00AB52E9">
              <w:rPr>
                <w:rFonts w:asciiTheme="minorHAnsi" w:hAnsiTheme="minorHAnsi"/>
                <w:sz w:val="22"/>
                <w:szCs w:val="22"/>
              </w:rPr>
              <w:t>Operations and Management</w:t>
            </w:r>
          </w:p>
        </w:tc>
        <w:tc>
          <w:tcPr>
            <w:tcW w:w="1494" w:type="dxa"/>
            <w:tcBorders>
              <w:bottom w:val="single" w:sz="4" w:space="0" w:color="auto"/>
            </w:tcBorders>
            <w:shd w:val="clear" w:color="auto" w:fill="auto"/>
          </w:tcPr>
          <w:p w14:paraId="08C0D05F" w14:textId="77777777" w:rsidR="00E50C22" w:rsidRPr="00AB52E9" w:rsidRDefault="00E50C22" w:rsidP="00EB0140">
            <w:pPr>
              <w:jc w:val="center"/>
              <w:rPr>
                <w:rFonts w:asciiTheme="minorHAnsi" w:hAnsiTheme="minorHAnsi"/>
                <w:b/>
                <w:sz w:val="22"/>
                <w:szCs w:val="22"/>
              </w:rPr>
            </w:pPr>
          </w:p>
        </w:tc>
        <w:tc>
          <w:tcPr>
            <w:tcW w:w="1494" w:type="dxa"/>
            <w:shd w:val="clear" w:color="auto" w:fill="99CCFF"/>
          </w:tcPr>
          <w:p w14:paraId="68068E99" w14:textId="77777777" w:rsidR="00E50C22" w:rsidRPr="00AB52E9" w:rsidRDefault="00E50C22" w:rsidP="00EB0140">
            <w:pPr>
              <w:jc w:val="center"/>
              <w:rPr>
                <w:rFonts w:asciiTheme="minorHAnsi" w:hAnsiTheme="minorHAnsi"/>
                <w:b/>
                <w:sz w:val="22"/>
                <w:szCs w:val="22"/>
              </w:rPr>
            </w:pPr>
          </w:p>
        </w:tc>
        <w:tc>
          <w:tcPr>
            <w:tcW w:w="1494" w:type="dxa"/>
            <w:shd w:val="clear" w:color="auto" w:fill="99CCFF"/>
          </w:tcPr>
          <w:p w14:paraId="5E99655D" w14:textId="77777777" w:rsidR="00E50C22" w:rsidRPr="00AB52E9" w:rsidRDefault="00E50C22" w:rsidP="00EB0140">
            <w:pPr>
              <w:jc w:val="center"/>
              <w:rPr>
                <w:rFonts w:asciiTheme="minorHAnsi" w:hAnsiTheme="minorHAnsi"/>
                <w:b/>
                <w:sz w:val="22"/>
                <w:szCs w:val="22"/>
              </w:rPr>
            </w:pPr>
          </w:p>
        </w:tc>
        <w:tc>
          <w:tcPr>
            <w:tcW w:w="1530" w:type="dxa"/>
            <w:shd w:val="clear" w:color="auto" w:fill="99CCFF"/>
          </w:tcPr>
          <w:p w14:paraId="4EF37B15" w14:textId="77777777" w:rsidR="00E50C22" w:rsidRPr="00AB52E9" w:rsidRDefault="00E50C22" w:rsidP="00EB0140">
            <w:pPr>
              <w:jc w:val="center"/>
              <w:rPr>
                <w:rFonts w:asciiTheme="minorHAnsi" w:hAnsiTheme="minorHAnsi"/>
                <w:b/>
                <w:sz w:val="22"/>
                <w:szCs w:val="22"/>
              </w:rPr>
            </w:pPr>
          </w:p>
        </w:tc>
      </w:tr>
      <w:tr w:rsidR="00F456F1" w:rsidRPr="00AB52E9" w14:paraId="6D06FD81" w14:textId="77777777" w:rsidTr="00F456F1">
        <w:trPr>
          <w:trHeight w:val="864"/>
          <w:jc w:val="center"/>
        </w:trPr>
        <w:tc>
          <w:tcPr>
            <w:tcW w:w="2938" w:type="dxa"/>
            <w:shd w:val="solid" w:color="D9D9D9" w:themeColor="background1" w:themeShade="D9" w:fill="auto"/>
            <w:vAlign w:val="center"/>
          </w:tcPr>
          <w:p w14:paraId="523934FC" w14:textId="77777777" w:rsidR="00E50C22" w:rsidRPr="00AB52E9" w:rsidRDefault="00E50C22" w:rsidP="00EB0140">
            <w:pPr>
              <w:rPr>
                <w:rFonts w:asciiTheme="minorHAnsi" w:hAnsiTheme="minorHAnsi"/>
                <w:sz w:val="22"/>
                <w:szCs w:val="22"/>
              </w:rPr>
            </w:pPr>
            <w:r w:rsidRPr="00AB52E9">
              <w:rPr>
                <w:rFonts w:asciiTheme="minorHAnsi" w:hAnsiTheme="minorHAnsi"/>
                <w:sz w:val="22"/>
                <w:szCs w:val="22"/>
              </w:rPr>
              <w:t>School Improvement</w:t>
            </w:r>
          </w:p>
        </w:tc>
        <w:tc>
          <w:tcPr>
            <w:tcW w:w="1494" w:type="dxa"/>
            <w:shd w:val="clear" w:color="auto" w:fill="99CCFF"/>
          </w:tcPr>
          <w:p w14:paraId="77B27625" w14:textId="77777777" w:rsidR="00E50C22" w:rsidRPr="00AB52E9" w:rsidRDefault="00E50C22" w:rsidP="00EB0140">
            <w:pPr>
              <w:jc w:val="center"/>
              <w:rPr>
                <w:rFonts w:asciiTheme="minorHAnsi" w:hAnsiTheme="minorHAnsi"/>
                <w:b/>
                <w:sz w:val="22"/>
                <w:szCs w:val="22"/>
              </w:rPr>
            </w:pPr>
          </w:p>
        </w:tc>
        <w:tc>
          <w:tcPr>
            <w:tcW w:w="1494" w:type="dxa"/>
            <w:shd w:val="clear" w:color="auto" w:fill="auto"/>
          </w:tcPr>
          <w:p w14:paraId="146B580A" w14:textId="77777777" w:rsidR="00E50C22" w:rsidRPr="00AB52E9" w:rsidRDefault="00E50C22" w:rsidP="00EB0140">
            <w:pPr>
              <w:jc w:val="center"/>
              <w:rPr>
                <w:rFonts w:asciiTheme="minorHAnsi" w:hAnsiTheme="minorHAnsi"/>
                <w:b/>
                <w:sz w:val="22"/>
                <w:szCs w:val="22"/>
              </w:rPr>
            </w:pPr>
          </w:p>
        </w:tc>
        <w:tc>
          <w:tcPr>
            <w:tcW w:w="1494" w:type="dxa"/>
            <w:shd w:val="clear" w:color="auto" w:fill="auto"/>
          </w:tcPr>
          <w:p w14:paraId="751D2F00" w14:textId="77777777" w:rsidR="00E50C22" w:rsidRPr="00AB52E9" w:rsidRDefault="00E50C22" w:rsidP="00EB0140">
            <w:pPr>
              <w:jc w:val="center"/>
              <w:rPr>
                <w:rFonts w:asciiTheme="minorHAnsi" w:hAnsiTheme="minorHAnsi"/>
                <w:b/>
                <w:sz w:val="22"/>
                <w:szCs w:val="22"/>
              </w:rPr>
            </w:pPr>
          </w:p>
        </w:tc>
        <w:tc>
          <w:tcPr>
            <w:tcW w:w="1530" w:type="dxa"/>
            <w:shd w:val="clear" w:color="auto" w:fill="auto"/>
          </w:tcPr>
          <w:p w14:paraId="6EC09452" w14:textId="77777777" w:rsidR="00E50C22" w:rsidRPr="00AB52E9" w:rsidRDefault="00E50C22" w:rsidP="00EB0140">
            <w:pPr>
              <w:jc w:val="center"/>
              <w:rPr>
                <w:rFonts w:asciiTheme="minorHAnsi" w:hAnsiTheme="minorHAnsi"/>
                <w:b/>
                <w:sz w:val="22"/>
                <w:szCs w:val="22"/>
              </w:rPr>
            </w:pPr>
          </w:p>
        </w:tc>
      </w:tr>
    </w:tbl>
    <w:p w14:paraId="5CF92D63" w14:textId="77777777" w:rsidR="00442EB5" w:rsidRPr="00AB52E9" w:rsidRDefault="00442EB5" w:rsidP="00442EB5">
      <w:pPr>
        <w:pStyle w:val="BodyText"/>
        <w:spacing w:before="0"/>
        <w:rPr>
          <w:rFonts w:asciiTheme="minorHAnsi" w:hAnsiTheme="minorHAnsi"/>
        </w:rPr>
      </w:pPr>
    </w:p>
    <w:p w14:paraId="7F3D5D26" w14:textId="5CB120AE" w:rsidR="009D43AB" w:rsidRPr="00AB52E9" w:rsidRDefault="009D43AB" w:rsidP="00A645F0">
      <w:pPr>
        <w:pStyle w:val="BodyText"/>
        <w:rPr>
          <w:rFonts w:asciiTheme="minorHAnsi" w:hAnsiTheme="minorHAnsi"/>
        </w:rPr>
      </w:pPr>
      <w:r w:rsidRPr="00AB52E9">
        <w:rPr>
          <w:rFonts w:asciiTheme="minorHAnsi" w:hAnsiTheme="minorHAnsi"/>
        </w:rPr>
        <w:t xml:space="preserve">When reflecting on practice or assessing performance, coordinators and directors of curriculum and instruction should refer to the </w:t>
      </w:r>
      <w:r w:rsidRPr="00AB52E9">
        <w:rPr>
          <w:rFonts w:asciiTheme="minorHAnsi" w:hAnsiTheme="minorHAnsi"/>
          <w:i/>
        </w:rPr>
        <w:t xml:space="preserve">indicators </w:t>
      </w:r>
      <w:r w:rsidRPr="00AB52E9">
        <w:rPr>
          <w:rFonts w:asciiTheme="minorHAnsi" w:hAnsiTheme="minorHAnsi"/>
        </w:rPr>
        <w:t xml:space="preserve">and </w:t>
      </w:r>
      <w:r w:rsidRPr="00AB52E9">
        <w:rPr>
          <w:rFonts w:asciiTheme="minorHAnsi" w:hAnsiTheme="minorHAnsi"/>
          <w:i/>
        </w:rPr>
        <w:t>elements</w:t>
      </w:r>
      <w:r w:rsidRPr="00AB52E9">
        <w:rPr>
          <w:rFonts w:asciiTheme="minorHAnsi" w:hAnsiTheme="minorHAnsi"/>
        </w:rPr>
        <w:t xml:space="preserve"> in the </w:t>
      </w:r>
      <w:r w:rsidR="00C24B1F" w:rsidRPr="00AB52E9">
        <w:rPr>
          <w:rFonts w:asciiTheme="minorHAnsi" w:hAnsiTheme="minorHAnsi"/>
        </w:rPr>
        <w:t>Coordinator Framework</w:t>
      </w:r>
      <w:r w:rsidRPr="00AB52E9">
        <w:rPr>
          <w:rFonts w:asciiTheme="minorHAnsi" w:hAnsiTheme="minorHAnsi"/>
        </w:rPr>
        <w:t xml:space="preserve"> for specific behaviors. Taken together, multiple elements describe performance on a given </w:t>
      </w:r>
      <w:r w:rsidRPr="00AB52E9">
        <w:rPr>
          <w:rFonts w:asciiTheme="minorHAnsi" w:hAnsiTheme="minorHAnsi"/>
        </w:rPr>
        <w:lastRenderedPageBreak/>
        <w:t xml:space="preserve">indicator, and </w:t>
      </w:r>
      <w:r w:rsidR="008E7C6A" w:rsidRPr="00AB52E9">
        <w:rPr>
          <w:rFonts w:asciiTheme="minorHAnsi" w:hAnsiTheme="minorHAnsi"/>
        </w:rPr>
        <w:t xml:space="preserve">there may be </w:t>
      </w:r>
      <w:r w:rsidRPr="00AB52E9">
        <w:rPr>
          <w:rFonts w:asciiTheme="minorHAnsi" w:hAnsiTheme="minorHAnsi"/>
        </w:rPr>
        <w:t xml:space="preserve">multiple indicators </w:t>
      </w:r>
      <w:r w:rsidR="008E7C6A" w:rsidRPr="00AB52E9">
        <w:rPr>
          <w:rFonts w:asciiTheme="minorHAnsi" w:hAnsiTheme="minorHAnsi"/>
        </w:rPr>
        <w:t xml:space="preserve">that are </w:t>
      </w:r>
      <w:r w:rsidRPr="00AB52E9">
        <w:rPr>
          <w:rFonts w:asciiTheme="minorHAnsi" w:hAnsiTheme="minorHAnsi"/>
        </w:rPr>
        <w:t>combine</w:t>
      </w:r>
      <w:r w:rsidR="008E7C6A" w:rsidRPr="00AB52E9">
        <w:rPr>
          <w:rFonts w:asciiTheme="minorHAnsi" w:hAnsiTheme="minorHAnsi"/>
        </w:rPr>
        <w:t>d</w:t>
      </w:r>
      <w:r w:rsidRPr="00AB52E9">
        <w:rPr>
          <w:rFonts w:asciiTheme="minorHAnsi" w:hAnsiTheme="minorHAnsi"/>
        </w:rPr>
        <w:t xml:space="preserve"> to describe a practice. In the coordinator evaluation process, measures are aligned to elements and indicators. </w:t>
      </w:r>
      <w:r w:rsidR="00F641D3" w:rsidRPr="00AB52E9">
        <w:rPr>
          <w:rFonts w:asciiTheme="minorHAnsi" w:hAnsiTheme="minorHAnsi"/>
        </w:rPr>
        <w:t>Directors of curriculum and instruction use the Coordinator Framework to score coordinator practices on the basis of evidence collected through specific measures and provide feedback to c</w:t>
      </w:r>
      <w:r w:rsidRPr="00AB52E9">
        <w:rPr>
          <w:rFonts w:asciiTheme="minorHAnsi" w:hAnsiTheme="minorHAnsi"/>
        </w:rPr>
        <w:t xml:space="preserve">oordinators at the </w:t>
      </w:r>
      <w:r w:rsidR="008E7C6A" w:rsidRPr="00AB52E9">
        <w:rPr>
          <w:rFonts w:asciiTheme="minorHAnsi" w:hAnsiTheme="minorHAnsi"/>
        </w:rPr>
        <w:t xml:space="preserve">essential </w:t>
      </w:r>
      <w:r w:rsidRPr="00AB52E9">
        <w:rPr>
          <w:rFonts w:asciiTheme="minorHAnsi" w:hAnsiTheme="minorHAnsi"/>
        </w:rPr>
        <w:t xml:space="preserve">practice level. </w:t>
      </w:r>
    </w:p>
    <w:p w14:paraId="41262AC8" w14:textId="407DD144" w:rsidR="003F6E89" w:rsidRPr="00AB52E9" w:rsidRDefault="00B65733" w:rsidP="00A645F0">
      <w:pPr>
        <w:pStyle w:val="BodyText"/>
        <w:rPr>
          <w:rFonts w:asciiTheme="minorHAnsi" w:hAnsiTheme="minorHAnsi"/>
        </w:rPr>
      </w:pPr>
      <w:r w:rsidRPr="00AB52E9">
        <w:rPr>
          <w:rFonts w:asciiTheme="minorHAnsi" w:hAnsiTheme="minorHAnsi"/>
        </w:rPr>
        <w:t xml:space="preserve">The Coordinator Framework uses performance ratings of </w:t>
      </w:r>
      <w:r w:rsidRPr="00AB52E9">
        <w:rPr>
          <w:rFonts w:asciiTheme="minorHAnsi" w:hAnsiTheme="minorHAnsi"/>
          <w:i/>
        </w:rPr>
        <w:t>Unsatisfactory, Basic, Proficient, and Distinguished</w:t>
      </w:r>
      <w:r w:rsidRPr="00AB52E9">
        <w:rPr>
          <w:rFonts w:asciiTheme="minorHAnsi" w:hAnsiTheme="minorHAnsi"/>
        </w:rPr>
        <w:t xml:space="preserve">. </w:t>
      </w:r>
      <w:r w:rsidR="009D43AB" w:rsidRPr="00AB52E9">
        <w:rPr>
          <w:rFonts w:asciiTheme="minorHAnsi" w:hAnsiTheme="minorHAnsi"/>
        </w:rPr>
        <w:t xml:space="preserve">When reading the </w:t>
      </w:r>
      <w:r w:rsidR="00C342DD" w:rsidRPr="00AB52E9">
        <w:rPr>
          <w:rFonts w:asciiTheme="minorHAnsi" w:hAnsiTheme="minorHAnsi"/>
        </w:rPr>
        <w:t>Coordinator Framework</w:t>
      </w:r>
      <w:r w:rsidR="009D43AB" w:rsidRPr="00AB52E9">
        <w:rPr>
          <w:rFonts w:asciiTheme="minorHAnsi" w:hAnsiTheme="minorHAnsi"/>
        </w:rPr>
        <w:t>,</w:t>
      </w:r>
      <w:r w:rsidR="009D43AB" w:rsidRPr="00AB52E9">
        <w:rPr>
          <w:rFonts w:asciiTheme="minorHAnsi" w:hAnsiTheme="minorHAnsi"/>
          <w:i/>
        </w:rPr>
        <w:t xml:space="preserve"> </w:t>
      </w:r>
      <w:r w:rsidR="009D43AB" w:rsidRPr="00AB52E9">
        <w:rPr>
          <w:rFonts w:asciiTheme="minorHAnsi" w:hAnsiTheme="minorHAnsi"/>
        </w:rPr>
        <w:t xml:space="preserve">it is important to understand that the rubric is cumulative. This means that </w:t>
      </w:r>
      <w:r w:rsidR="00044E28" w:rsidRPr="00AB52E9">
        <w:rPr>
          <w:rFonts w:asciiTheme="minorHAnsi" w:hAnsiTheme="minorHAnsi"/>
          <w:i/>
        </w:rPr>
        <w:t>only by displaying evidence of performance at all the lower level(s) can the coordinator attain the highest level of performance</w:t>
      </w:r>
      <w:r w:rsidR="00044E28" w:rsidRPr="00AB52E9">
        <w:rPr>
          <w:rFonts w:asciiTheme="minorHAnsi" w:hAnsiTheme="minorHAnsi"/>
        </w:rPr>
        <w:t>.</w:t>
      </w:r>
      <w:r w:rsidR="00C342DD" w:rsidRPr="00AB52E9">
        <w:rPr>
          <w:rFonts w:asciiTheme="minorHAnsi" w:hAnsiTheme="minorHAnsi"/>
        </w:rPr>
        <w:t xml:space="preserve"> </w:t>
      </w:r>
      <w:r w:rsidR="00044E28" w:rsidRPr="00AB52E9">
        <w:rPr>
          <w:rFonts w:asciiTheme="minorHAnsi" w:hAnsiTheme="minorHAnsi"/>
        </w:rPr>
        <w:t>(Figure 1)</w:t>
      </w:r>
    </w:p>
    <w:p w14:paraId="0D88413C" w14:textId="3432711E" w:rsidR="009D4EA5" w:rsidRPr="00AB52E9" w:rsidRDefault="009D4EA5" w:rsidP="00C60AE5">
      <w:pPr>
        <w:rPr>
          <w:rFonts w:asciiTheme="minorHAnsi" w:hAnsiTheme="minorHAnsi"/>
        </w:rPr>
      </w:pPr>
    </w:p>
    <w:p w14:paraId="1C124C9D" w14:textId="0E2A5C4D" w:rsidR="008939A8" w:rsidRPr="00AB52E9" w:rsidRDefault="00E653C8" w:rsidP="00C60AE5">
      <w:pPr>
        <w:rPr>
          <w:rFonts w:asciiTheme="minorHAnsi" w:hAnsiTheme="minorHAnsi"/>
        </w:rPr>
      </w:pPr>
      <w:r w:rsidRPr="00AB52E9">
        <w:rPr>
          <w:rFonts w:asciiTheme="minorHAnsi" w:hAnsiTheme="minorHAnsi"/>
          <w:noProof/>
        </w:rPr>
        <mc:AlternateContent>
          <mc:Choice Requires="wps">
            <w:drawing>
              <wp:anchor distT="0" distB="0" distL="114300" distR="114300" simplePos="0" relativeHeight="251671552" behindDoc="0" locked="0" layoutInCell="1" allowOverlap="1" wp14:anchorId="3D48C08C" wp14:editId="50215114">
                <wp:simplePos x="0" y="0"/>
                <wp:positionH relativeFrom="margin">
                  <wp:posOffset>3372485</wp:posOffset>
                </wp:positionH>
                <wp:positionV relativeFrom="paragraph">
                  <wp:posOffset>3046</wp:posOffset>
                </wp:positionV>
                <wp:extent cx="1933575" cy="295275"/>
                <wp:effectExtent l="1676400" t="0" r="22225" b="136525"/>
                <wp:wrapNone/>
                <wp:docPr id="15" name="Rounded Rectangular Callout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33575" cy="295275"/>
                        </a:xfrm>
                        <a:prstGeom prst="wedgeRoundRectCallout">
                          <a:avLst>
                            <a:gd name="adj1" fmla="val -135695"/>
                            <a:gd name="adj2" fmla="val 77553"/>
                            <a:gd name="adj3" fmla="val 16667"/>
                          </a:avLst>
                        </a:prstGeom>
                        <a:noFill/>
                        <a:ln w="25400" cap="flat" cmpd="sng" algn="ctr">
                          <a:solidFill>
                            <a:srgbClr val="4F81BD">
                              <a:shade val="50000"/>
                            </a:srgbClr>
                          </a:solidFill>
                          <a:prstDash val="solid"/>
                        </a:ln>
                        <a:effectLst/>
                      </wps:spPr>
                      <wps:txbx>
                        <w:txbxContent>
                          <w:p w14:paraId="1851A271" w14:textId="77777777" w:rsidR="002D2F73" w:rsidRPr="009D43AB" w:rsidRDefault="002D2F73" w:rsidP="009D43AB">
                            <w:pPr>
                              <w:jc w:val="center"/>
                              <w:rPr>
                                <w:color w:val="1F497D"/>
                                <w:sz w:val="20"/>
                                <w:szCs w:val="20"/>
                              </w:rPr>
                            </w:pPr>
                            <w:r w:rsidRPr="009D43AB">
                              <w:rPr>
                                <w:color w:val="1F497D"/>
                                <w:sz w:val="20"/>
                                <w:szCs w:val="20"/>
                              </w:rPr>
                              <w:t>Practice is the biggest grain size.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0qx0,3600l0@8@12@24,0@9,,18000qy3600,21600l@6,21600@15@27@7,21600,18000,21600qx21600,18000l21600@9@18@30,21600@8,21600,3600qy18000,0l@7,0@21@33@6,0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15" o:spid="_x0000_s1029" type="#_x0000_t62" style="position:absolute;margin-left:265.55pt;margin-top:.25pt;width:152.25pt;height:23.2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" adj="-18510,27551" filled="f" strokecolor="#385d8a" strokeweight="2pt">
                <v:path arrowok="t"/>
                <v:textbox>
                  <w:txbxContent>
                    <w:p w14:paraId="1851A271" w14:textId="77777777" w:rsidR="00C77DAF" w:rsidRPr="009D43AB" w:rsidRDefault="00C77DAF" w:rsidP="009D43AB">
                      <w:pPr>
                        <w:jc w:val="center"/>
                        <w:rPr>
                          <w:color w:val="1F497D"/>
                          <w:sz w:val="20"/>
                          <w:szCs w:val="20"/>
                        </w:rPr>
                      </w:pPr>
                      <w:r w:rsidRPr="009D43AB">
                        <w:rPr>
                          <w:color w:val="1F497D"/>
                          <w:sz w:val="20"/>
                          <w:szCs w:val="20"/>
                        </w:rPr>
                        <w:t>Practice is the biggest grain size.</w:t>
                      </w:r>
                    </w:p>
                  </w:txbxContent>
                </v:textbox>
                <w10:wrap anchorx="margin"/>
              </v:shape>
            </w:pict>
          </mc:Fallback>
        </mc:AlternateContent>
      </w:r>
    </w:p>
    <w:p w14:paraId="3F3B4A27" w14:textId="4BE2B46D" w:rsidR="009D4EA5" w:rsidRPr="00AB52E9" w:rsidRDefault="008939A8" w:rsidP="00C60AE5">
      <w:pPr>
        <w:jc w:val="center"/>
        <w:rPr>
          <w:rFonts w:asciiTheme="minorHAnsi" w:hAnsiTheme="minorHAnsi"/>
        </w:rPr>
      </w:pPr>
      <w:r w:rsidRPr="00AB52E9">
        <w:rPr>
          <w:rFonts w:asciiTheme="minorHAnsi" w:hAnsiTheme="minorHAnsi"/>
          <w:noProof/>
        </w:rPr>
        <mc:AlternateContent>
          <mc:Choice Requires="wps">
            <w:drawing>
              <wp:anchor distT="0" distB="0" distL="114300" distR="114300" simplePos="0" relativeHeight="251668480" behindDoc="0" locked="0" layoutInCell="1" allowOverlap="1" wp14:anchorId="03FDDE60" wp14:editId="4B0F8A94">
                <wp:simplePos x="0" y="0"/>
                <wp:positionH relativeFrom="margin">
                  <wp:posOffset>4543425</wp:posOffset>
                </wp:positionH>
                <wp:positionV relativeFrom="paragraph">
                  <wp:posOffset>257175</wp:posOffset>
                </wp:positionV>
                <wp:extent cx="1304925" cy="619125"/>
                <wp:effectExtent l="247650" t="0" r="28575" b="28575"/>
                <wp:wrapNone/>
                <wp:docPr id="11" name="Rounded Rectangular Callout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04925" cy="619125"/>
                        </a:xfrm>
                        <a:prstGeom prst="wedgeRoundRectCallout">
                          <a:avLst>
                            <a:gd name="adj1" fmla="val -68485"/>
                            <a:gd name="adj2" fmla="val 30002"/>
                            <a:gd name="adj3" fmla="val 16667"/>
                          </a:avLst>
                        </a:prstGeom>
                        <a:solidFill>
                          <a:schemeClr val="bg1"/>
                        </a:solidFill>
                        <a:ln w="25400" cap="flat" cmpd="sng" algn="ctr">
                          <a:solidFill>
                            <a:srgbClr val="4F81BD">
                              <a:shade val="50000"/>
                            </a:srgbClr>
                          </a:solidFill>
                          <a:prstDash val="solid"/>
                        </a:ln>
                        <a:effectLst/>
                      </wps:spPr>
                      <wps:txbx>
                        <w:txbxContent>
                          <w:p w14:paraId="5E4A5BDB" w14:textId="77777777" w:rsidR="002D2F73" w:rsidRPr="009D43AB" w:rsidRDefault="002D2F73" w:rsidP="009D43AB">
                            <w:pPr>
                              <w:ind w:left="-90" w:right="-165"/>
                              <w:jc w:val="center"/>
                              <w:rPr>
                                <w:color w:val="1F497D"/>
                                <w:sz w:val="20"/>
                                <w:szCs w:val="20"/>
                              </w:rPr>
                            </w:pPr>
                            <w:r w:rsidRPr="009D43AB">
                              <w:rPr>
                                <w:color w:val="1F497D"/>
                                <w:sz w:val="20"/>
                                <w:szCs w:val="20"/>
                              </w:rPr>
                              <w:t>Each Indicator describes part of the practice.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ed Rectangular Callout 11" o:spid="_x0000_s1030" type="#_x0000_t62" style="position:absolute;left:0;text-align:left;margin-left:357.75pt;margin-top:20.25pt;width:102.75pt;height:48.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" adj="-3993,17280" fillcolor="white [3212]" strokecolor="#385d8a" strokeweight="2pt">
                <v:path arrowok="t"/>
                <v:textbox>
                  <w:txbxContent>
                    <w:p w14:paraId="5E4A5BDB" w14:textId="77777777" w:rsidR="00C77DAF" w:rsidRPr="009D43AB" w:rsidRDefault="00C77DAF" w:rsidP="009D43AB">
                      <w:pPr>
                        <w:ind w:left="-90" w:right="-165"/>
                        <w:jc w:val="center"/>
                        <w:rPr>
                          <w:color w:val="1F497D"/>
                          <w:sz w:val="20"/>
                          <w:szCs w:val="20"/>
                        </w:rPr>
                      </w:pPr>
                      <w:r w:rsidRPr="009D43AB">
                        <w:rPr>
                          <w:color w:val="1F497D"/>
                          <w:sz w:val="20"/>
                          <w:szCs w:val="20"/>
                        </w:rPr>
                        <w:t>Each Indicator describes part of the practice.</w:t>
                      </w:r>
                    </w:p>
                  </w:txbxContent>
                </v:textbox>
                <w10:wrap anchorx="margin"/>
              </v:shape>
            </w:pict>
          </mc:Fallback>
        </mc:AlternateContent>
      </w:r>
      <w:r w:rsidR="009D43AB" w:rsidRPr="00AB52E9">
        <w:rPr>
          <w:rFonts w:asciiTheme="minorHAnsi" w:hAnsiTheme="minorHAnsi"/>
          <w:noProof/>
        </w:rPr>
        <w:drawing>
          <wp:inline distT="0" distB="0" distL="0" distR="0" wp14:anchorId="36578DF6" wp14:editId="0C1324A7">
            <wp:extent cx="5848350" cy="3190632"/>
            <wp:effectExtent l="19050" t="19050" r="1905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7" cstate="print"/>
                    <a:srcRect t="4830"/>
                    <a:stretch/>
                  </pic:blipFill>
                  <pic:spPr bwMode="auto">
                    <a:xfrm>
                      <a:off x="0" y="0"/>
                      <a:ext cx="5881614" cy="3208780"/>
                    </a:xfrm>
                    <a:prstGeom prst="rect">
                      <a:avLst/>
                    </a:prstGeom>
                    <a:ln w="9525" cap="flat" cmpd="sng" algn="ctr">
                      <a:solidFill>
                        <a:srgbClr val="5B9BD5"/>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054F9EEE" w14:textId="039B2CBC" w:rsidR="00BC0BBE" w:rsidRPr="00AB52E9" w:rsidRDefault="00B30CFA" w:rsidP="00B30CFA">
      <w:pPr>
        <w:pStyle w:val="BodyText"/>
        <w:spacing w:before="0"/>
        <w:ind w:left="1980"/>
        <w:rPr>
          <w:rFonts w:asciiTheme="minorHAnsi" w:hAnsiTheme="minorHAnsi"/>
          <w:sz w:val="22"/>
        </w:rPr>
      </w:pPr>
      <w:r w:rsidRPr="00AB52E9">
        <w:rPr>
          <w:rFonts w:asciiTheme="minorHAnsi" w:hAnsiTheme="minorHAnsi"/>
          <w:noProof/>
          <w:sz w:val="22"/>
        </w:rPr>
        <mc:AlternateContent>
          <mc:Choice Requires="wps">
            <w:drawing>
              <wp:anchor distT="0" distB="0" distL="114300" distR="114300" simplePos="0" relativeHeight="251669504" behindDoc="0" locked="0" layoutInCell="1" allowOverlap="1" wp14:anchorId="76CF2651" wp14:editId="1DA0A273">
                <wp:simplePos x="0" y="0"/>
                <wp:positionH relativeFrom="column">
                  <wp:posOffset>6985</wp:posOffset>
                </wp:positionH>
                <wp:positionV relativeFrom="paragraph">
                  <wp:posOffset>19685</wp:posOffset>
                </wp:positionV>
                <wp:extent cx="1141095" cy="619125"/>
                <wp:effectExtent l="0" t="1638300" r="20955" b="28575"/>
                <wp:wrapNone/>
                <wp:docPr id="16" name="Rounded Rectangular Callout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1095" cy="619125"/>
                        </a:xfrm>
                        <a:prstGeom prst="wedgeRoundRectCallout">
                          <a:avLst>
                            <a:gd name="adj1" fmla="val -30932"/>
                            <a:gd name="adj2" fmla="val -308301"/>
                            <a:gd name="adj3" fmla="val 16667"/>
                          </a:avLst>
                        </a:prstGeom>
                        <a:solidFill>
                          <a:schemeClr val="bg1"/>
                        </a:solidFill>
                        <a:ln w="25400" cap="flat" cmpd="sng" algn="ctr">
                          <a:solidFill>
                            <a:srgbClr val="4F81BD">
                              <a:shade val="50000"/>
                            </a:srgbClr>
                          </a:solidFill>
                          <a:prstDash val="solid"/>
                        </a:ln>
                        <a:effectLst/>
                      </wps:spPr>
                      <wps:txbx>
                        <w:txbxContent>
                          <w:p w14:paraId="286C9141" w14:textId="77777777" w:rsidR="002D2F73" w:rsidRPr="009D43AB" w:rsidRDefault="002D2F73" w:rsidP="009D43AB">
                            <w:pPr>
                              <w:ind w:left="-90" w:right="-120"/>
                              <w:jc w:val="center"/>
                              <w:rPr>
                                <w:color w:val="1F497D"/>
                                <w:sz w:val="20"/>
                                <w:szCs w:val="20"/>
                              </w:rPr>
                            </w:pPr>
                            <w:r w:rsidRPr="009D43AB">
                              <w:rPr>
                                <w:color w:val="1F497D"/>
                                <w:sz w:val="20"/>
                                <w:szCs w:val="20"/>
                              </w:rPr>
                              <w:t>Elements combine to describe the indicator.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ed Rectangular Callout 16" o:spid="_x0000_s1031" type="#_x0000_t62" style="position:absolute;left:0;text-align:left;margin-left:.55pt;margin-top:1.55pt;width:89.85pt;height:48.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" adj="4119,-55793" fillcolor="white [3212]" strokecolor="#385d8a" strokeweight="2pt">
                <v:path arrowok="t"/>
                <v:textbox>
                  <w:txbxContent>
                    <w:p w14:paraId="286C9141" w14:textId="77777777" w:rsidR="00C77DAF" w:rsidRPr="009D43AB" w:rsidRDefault="00C77DAF" w:rsidP="009D43AB">
                      <w:pPr>
                        <w:ind w:left="-90" w:right="-120"/>
                        <w:jc w:val="center"/>
                        <w:rPr>
                          <w:color w:val="1F497D"/>
                          <w:sz w:val="20"/>
                          <w:szCs w:val="20"/>
                        </w:rPr>
                      </w:pPr>
                      <w:r w:rsidRPr="009D43AB">
                        <w:rPr>
                          <w:color w:val="1F497D"/>
                          <w:sz w:val="20"/>
                          <w:szCs w:val="20"/>
                        </w:rPr>
                        <w:t>Elements combine to describe the indicator.</w:t>
                      </w:r>
                    </w:p>
                  </w:txbxContent>
                </v:textbox>
              </v:shape>
            </w:pict>
          </mc:Fallback>
        </mc:AlternateContent>
      </w:r>
      <w:r w:rsidR="005A6C47" w:rsidRPr="00AB52E9">
        <w:rPr>
          <w:rFonts w:asciiTheme="minorHAnsi" w:hAnsiTheme="minorHAnsi"/>
          <w:i/>
          <w:sz w:val="22"/>
        </w:rPr>
        <w:t xml:space="preserve">Figure 1. </w:t>
      </w:r>
      <w:proofErr w:type="gramStart"/>
      <w:r w:rsidR="005A6C47" w:rsidRPr="00AB52E9">
        <w:rPr>
          <w:rFonts w:asciiTheme="minorHAnsi" w:hAnsiTheme="minorHAnsi"/>
          <w:sz w:val="22"/>
        </w:rPr>
        <w:t>Example of Coordinators Framework Design.</w:t>
      </w:r>
      <w:proofErr w:type="gramEnd"/>
      <w:r w:rsidR="005A6C47" w:rsidRPr="00AB52E9">
        <w:rPr>
          <w:rFonts w:asciiTheme="minorHAnsi" w:hAnsiTheme="minorHAnsi"/>
          <w:sz w:val="22"/>
        </w:rPr>
        <w:t xml:space="preserve"> This figure </w:t>
      </w:r>
      <w:r w:rsidR="00BC0BBE" w:rsidRPr="00AB52E9">
        <w:rPr>
          <w:rFonts w:asciiTheme="minorHAnsi" w:hAnsiTheme="minorHAnsi"/>
          <w:sz w:val="22"/>
        </w:rPr>
        <w:t xml:space="preserve">displays </w:t>
      </w:r>
      <w:r w:rsidR="008E7C6A" w:rsidRPr="00AB52E9">
        <w:rPr>
          <w:rFonts w:asciiTheme="minorHAnsi" w:hAnsiTheme="minorHAnsi"/>
          <w:sz w:val="22"/>
        </w:rPr>
        <w:t>an</w:t>
      </w:r>
      <w:r w:rsidR="00BC0BBE" w:rsidRPr="00AB52E9">
        <w:rPr>
          <w:rFonts w:asciiTheme="minorHAnsi" w:hAnsiTheme="minorHAnsi"/>
          <w:sz w:val="22"/>
        </w:rPr>
        <w:t xml:space="preserve"> </w:t>
      </w:r>
      <w:r w:rsidR="008E7C6A" w:rsidRPr="00AB52E9">
        <w:rPr>
          <w:rFonts w:asciiTheme="minorHAnsi" w:hAnsiTheme="minorHAnsi"/>
          <w:sz w:val="22"/>
        </w:rPr>
        <w:t xml:space="preserve">essential </w:t>
      </w:r>
      <w:r w:rsidR="00BC0BBE" w:rsidRPr="00AB52E9">
        <w:rPr>
          <w:rFonts w:asciiTheme="minorHAnsi" w:hAnsiTheme="minorHAnsi"/>
          <w:sz w:val="22"/>
        </w:rPr>
        <w:t xml:space="preserve">practice, </w:t>
      </w:r>
      <w:r w:rsidR="008E7C6A" w:rsidRPr="00AB52E9">
        <w:rPr>
          <w:rFonts w:asciiTheme="minorHAnsi" w:hAnsiTheme="minorHAnsi"/>
          <w:sz w:val="22"/>
        </w:rPr>
        <w:t xml:space="preserve">as well as its </w:t>
      </w:r>
      <w:r w:rsidR="00BC0BBE" w:rsidRPr="00AB52E9">
        <w:rPr>
          <w:rFonts w:asciiTheme="minorHAnsi" w:hAnsiTheme="minorHAnsi"/>
          <w:sz w:val="22"/>
        </w:rPr>
        <w:t>indicator</w:t>
      </w:r>
      <w:r w:rsidR="008E7C6A" w:rsidRPr="00AB52E9">
        <w:rPr>
          <w:rFonts w:asciiTheme="minorHAnsi" w:hAnsiTheme="minorHAnsi"/>
          <w:sz w:val="22"/>
        </w:rPr>
        <w:t>,</w:t>
      </w:r>
      <w:r w:rsidR="00BC0BBE" w:rsidRPr="00AB52E9">
        <w:rPr>
          <w:rFonts w:asciiTheme="minorHAnsi" w:hAnsiTheme="minorHAnsi"/>
          <w:sz w:val="22"/>
        </w:rPr>
        <w:t xml:space="preserve"> elements</w:t>
      </w:r>
      <w:r w:rsidR="008E7C6A" w:rsidRPr="00AB52E9">
        <w:rPr>
          <w:rFonts w:asciiTheme="minorHAnsi" w:hAnsiTheme="minorHAnsi"/>
          <w:sz w:val="22"/>
        </w:rPr>
        <w:t>, and level descriptors</w:t>
      </w:r>
      <w:r w:rsidR="00BC0BBE" w:rsidRPr="00AB52E9">
        <w:rPr>
          <w:rFonts w:asciiTheme="minorHAnsi" w:hAnsiTheme="minorHAnsi"/>
          <w:sz w:val="22"/>
        </w:rPr>
        <w:t xml:space="preserve"> </w:t>
      </w:r>
      <w:r w:rsidR="008E7C6A" w:rsidRPr="00AB52E9">
        <w:rPr>
          <w:rFonts w:asciiTheme="minorHAnsi" w:hAnsiTheme="minorHAnsi"/>
          <w:sz w:val="22"/>
        </w:rPr>
        <w:t>as found</w:t>
      </w:r>
      <w:r w:rsidR="00BC0BBE" w:rsidRPr="00AB52E9">
        <w:rPr>
          <w:rFonts w:asciiTheme="minorHAnsi" w:hAnsiTheme="minorHAnsi"/>
          <w:sz w:val="22"/>
        </w:rPr>
        <w:t xml:space="preserve"> in the </w:t>
      </w:r>
      <w:r w:rsidR="00BC0BBE" w:rsidRPr="00AB52E9">
        <w:rPr>
          <w:rFonts w:asciiTheme="minorHAnsi" w:hAnsiTheme="minorHAnsi"/>
          <w:i/>
          <w:sz w:val="22"/>
        </w:rPr>
        <w:t>U.S. Virgin Islands Performance Evaluation Framework for Coordinators</w:t>
      </w:r>
      <w:r w:rsidR="00BC0BBE" w:rsidRPr="00AB52E9">
        <w:rPr>
          <w:rFonts w:asciiTheme="minorHAnsi" w:hAnsiTheme="minorHAnsi"/>
          <w:sz w:val="22"/>
        </w:rPr>
        <w:t xml:space="preserve">. </w:t>
      </w:r>
    </w:p>
    <w:p w14:paraId="605A73F4" w14:textId="256B04CA" w:rsidR="009D43AB" w:rsidRPr="00AB52E9" w:rsidRDefault="009D43AB" w:rsidP="00024C0E">
      <w:pPr>
        <w:pStyle w:val="Tabletitle"/>
        <w:spacing w:before="0"/>
        <w:rPr>
          <w:rFonts w:asciiTheme="minorHAnsi" w:hAnsiTheme="minorHAnsi"/>
          <w:b w:val="0"/>
        </w:rPr>
      </w:pPr>
    </w:p>
    <w:p w14:paraId="4BDD0DEA" w14:textId="76E2F5AD" w:rsidR="004E6F20" w:rsidRPr="00AB52E9" w:rsidRDefault="004E6F20" w:rsidP="006D23F8">
      <w:pPr>
        <w:pStyle w:val="Heading1"/>
        <w:spacing w:after="240"/>
        <w:rPr>
          <w:rFonts w:asciiTheme="minorHAnsi" w:hAnsiTheme="minorHAnsi"/>
          <w:b/>
        </w:rPr>
      </w:pPr>
      <w:bookmarkStart w:id="17" w:name="_Toc450469745"/>
      <w:r w:rsidRPr="00AB52E9">
        <w:rPr>
          <w:rFonts w:asciiTheme="minorHAnsi" w:hAnsiTheme="minorHAnsi"/>
          <w:b/>
        </w:rPr>
        <w:t>The P</w:t>
      </w:r>
      <w:r w:rsidR="008F7030" w:rsidRPr="00AB52E9">
        <w:rPr>
          <w:rFonts w:asciiTheme="minorHAnsi" w:hAnsiTheme="minorHAnsi"/>
          <w:b/>
        </w:rPr>
        <w:t>ractice Measures: How Evidence I</w:t>
      </w:r>
      <w:r w:rsidRPr="00AB52E9">
        <w:rPr>
          <w:rFonts w:asciiTheme="minorHAnsi" w:hAnsiTheme="minorHAnsi"/>
          <w:b/>
        </w:rPr>
        <w:t>s Collected</w:t>
      </w:r>
      <w:bookmarkEnd w:id="17"/>
    </w:p>
    <w:bookmarkStart w:id="18" w:name="_Toc450469744"/>
    <w:p w14:paraId="1FBD261A" w14:textId="133489A7" w:rsidR="00D85293" w:rsidRPr="00AB52E9" w:rsidRDefault="00D85293" w:rsidP="00D85293">
      <w:pPr>
        <w:spacing w:after="240"/>
        <w:rPr>
          <w:rFonts w:asciiTheme="minorHAnsi" w:hAnsiTheme="minorHAnsi"/>
        </w:rPr>
      </w:pPr>
      <w:r w:rsidRPr="00AB52E9">
        <w:rPr>
          <w:rFonts w:asciiTheme="minorHAnsi" w:hAnsiTheme="minorHAnsi"/>
          <w:noProof/>
        </w:rPr>
        <mc:AlternateContent>
          <mc:Choice Requires="wps">
            <w:drawing>
              <wp:anchor distT="0" distB="0" distL="114300" distR="114300" simplePos="0" relativeHeight="251673600" behindDoc="0" locked="0" layoutInCell="1" allowOverlap="1" wp14:anchorId="0A9EC4B7" wp14:editId="6EFB0F0F">
                <wp:simplePos x="0" y="0"/>
                <wp:positionH relativeFrom="margin">
                  <wp:posOffset>3986530</wp:posOffset>
                </wp:positionH>
                <wp:positionV relativeFrom="paragraph">
                  <wp:posOffset>24765</wp:posOffset>
                </wp:positionV>
                <wp:extent cx="1638300" cy="1386840"/>
                <wp:effectExtent l="0" t="0" r="38100" b="35560"/>
                <wp:wrapSquare wrapText="bothSides"/>
                <wp:docPr id="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638300" cy="1386840"/>
                        </a:xfrm>
                        <a:prstGeom prst="rect">
                          <a:avLst/>
                        </a:prstGeom>
                        <a:solidFill>
                          <a:srgbClr val="FFFFFF"/>
                        </a:solidFill>
                        <a:ln w="9525">
                          <a:solidFill>
                            <a:srgbClr val="000000"/>
                          </a:solidFill>
                          <a:miter lim="800000"/>
                          <a:headEnd/>
                          <a:tailEnd/>
                        </a:ln>
                      </wps:spPr>
                      <wps:txbx>
                        <w:txbxContent>
                          <w:p w14:paraId="48D2A4B1" w14:textId="77777777" w:rsidR="002D2F73" w:rsidRDefault="002D2F73" w:rsidP="00BC0BBE">
                            <w:pPr>
                              <w:rPr>
                                <w:ins w:id="19" w:author="Marilyn" w:date="2017-04-10T16:42:00Z"/>
                              </w:rPr>
                            </w:pPr>
                            <w:r>
                              <w:rPr>
                                <w:noProof/>
                              </w:rPr>
                              <w:drawing>
                                <wp:inline distT="0" distB="0" distL="0" distR="0" wp14:anchorId="57CC8F6C" wp14:editId="5DA702BE">
                                  <wp:extent cx="438785" cy="4387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38785" cy="438785"/>
                                          </a:xfrm>
                                          <a:prstGeom prst="rect">
                                            <a:avLst/>
                                          </a:prstGeom>
                                          <a:noFill/>
                                          <a:ln>
                                            <a:noFill/>
                                          </a:ln>
                                        </pic:spPr>
                                      </pic:pic>
                                    </a:graphicData>
                                  </a:graphic>
                                </wp:inline>
                              </w:drawing>
                            </w:r>
                          </w:p>
                          <w:p w14:paraId="17709FA3" w14:textId="5404EAB3" w:rsidR="002D2F73" w:rsidRDefault="002D2F73" w:rsidP="00BC0BBE">
                            <w:r>
                              <w:t xml:space="preserve">Measures are used to gather evidence of performance for evaluation purposes. </w:t>
                            </w:r>
                          </w:p>
                        </w:txbxContent>
                      </wps:txbx>
                      <wps:bodyPr rot="0" vert="horz" wrap="square" lIns="91440" tIns="91440" rIns="91440" bIns="9144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313.9pt;margin-top:1.95pt;width:129pt;height:109.2pt;flip:y;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">
                <v:textbox inset=",7.2pt,,7.2pt">
                  <w:txbxContent>
                    <w:p w14:paraId="48D2A4B1" w14:textId="77777777" w:rsidR="00C77DAF" w:rsidRDefault="00C77DAF" w:rsidP="00BC0BBE">
                      <w:pPr>
                        <w:rPr>
                          <w:ins w:id="21" w:author="Marilyn" w:date="2017-04-10T16:42:00Z"/>
                        </w:rPr>
                      </w:pPr>
                      <w:r>
                        <w:rPr>
                          <w:noProof/>
                        </w:rPr>
                        <w:drawing>
                          <wp:inline distT="0" distB="0" distL="0" distR="0" wp14:anchorId="57CC8F6C" wp14:editId="5DA702BE">
                            <wp:extent cx="438785" cy="4387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438785" cy="438785"/>
                                    </a:xfrm>
                                    <a:prstGeom prst="rect">
                                      <a:avLst/>
                                    </a:prstGeom>
                                    <a:noFill/>
                                    <a:ln>
                                      <a:noFill/>
                                    </a:ln>
                                  </pic:spPr>
                                </pic:pic>
                              </a:graphicData>
                            </a:graphic>
                          </wp:inline>
                        </w:drawing>
                      </w:r>
                    </w:p>
                    <w:p w14:paraId="17709FA3" w14:textId="5404EAB3" w:rsidR="00C77DAF" w:rsidRDefault="00C77DAF" w:rsidP="00BC0BBE">
                      <w:r>
                        <w:t xml:space="preserve">Measures are used to gather evidence of performance for evaluation purposes. </w:t>
                      </w:r>
                    </w:p>
                  </w:txbxContent>
                </v:textbox>
                <w10:wrap type="square" anchorx="margin"/>
              </v:shape>
            </w:pict>
          </mc:Fallback>
        </mc:AlternateContent>
      </w:r>
      <w:bookmarkEnd w:id="18"/>
      <w:r w:rsidR="004E6F20" w:rsidRPr="00AB52E9">
        <w:rPr>
          <w:rFonts w:asciiTheme="minorHAnsi" w:hAnsiTheme="minorHAnsi"/>
        </w:rPr>
        <w:t>The U.S. Virgin Islands coordinator</w:t>
      </w:r>
      <w:r w:rsidR="00B6149F" w:rsidRPr="00AB52E9">
        <w:rPr>
          <w:rFonts w:asciiTheme="minorHAnsi" w:hAnsiTheme="minorHAnsi"/>
        </w:rPr>
        <w:t xml:space="preserve"> evaluation process is evidence </w:t>
      </w:r>
      <w:r w:rsidR="004E6F20" w:rsidRPr="00AB52E9">
        <w:rPr>
          <w:rFonts w:asciiTheme="minorHAnsi" w:hAnsiTheme="minorHAnsi"/>
        </w:rPr>
        <w:t xml:space="preserve">based </w:t>
      </w:r>
      <w:r w:rsidR="00DF4074" w:rsidRPr="00AB52E9">
        <w:rPr>
          <w:rFonts w:asciiTheme="minorHAnsi" w:hAnsiTheme="minorHAnsi"/>
        </w:rPr>
        <w:t>and</w:t>
      </w:r>
      <w:r w:rsidR="004E6F20" w:rsidRPr="00AB52E9">
        <w:rPr>
          <w:rFonts w:asciiTheme="minorHAnsi" w:hAnsiTheme="minorHAnsi"/>
        </w:rPr>
        <w:t xml:space="preserve"> requires directors of curriculum and instruction to use </w:t>
      </w:r>
      <w:r w:rsidR="00134DDC" w:rsidRPr="00AB52E9">
        <w:rPr>
          <w:rFonts w:asciiTheme="minorHAnsi" w:hAnsiTheme="minorHAnsi"/>
        </w:rPr>
        <w:t xml:space="preserve">multiple </w:t>
      </w:r>
      <w:r w:rsidR="004E6F20" w:rsidRPr="00AB52E9">
        <w:rPr>
          <w:rFonts w:asciiTheme="minorHAnsi" w:hAnsiTheme="minorHAnsi"/>
        </w:rPr>
        <w:t xml:space="preserve">measures </w:t>
      </w:r>
      <w:r w:rsidR="00521C11" w:rsidRPr="00AB52E9">
        <w:rPr>
          <w:rFonts w:asciiTheme="minorHAnsi" w:hAnsiTheme="minorHAnsi"/>
        </w:rPr>
        <w:t>aligned to the Coordinator Framework to</w:t>
      </w:r>
      <w:r w:rsidR="004E6F20" w:rsidRPr="00AB52E9">
        <w:rPr>
          <w:rFonts w:asciiTheme="minorHAnsi" w:hAnsiTheme="minorHAnsi"/>
        </w:rPr>
        <w:t xml:space="preserve"> gauge performance in prescribed ways. Setting these requirements establishes a </w:t>
      </w:r>
      <w:r w:rsidR="00C23F07" w:rsidRPr="00AB52E9">
        <w:rPr>
          <w:rFonts w:asciiTheme="minorHAnsi" w:hAnsiTheme="minorHAnsi"/>
        </w:rPr>
        <w:t xml:space="preserve">fair and consistent </w:t>
      </w:r>
      <w:r w:rsidR="004E6F20" w:rsidRPr="00AB52E9">
        <w:rPr>
          <w:rFonts w:asciiTheme="minorHAnsi" w:hAnsiTheme="minorHAnsi"/>
        </w:rPr>
        <w:t>system of evaluation for all coordinators</w:t>
      </w:r>
      <w:r w:rsidR="00673EF8" w:rsidRPr="00AB52E9">
        <w:rPr>
          <w:rFonts w:asciiTheme="minorHAnsi" w:hAnsiTheme="minorHAnsi"/>
        </w:rPr>
        <w:t>.</w:t>
      </w:r>
      <w:r w:rsidR="00134DDC" w:rsidRPr="00AB52E9">
        <w:rPr>
          <w:rFonts w:asciiTheme="minorHAnsi" w:hAnsiTheme="minorHAnsi"/>
        </w:rPr>
        <w:t xml:space="preserve"> The use of</w:t>
      </w:r>
      <w:r w:rsidR="007E4010" w:rsidRPr="00AB52E9">
        <w:rPr>
          <w:rFonts w:asciiTheme="minorHAnsi" w:hAnsiTheme="minorHAnsi"/>
        </w:rPr>
        <w:t xml:space="preserve"> multiple measures increases fairness and accuracy. The </w:t>
      </w:r>
      <w:r w:rsidR="007E4010" w:rsidRPr="00AB52E9">
        <w:rPr>
          <w:rFonts w:asciiTheme="minorHAnsi" w:hAnsiTheme="minorHAnsi"/>
        </w:rPr>
        <w:lastRenderedPageBreak/>
        <w:t xml:space="preserve">measures used in the </w:t>
      </w:r>
      <w:r w:rsidR="00B411C4" w:rsidRPr="00AB52E9">
        <w:rPr>
          <w:rFonts w:asciiTheme="minorHAnsi" w:hAnsiTheme="minorHAnsi"/>
        </w:rPr>
        <w:t>coordinator</w:t>
      </w:r>
      <w:r w:rsidR="007E4010" w:rsidRPr="00AB52E9">
        <w:rPr>
          <w:rFonts w:asciiTheme="minorHAnsi" w:hAnsiTheme="minorHAnsi"/>
        </w:rPr>
        <w:t xml:space="preserve"> e</w:t>
      </w:r>
      <w:r w:rsidR="000B32C7" w:rsidRPr="00AB52E9">
        <w:rPr>
          <w:rFonts w:asciiTheme="minorHAnsi" w:hAnsiTheme="minorHAnsi"/>
        </w:rPr>
        <w:t>valuation process are</w:t>
      </w:r>
      <w:r w:rsidR="007E4010" w:rsidRPr="00AB52E9">
        <w:rPr>
          <w:rFonts w:asciiTheme="minorHAnsi" w:hAnsiTheme="minorHAnsi"/>
        </w:rPr>
        <w:t>:</w:t>
      </w:r>
      <w:r w:rsidRPr="00AB52E9">
        <w:rPr>
          <w:rFonts w:asciiTheme="minorHAnsi" w:hAnsiTheme="minorHAnsi"/>
        </w:rPr>
        <w:t xml:space="preserve"> observation, the coordinator portfolio, and employee time.</w:t>
      </w:r>
    </w:p>
    <w:p w14:paraId="760E4286" w14:textId="77777777" w:rsidR="00054807" w:rsidRPr="00AB52E9" w:rsidRDefault="00054807" w:rsidP="00B05478">
      <w:pPr>
        <w:pStyle w:val="Bullet10"/>
        <w:numPr>
          <w:ilvl w:val="0"/>
          <w:numId w:val="0"/>
        </w:numPr>
        <w:spacing w:before="0"/>
        <w:jc w:val="center"/>
        <w:rPr>
          <w:rFonts w:asciiTheme="minorHAnsi" w:hAnsiTheme="minorHAnsi"/>
          <w:b/>
          <w:sz w:val="32"/>
          <w:szCs w:val="32"/>
        </w:rPr>
      </w:pPr>
      <w:r w:rsidRPr="00AB52E9">
        <w:rPr>
          <w:rFonts w:asciiTheme="minorHAnsi" w:hAnsiTheme="minorHAnsi"/>
          <w:b/>
          <w:sz w:val="32"/>
          <w:szCs w:val="32"/>
        </w:rPr>
        <w:t>Measure 1: Observation</w:t>
      </w:r>
    </w:p>
    <w:p w14:paraId="102E79D9" w14:textId="203840F7" w:rsidR="007E4010" w:rsidRPr="00AB52E9" w:rsidRDefault="00054807" w:rsidP="009914FC">
      <w:pPr>
        <w:pStyle w:val="Bullet10"/>
        <w:numPr>
          <w:ilvl w:val="0"/>
          <w:numId w:val="0"/>
        </w:numPr>
        <w:spacing w:before="0"/>
        <w:rPr>
          <w:rFonts w:asciiTheme="minorHAnsi" w:hAnsiTheme="minorHAnsi"/>
          <w:i/>
          <w:sz w:val="28"/>
          <w:szCs w:val="28"/>
        </w:rPr>
      </w:pPr>
      <w:r w:rsidRPr="00AB52E9">
        <w:rPr>
          <w:rFonts w:asciiTheme="minorHAnsi" w:hAnsiTheme="minorHAnsi"/>
        </w:rPr>
        <w:t xml:space="preserve">Observation </w:t>
      </w:r>
      <w:r w:rsidR="007E4010" w:rsidRPr="00AB52E9">
        <w:rPr>
          <w:rFonts w:asciiTheme="minorHAnsi" w:hAnsiTheme="minorHAnsi"/>
        </w:rPr>
        <w:t xml:space="preserve">is a formal method of gathering evidence about performance. Each </w:t>
      </w:r>
      <w:r w:rsidR="00D8702A" w:rsidRPr="00AB52E9">
        <w:rPr>
          <w:rFonts w:asciiTheme="minorHAnsi" w:hAnsiTheme="minorHAnsi"/>
        </w:rPr>
        <w:t>coordinator</w:t>
      </w:r>
      <w:r w:rsidR="007E4010" w:rsidRPr="00AB52E9">
        <w:rPr>
          <w:rFonts w:asciiTheme="minorHAnsi" w:hAnsiTheme="minorHAnsi"/>
        </w:rPr>
        <w:t xml:space="preserve"> is observed formally twice a year, once each semester. One of the observations </w:t>
      </w:r>
      <w:r w:rsidR="00D8702A" w:rsidRPr="00AB52E9">
        <w:rPr>
          <w:rFonts w:asciiTheme="minorHAnsi" w:hAnsiTheme="minorHAnsi"/>
          <w:b/>
        </w:rPr>
        <w:t>must</w:t>
      </w:r>
      <w:r w:rsidR="007E4010" w:rsidRPr="00AB52E9">
        <w:rPr>
          <w:rFonts w:asciiTheme="minorHAnsi" w:hAnsiTheme="minorHAnsi"/>
        </w:rPr>
        <w:t xml:space="preserve"> be</w:t>
      </w:r>
      <w:r w:rsidR="00833061" w:rsidRPr="00AB52E9">
        <w:rPr>
          <w:rFonts w:asciiTheme="minorHAnsi" w:hAnsiTheme="minorHAnsi"/>
        </w:rPr>
        <w:t xml:space="preserve"> conducted while</w:t>
      </w:r>
      <w:r w:rsidR="007E4010" w:rsidRPr="00AB52E9">
        <w:rPr>
          <w:rFonts w:asciiTheme="minorHAnsi" w:hAnsiTheme="minorHAnsi"/>
        </w:rPr>
        <w:t xml:space="preserve"> the </w:t>
      </w:r>
      <w:r w:rsidR="00D8702A" w:rsidRPr="00AB52E9">
        <w:rPr>
          <w:rFonts w:asciiTheme="minorHAnsi" w:hAnsiTheme="minorHAnsi"/>
        </w:rPr>
        <w:t>coordinator</w:t>
      </w:r>
      <w:r w:rsidR="007E4010" w:rsidRPr="00AB52E9">
        <w:rPr>
          <w:rFonts w:asciiTheme="minorHAnsi" w:hAnsiTheme="minorHAnsi"/>
        </w:rPr>
        <w:t xml:space="preserve"> </w:t>
      </w:r>
      <w:r w:rsidR="00CD7DCE" w:rsidRPr="00AB52E9">
        <w:rPr>
          <w:rFonts w:asciiTheme="minorHAnsi" w:hAnsiTheme="minorHAnsi"/>
        </w:rPr>
        <w:t xml:space="preserve">is </w:t>
      </w:r>
      <w:r w:rsidR="007E4010" w:rsidRPr="00AB52E9">
        <w:rPr>
          <w:rFonts w:asciiTheme="minorHAnsi" w:hAnsiTheme="minorHAnsi"/>
        </w:rPr>
        <w:t xml:space="preserve">providing </w:t>
      </w:r>
      <w:r w:rsidR="00D8702A" w:rsidRPr="00AB52E9">
        <w:rPr>
          <w:rFonts w:asciiTheme="minorHAnsi" w:hAnsiTheme="minorHAnsi"/>
        </w:rPr>
        <w:t xml:space="preserve">professional development to </w:t>
      </w:r>
      <w:r w:rsidR="00BD44F4" w:rsidRPr="00AB52E9">
        <w:rPr>
          <w:rFonts w:asciiTheme="minorHAnsi" w:hAnsiTheme="minorHAnsi"/>
        </w:rPr>
        <w:t>educators</w:t>
      </w:r>
      <w:r w:rsidR="007E4010" w:rsidRPr="00AB52E9">
        <w:rPr>
          <w:rFonts w:asciiTheme="minorHAnsi" w:hAnsiTheme="minorHAnsi"/>
        </w:rPr>
        <w:t>.</w:t>
      </w:r>
      <w:r w:rsidR="001655BF" w:rsidRPr="00AB52E9">
        <w:rPr>
          <w:rFonts w:asciiTheme="minorHAnsi" w:hAnsiTheme="minorHAnsi"/>
        </w:rPr>
        <w:t xml:space="preserve"> </w:t>
      </w:r>
      <w:r w:rsidR="00134DDC" w:rsidRPr="00AB52E9">
        <w:rPr>
          <w:rFonts w:asciiTheme="minorHAnsi" w:hAnsiTheme="minorHAnsi"/>
        </w:rPr>
        <w:t>In the U.S. Virgin Islands, p</w:t>
      </w:r>
      <w:r w:rsidR="001655BF" w:rsidRPr="00AB52E9">
        <w:rPr>
          <w:rFonts w:asciiTheme="minorHAnsi" w:hAnsiTheme="minorHAnsi"/>
        </w:rPr>
        <w:t xml:space="preserve">rofessional development encompasses </w:t>
      </w:r>
      <w:r w:rsidR="00342634" w:rsidRPr="00AB52E9">
        <w:rPr>
          <w:rStyle w:val="tgc"/>
          <w:rFonts w:asciiTheme="minorHAnsi" w:hAnsiTheme="minorHAnsi"/>
        </w:rPr>
        <w:t>all types of facilitated learning opportunities</w:t>
      </w:r>
      <w:r w:rsidR="00CD7DCE" w:rsidRPr="00AB52E9">
        <w:rPr>
          <w:rStyle w:val="tgc"/>
          <w:rFonts w:asciiTheme="minorHAnsi" w:hAnsiTheme="minorHAnsi"/>
        </w:rPr>
        <w:t>,</w:t>
      </w:r>
      <w:r w:rsidR="00342634" w:rsidRPr="00AB52E9">
        <w:rPr>
          <w:rStyle w:val="tgc"/>
          <w:rFonts w:asciiTheme="minorHAnsi" w:hAnsiTheme="minorHAnsi"/>
        </w:rPr>
        <w:t xml:space="preserve"> </w:t>
      </w:r>
      <w:r w:rsidR="00792E31" w:rsidRPr="00AB52E9">
        <w:rPr>
          <w:rStyle w:val="tgc"/>
          <w:rFonts w:asciiTheme="minorHAnsi" w:hAnsiTheme="minorHAnsi"/>
        </w:rPr>
        <w:t xml:space="preserve">including teacher coaching through </w:t>
      </w:r>
      <w:r w:rsidR="00342634" w:rsidRPr="00AB52E9">
        <w:rPr>
          <w:rStyle w:val="tgc"/>
          <w:rFonts w:asciiTheme="minorHAnsi" w:hAnsiTheme="minorHAnsi"/>
        </w:rPr>
        <w:t>conferences and informal learning opportunities situated in practice.</w:t>
      </w:r>
      <w:r w:rsidR="00DA6F76" w:rsidRPr="00AB52E9">
        <w:rPr>
          <w:rStyle w:val="tgc"/>
          <w:rFonts w:asciiTheme="minorHAnsi" w:hAnsiTheme="minorHAnsi"/>
        </w:rPr>
        <w:t xml:space="preserve"> </w:t>
      </w:r>
      <w:r w:rsidR="00E87339" w:rsidRPr="00AB52E9">
        <w:rPr>
          <w:rStyle w:val="tgc"/>
          <w:rFonts w:asciiTheme="minorHAnsi" w:hAnsiTheme="minorHAnsi"/>
        </w:rPr>
        <w:t xml:space="preserve">The coordinator completes the </w:t>
      </w:r>
      <w:r w:rsidR="00E87339" w:rsidRPr="00AB52E9">
        <w:rPr>
          <w:rStyle w:val="tgc"/>
          <w:rFonts w:asciiTheme="minorHAnsi" w:hAnsiTheme="minorHAnsi"/>
          <w:i/>
        </w:rPr>
        <w:t>Observation Planning Form</w:t>
      </w:r>
      <w:r w:rsidR="00E87339" w:rsidRPr="00AB52E9">
        <w:rPr>
          <w:rStyle w:val="tgc"/>
          <w:rFonts w:asciiTheme="minorHAnsi" w:hAnsiTheme="minorHAnsi"/>
        </w:rPr>
        <w:t xml:space="preserve"> and submits it t</w:t>
      </w:r>
      <w:r w:rsidR="004D38DA" w:rsidRPr="00AB52E9">
        <w:rPr>
          <w:rStyle w:val="tgc"/>
          <w:rFonts w:asciiTheme="minorHAnsi" w:hAnsiTheme="minorHAnsi"/>
        </w:rPr>
        <w:t>hr</w:t>
      </w:r>
      <w:r w:rsidR="00E87339" w:rsidRPr="00AB52E9">
        <w:rPr>
          <w:rStyle w:val="tgc"/>
          <w:rFonts w:asciiTheme="minorHAnsi" w:hAnsiTheme="minorHAnsi"/>
        </w:rPr>
        <w:t>o</w:t>
      </w:r>
      <w:r w:rsidR="004D38DA" w:rsidRPr="00AB52E9">
        <w:rPr>
          <w:rStyle w:val="tgc"/>
          <w:rFonts w:asciiTheme="minorHAnsi" w:hAnsiTheme="minorHAnsi"/>
        </w:rPr>
        <w:t>ugh</w:t>
      </w:r>
      <w:r w:rsidR="00E87339" w:rsidRPr="00AB52E9">
        <w:rPr>
          <w:rStyle w:val="tgc"/>
          <w:rFonts w:asciiTheme="minorHAnsi" w:hAnsiTheme="minorHAnsi"/>
        </w:rPr>
        <w:t xml:space="preserve"> </w:t>
      </w:r>
      <w:proofErr w:type="spellStart"/>
      <w:r w:rsidR="00E87339" w:rsidRPr="00AB52E9">
        <w:rPr>
          <w:rStyle w:val="tgc"/>
          <w:rFonts w:asciiTheme="minorHAnsi" w:hAnsiTheme="minorHAnsi"/>
        </w:rPr>
        <w:t>TalentEd</w:t>
      </w:r>
      <w:proofErr w:type="spellEnd"/>
      <w:r w:rsidR="00E87339" w:rsidRPr="00AB52E9">
        <w:rPr>
          <w:rStyle w:val="tgc"/>
          <w:rFonts w:asciiTheme="minorHAnsi" w:hAnsiTheme="minorHAnsi"/>
        </w:rPr>
        <w:t xml:space="preserve"> </w:t>
      </w:r>
      <w:r w:rsidR="007F501F" w:rsidRPr="00AB52E9">
        <w:rPr>
          <w:rStyle w:val="tgc"/>
          <w:rFonts w:asciiTheme="minorHAnsi" w:hAnsiTheme="minorHAnsi"/>
        </w:rPr>
        <w:t>prior to</w:t>
      </w:r>
      <w:r w:rsidR="00E87339" w:rsidRPr="00AB52E9">
        <w:rPr>
          <w:rStyle w:val="tgc"/>
          <w:rFonts w:asciiTheme="minorHAnsi" w:hAnsiTheme="minorHAnsi"/>
        </w:rPr>
        <w:t xml:space="preserve"> the observation. </w:t>
      </w:r>
      <w:r w:rsidR="00DA6F76" w:rsidRPr="00AB52E9">
        <w:rPr>
          <w:rStyle w:val="tgc"/>
          <w:rFonts w:asciiTheme="minorHAnsi" w:hAnsiTheme="minorHAnsi"/>
        </w:rPr>
        <w:t xml:space="preserve">The professional development observation is scored using the </w:t>
      </w:r>
      <w:r w:rsidR="00A0633A" w:rsidRPr="00AB52E9">
        <w:rPr>
          <w:rStyle w:val="tgc"/>
          <w:rFonts w:asciiTheme="minorHAnsi" w:hAnsiTheme="minorHAnsi"/>
          <w:i/>
        </w:rPr>
        <w:t xml:space="preserve">PD </w:t>
      </w:r>
      <w:r w:rsidR="00E0748B" w:rsidRPr="00AB52E9">
        <w:rPr>
          <w:rStyle w:val="tgc"/>
          <w:rFonts w:asciiTheme="minorHAnsi" w:hAnsiTheme="minorHAnsi"/>
          <w:i/>
        </w:rPr>
        <w:t>Observation Scoring Form</w:t>
      </w:r>
      <w:r w:rsidR="00DA6F76" w:rsidRPr="00AB52E9">
        <w:rPr>
          <w:rStyle w:val="tgc"/>
          <w:rFonts w:asciiTheme="minorHAnsi" w:hAnsiTheme="minorHAnsi"/>
          <w:i/>
        </w:rPr>
        <w:t>.</w:t>
      </w:r>
    </w:p>
    <w:p w14:paraId="620546C8" w14:textId="3958E10A" w:rsidR="00741392" w:rsidRPr="00AB52E9" w:rsidRDefault="007E4010">
      <w:pPr>
        <w:pStyle w:val="Bullet10"/>
        <w:numPr>
          <w:ilvl w:val="0"/>
          <w:numId w:val="0"/>
        </w:numPr>
        <w:spacing w:before="0"/>
        <w:rPr>
          <w:rFonts w:asciiTheme="minorHAnsi" w:hAnsiTheme="minorHAnsi"/>
        </w:rPr>
      </w:pPr>
      <w:r w:rsidRPr="00AB52E9">
        <w:rPr>
          <w:rFonts w:asciiTheme="minorHAnsi" w:hAnsiTheme="minorHAnsi"/>
        </w:rPr>
        <w:t xml:space="preserve">The </w:t>
      </w:r>
      <w:r w:rsidR="006B4C6F" w:rsidRPr="00AB52E9">
        <w:rPr>
          <w:rFonts w:asciiTheme="minorHAnsi" w:hAnsiTheme="minorHAnsi"/>
        </w:rPr>
        <w:t xml:space="preserve">second </w:t>
      </w:r>
      <w:r w:rsidRPr="00AB52E9">
        <w:rPr>
          <w:rFonts w:asciiTheme="minorHAnsi" w:hAnsiTheme="minorHAnsi"/>
        </w:rPr>
        <w:t xml:space="preserve">observation </w:t>
      </w:r>
      <w:r w:rsidR="00342634" w:rsidRPr="00AB52E9">
        <w:rPr>
          <w:rFonts w:asciiTheme="minorHAnsi" w:hAnsiTheme="minorHAnsi"/>
        </w:rPr>
        <w:t>can also be a profess</w:t>
      </w:r>
      <w:r w:rsidR="00134DDC" w:rsidRPr="00AB52E9">
        <w:rPr>
          <w:rFonts w:asciiTheme="minorHAnsi" w:hAnsiTheme="minorHAnsi"/>
        </w:rPr>
        <w:t>ional development activity</w:t>
      </w:r>
      <w:r w:rsidR="004D38DA" w:rsidRPr="00AB52E9">
        <w:rPr>
          <w:rFonts w:asciiTheme="minorHAnsi" w:hAnsiTheme="minorHAnsi"/>
        </w:rPr>
        <w:t>,</w:t>
      </w:r>
      <w:r w:rsidR="00134DDC" w:rsidRPr="00AB52E9">
        <w:rPr>
          <w:rFonts w:asciiTheme="minorHAnsi" w:hAnsiTheme="minorHAnsi"/>
        </w:rPr>
        <w:t xml:space="preserve"> or it can be </w:t>
      </w:r>
      <w:r w:rsidR="00D8702A" w:rsidRPr="00AB52E9">
        <w:rPr>
          <w:rFonts w:asciiTheme="minorHAnsi" w:hAnsiTheme="minorHAnsi"/>
        </w:rPr>
        <w:t xml:space="preserve">an activity related to another aspect of the coordinator’s leadership practice. </w:t>
      </w:r>
      <w:r w:rsidR="007C03F2" w:rsidRPr="00AB52E9">
        <w:rPr>
          <w:rFonts w:asciiTheme="minorHAnsi" w:hAnsiTheme="minorHAnsi"/>
        </w:rPr>
        <w:t>If the second observation is not a professional development observation, t</w:t>
      </w:r>
      <w:r w:rsidRPr="00AB52E9">
        <w:rPr>
          <w:rFonts w:asciiTheme="minorHAnsi" w:hAnsiTheme="minorHAnsi"/>
        </w:rPr>
        <w:t xml:space="preserve">he </w:t>
      </w:r>
      <w:r w:rsidR="00D8702A" w:rsidRPr="00AB52E9">
        <w:rPr>
          <w:rFonts w:asciiTheme="minorHAnsi" w:hAnsiTheme="minorHAnsi"/>
        </w:rPr>
        <w:t>coordinator</w:t>
      </w:r>
      <w:r w:rsidRPr="00AB52E9">
        <w:rPr>
          <w:rFonts w:asciiTheme="minorHAnsi" w:hAnsiTheme="minorHAnsi"/>
        </w:rPr>
        <w:t xml:space="preserve"> and </w:t>
      </w:r>
      <w:r w:rsidR="00D8702A" w:rsidRPr="00AB52E9">
        <w:rPr>
          <w:rFonts w:asciiTheme="minorHAnsi" w:hAnsiTheme="minorHAnsi"/>
        </w:rPr>
        <w:t xml:space="preserve">his or her </w:t>
      </w:r>
      <w:r w:rsidR="004D38DA" w:rsidRPr="00AB52E9">
        <w:rPr>
          <w:rFonts w:asciiTheme="minorHAnsi" w:hAnsiTheme="minorHAnsi"/>
        </w:rPr>
        <w:t xml:space="preserve">director </w:t>
      </w:r>
      <w:r w:rsidR="007C03F2" w:rsidRPr="00AB52E9">
        <w:rPr>
          <w:rFonts w:asciiTheme="minorHAnsi" w:hAnsiTheme="minorHAnsi"/>
        </w:rPr>
        <w:t xml:space="preserve">determine the focus of this observation and identify the </w:t>
      </w:r>
      <w:r w:rsidR="007C03F2" w:rsidRPr="00AB52E9">
        <w:rPr>
          <w:rFonts w:asciiTheme="minorHAnsi" w:hAnsiTheme="minorHAnsi"/>
          <w:b/>
        </w:rPr>
        <w:t>two practices</w:t>
      </w:r>
      <w:r w:rsidR="007C03F2" w:rsidRPr="00AB52E9">
        <w:rPr>
          <w:rFonts w:asciiTheme="minorHAnsi" w:hAnsiTheme="minorHAnsi"/>
        </w:rPr>
        <w:t xml:space="preserve"> to be observed</w:t>
      </w:r>
      <w:r w:rsidRPr="00AB52E9">
        <w:rPr>
          <w:rFonts w:asciiTheme="minorHAnsi" w:hAnsiTheme="minorHAnsi"/>
        </w:rPr>
        <w:t xml:space="preserve"> </w:t>
      </w:r>
      <w:r w:rsidR="00D8702A" w:rsidRPr="00AB52E9">
        <w:rPr>
          <w:rFonts w:asciiTheme="minorHAnsi" w:hAnsiTheme="minorHAnsi"/>
        </w:rPr>
        <w:t xml:space="preserve">during the Evaluation Planning Meeting </w:t>
      </w:r>
      <w:r w:rsidR="007C03F2" w:rsidRPr="00AB52E9">
        <w:rPr>
          <w:rFonts w:asciiTheme="minorHAnsi" w:hAnsiTheme="minorHAnsi"/>
        </w:rPr>
        <w:t>at the beginning of the year.</w:t>
      </w:r>
      <w:r w:rsidRPr="00AB52E9">
        <w:rPr>
          <w:rFonts w:asciiTheme="minorHAnsi" w:hAnsiTheme="minorHAnsi"/>
        </w:rPr>
        <w:t xml:space="preserve"> Th</w:t>
      </w:r>
      <w:r w:rsidR="00D8702A" w:rsidRPr="00AB52E9">
        <w:rPr>
          <w:rFonts w:asciiTheme="minorHAnsi" w:hAnsiTheme="minorHAnsi"/>
        </w:rPr>
        <w:t>e activity and practices</w:t>
      </w:r>
      <w:r w:rsidRPr="00AB52E9">
        <w:rPr>
          <w:rFonts w:asciiTheme="minorHAnsi" w:hAnsiTheme="minorHAnsi"/>
        </w:rPr>
        <w:t xml:space="preserve"> are documented </w:t>
      </w:r>
      <w:r w:rsidR="00D8702A" w:rsidRPr="00AB52E9">
        <w:rPr>
          <w:rFonts w:asciiTheme="minorHAnsi" w:hAnsiTheme="minorHAnsi"/>
        </w:rPr>
        <w:t xml:space="preserve">using </w:t>
      </w:r>
      <w:r w:rsidRPr="00AB52E9">
        <w:rPr>
          <w:rFonts w:asciiTheme="minorHAnsi" w:hAnsiTheme="minorHAnsi"/>
          <w:i/>
        </w:rPr>
        <w:t xml:space="preserve">the </w:t>
      </w:r>
      <w:r w:rsidR="00015363" w:rsidRPr="00AB52E9">
        <w:rPr>
          <w:rFonts w:asciiTheme="minorHAnsi" w:hAnsiTheme="minorHAnsi"/>
          <w:i/>
        </w:rPr>
        <w:t>Observation</w:t>
      </w:r>
      <w:r w:rsidRPr="00AB52E9">
        <w:rPr>
          <w:rFonts w:asciiTheme="minorHAnsi" w:hAnsiTheme="minorHAnsi"/>
          <w:i/>
        </w:rPr>
        <w:t xml:space="preserve"> Planning Form</w:t>
      </w:r>
      <w:r w:rsidR="007F501F" w:rsidRPr="00AB52E9">
        <w:rPr>
          <w:rFonts w:asciiTheme="minorHAnsi" w:hAnsiTheme="minorHAnsi"/>
          <w:i/>
        </w:rPr>
        <w:t xml:space="preserve"> </w:t>
      </w:r>
      <w:r w:rsidR="007F501F" w:rsidRPr="00AB52E9">
        <w:rPr>
          <w:rFonts w:asciiTheme="minorHAnsi" w:hAnsiTheme="minorHAnsi"/>
        </w:rPr>
        <w:t>and checking the box for a Non-Professional Development Event</w:t>
      </w:r>
      <w:r w:rsidRPr="00AB52E9">
        <w:rPr>
          <w:rFonts w:asciiTheme="minorHAnsi" w:hAnsiTheme="minorHAnsi"/>
          <w:i/>
        </w:rPr>
        <w:t>.</w:t>
      </w:r>
      <w:r w:rsidRPr="00AB52E9">
        <w:rPr>
          <w:rFonts w:asciiTheme="minorHAnsi" w:hAnsiTheme="minorHAnsi"/>
        </w:rPr>
        <w:t xml:space="preserve"> </w:t>
      </w:r>
      <w:r w:rsidR="007F501F" w:rsidRPr="00AB52E9">
        <w:rPr>
          <w:rFonts w:asciiTheme="minorHAnsi" w:hAnsiTheme="minorHAnsi"/>
        </w:rPr>
        <w:t xml:space="preserve">In this case, </w:t>
      </w:r>
      <w:r w:rsidR="00DA6F76" w:rsidRPr="00AB52E9">
        <w:rPr>
          <w:rFonts w:asciiTheme="minorHAnsi" w:hAnsiTheme="minorHAnsi"/>
        </w:rPr>
        <w:t xml:space="preserve">the </w:t>
      </w:r>
      <w:r w:rsidR="00A06310" w:rsidRPr="00AB52E9">
        <w:rPr>
          <w:rFonts w:asciiTheme="minorHAnsi" w:hAnsiTheme="minorHAnsi"/>
          <w:i/>
        </w:rPr>
        <w:t>Non</w:t>
      </w:r>
      <w:r w:rsidR="00B44A37" w:rsidRPr="00AB52E9">
        <w:rPr>
          <w:rFonts w:asciiTheme="minorHAnsi" w:hAnsiTheme="minorHAnsi"/>
          <w:i/>
        </w:rPr>
        <w:t>-</w:t>
      </w:r>
      <w:r w:rsidR="007F501F" w:rsidRPr="00AB52E9">
        <w:rPr>
          <w:rFonts w:asciiTheme="minorHAnsi" w:hAnsiTheme="minorHAnsi"/>
          <w:i/>
        </w:rPr>
        <w:t>PD</w:t>
      </w:r>
      <w:r w:rsidR="00A06310" w:rsidRPr="00AB52E9">
        <w:rPr>
          <w:rFonts w:asciiTheme="minorHAnsi" w:hAnsiTheme="minorHAnsi"/>
          <w:i/>
        </w:rPr>
        <w:t xml:space="preserve"> </w:t>
      </w:r>
      <w:r w:rsidR="00DA6F76" w:rsidRPr="00AB52E9">
        <w:rPr>
          <w:rFonts w:asciiTheme="minorHAnsi" w:hAnsiTheme="minorHAnsi"/>
          <w:i/>
        </w:rPr>
        <w:t>Observation Scoring Form</w:t>
      </w:r>
      <w:r w:rsidR="00DA6F76" w:rsidRPr="00AB52E9">
        <w:rPr>
          <w:rFonts w:asciiTheme="minorHAnsi" w:hAnsiTheme="minorHAnsi"/>
        </w:rPr>
        <w:t xml:space="preserve"> is used to score the observation. </w:t>
      </w:r>
    </w:p>
    <w:p w14:paraId="25792443" w14:textId="700A0AC3" w:rsidR="007629FB" w:rsidRPr="00AB52E9" w:rsidRDefault="00833061" w:rsidP="00A221CF">
      <w:pPr>
        <w:pStyle w:val="Header"/>
        <w:rPr>
          <w:rFonts w:asciiTheme="minorHAnsi" w:hAnsiTheme="minorHAnsi"/>
        </w:rPr>
      </w:pPr>
      <w:r w:rsidRPr="00AB52E9">
        <w:rPr>
          <w:rFonts w:asciiTheme="minorHAnsi" w:hAnsiTheme="minorHAnsi"/>
        </w:rPr>
        <w:t xml:space="preserve">Both </w:t>
      </w:r>
      <w:r w:rsidR="00741392" w:rsidRPr="00AB52E9">
        <w:rPr>
          <w:rFonts w:asciiTheme="minorHAnsi" w:hAnsiTheme="minorHAnsi"/>
        </w:rPr>
        <w:t>observation cycle</w:t>
      </w:r>
      <w:r w:rsidRPr="00AB52E9">
        <w:rPr>
          <w:rFonts w:asciiTheme="minorHAnsi" w:hAnsiTheme="minorHAnsi"/>
        </w:rPr>
        <w:t>s</w:t>
      </w:r>
      <w:r w:rsidR="00741392" w:rsidRPr="00AB52E9">
        <w:rPr>
          <w:rFonts w:asciiTheme="minorHAnsi" w:hAnsiTheme="minorHAnsi"/>
        </w:rPr>
        <w:t xml:space="preserve"> include </w:t>
      </w:r>
      <w:r w:rsidR="00BB3DC6" w:rsidRPr="00AB52E9">
        <w:rPr>
          <w:rFonts w:asciiTheme="minorHAnsi" w:hAnsiTheme="minorHAnsi"/>
        </w:rPr>
        <w:t xml:space="preserve">the </w:t>
      </w:r>
      <w:r w:rsidR="00741392" w:rsidRPr="00AB52E9">
        <w:rPr>
          <w:rFonts w:asciiTheme="minorHAnsi" w:hAnsiTheme="minorHAnsi"/>
        </w:rPr>
        <w:t xml:space="preserve">observation and a post-conference meeting. </w:t>
      </w:r>
      <w:r w:rsidRPr="00AB52E9">
        <w:rPr>
          <w:rFonts w:asciiTheme="minorHAnsi" w:hAnsiTheme="minorHAnsi"/>
        </w:rPr>
        <w:t>Although the Observation Planning Form</w:t>
      </w:r>
      <w:r w:rsidR="004D38DA" w:rsidRPr="00AB52E9">
        <w:rPr>
          <w:rFonts w:asciiTheme="minorHAnsi" w:hAnsiTheme="minorHAnsi"/>
        </w:rPr>
        <w:t xml:space="preserve"> </w:t>
      </w:r>
      <w:r w:rsidRPr="00AB52E9">
        <w:rPr>
          <w:rFonts w:asciiTheme="minorHAnsi" w:hAnsiTheme="minorHAnsi"/>
        </w:rPr>
        <w:t>is required</w:t>
      </w:r>
      <w:r w:rsidR="004D38DA" w:rsidRPr="00AB52E9">
        <w:rPr>
          <w:rFonts w:asciiTheme="minorHAnsi" w:hAnsiTheme="minorHAnsi"/>
        </w:rPr>
        <w:t xml:space="preserve"> for either a PD or Non-PD event</w:t>
      </w:r>
      <w:r w:rsidRPr="00AB52E9">
        <w:rPr>
          <w:rFonts w:asciiTheme="minorHAnsi" w:hAnsiTheme="minorHAnsi"/>
        </w:rPr>
        <w:t>, t</w:t>
      </w:r>
      <w:r w:rsidR="00741392" w:rsidRPr="00AB52E9">
        <w:rPr>
          <w:rFonts w:asciiTheme="minorHAnsi" w:hAnsiTheme="minorHAnsi"/>
        </w:rPr>
        <w:t xml:space="preserve">he pre-conference meeting is </w:t>
      </w:r>
      <w:r w:rsidR="00BB3DC6" w:rsidRPr="00AB52E9">
        <w:rPr>
          <w:rFonts w:asciiTheme="minorHAnsi" w:hAnsiTheme="minorHAnsi"/>
        </w:rPr>
        <w:t xml:space="preserve">optional. This meeting, if scheduled, provides </w:t>
      </w:r>
      <w:r w:rsidR="00741392" w:rsidRPr="00AB52E9">
        <w:rPr>
          <w:rFonts w:asciiTheme="minorHAnsi" w:hAnsiTheme="minorHAnsi"/>
        </w:rPr>
        <w:t>an opportunity for th</w:t>
      </w:r>
      <w:r w:rsidR="00342634" w:rsidRPr="00AB52E9">
        <w:rPr>
          <w:rFonts w:asciiTheme="minorHAnsi" w:hAnsiTheme="minorHAnsi"/>
        </w:rPr>
        <w:t xml:space="preserve">e coordinator </w:t>
      </w:r>
      <w:r w:rsidR="00741392" w:rsidRPr="00AB52E9">
        <w:rPr>
          <w:rFonts w:asciiTheme="minorHAnsi" w:hAnsiTheme="minorHAnsi"/>
        </w:rPr>
        <w:t>to share information about the upcom</w:t>
      </w:r>
      <w:r w:rsidR="00342634" w:rsidRPr="00AB52E9">
        <w:rPr>
          <w:rFonts w:asciiTheme="minorHAnsi" w:hAnsiTheme="minorHAnsi"/>
        </w:rPr>
        <w:t xml:space="preserve">ing observation so the </w:t>
      </w:r>
      <w:r w:rsidR="004D38DA" w:rsidRPr="00AB52E9">
        <w:rPr>
          <w:rFonts w:asciiTheme="minorHAnsi" w:hAnsiTheme="minorHAnsi"/>
        </w:rPr>
        <w:t xml:space="preserve">director of curriculum and instruction </w:t>
      </w:r>
      <w:r w:rsidR="00741392" w:rsidRPr="00AB52E9">
        <w:rPr>
          <w:rFonts w:asciiTheme="minorHAnsi" w:hAnsiTheme="minorHAnsi"/>
        </w:rPr>
        <w:t>understand</w:t>
      </w:r>
      <w:r w:rsidR="00342634" w:rsidRPr="00AB52E9">
        <w:rPr>
          <w:rFonts w:asciiTheme="minorHAnsi" w:hAnsiTheme="minorHAnsi"/>
        </w:rPr>
        <w:t>s</w:t>
      </w:r>
      <w:r w:rsidR="00741392" w:rsidRPr="00AB52E9">
        <w:rPr>
          <w:rFonts w:asciiTheme="minorHAnsi" w:hAnsiTheme="minorHAnsi"/>
        </w:rPr>
        <w:t xml:space="preserve"> the context of the professional development or activity. During the post-conference meeting, the </w:t>
      </w:r>
      <w:r w:rsidR="004D38DA" w:rsidRPr="00AB52E9">
        <w:rPr>
          <w:rFonts w:asciiTheme="minorHAnsi" w:hAnsiTheme="minorHAnsi"/>
        </w:rPr>
        <w:t>d</w:t>
      </w:r>
      <w:r w:rsidR="00342634" w:rsidRPr="00AB52E9">
        <w:rPr>
          <w:rFonts w:asciiTheme="minorHAnsi" w:hAnsiTheme="minorHAnsi"/>
        </w:rPr>
        <w:t xml:space="preserve">irector </w:t>
      </w:r>
      <w:r w:rsidR="00741392" w:rsidRPr="00AB52E9">
        <w:rPr>
          <w:rFonts w:asciiTheme="minorHAnsi" w:hAnsiTheme="minorHAnsi"/>
        </w:rPr>
        <w:t>provide</w:t>
      </w:r>
      <w:r w:rsidR="00342634" w:rsidRPr="00AB52E9">
        <w:rPr>
          <w:rFonts w:asciiTheme="minorHAnsi" w:hAnsiTheme="minorHAnsi"/>
        </w:rPr>
        <w:t>s</w:t>
      </w:r>
      <w:r w:rsidR="00741392" w:rsidRPr="00AB52E9">
        <w:rPr>
          <w:rFonts w:asciiTheme="minorHAnsi" w:hAnsiTheme="minorHAnsi"/>
        </w:rPr>
        <w:t xml:space="preserve"> performance feedbac</w:t>
      </w:r>
      <w:r w:rsidR="00342634" w:rsidRPr="00AB52E9">
        <w:rPr>
          <w:rFonts w:asciiTheme="minorHAnsi" w:hAnsiTheme="minorHAnsi"/>
        </w:rPr>
        <w:t>k and scores to the coordinator</w:t>
      </w:r>
      <w:r w:rsidR="00741392" w:rsidRPr="00AB52E9">
        <w:rPr>
          <w:rFonts w:asciiTheme="minorHAnsi" w:hAnsiTheme="minorHAnsi"/>
        </w:rPr>
        <w:t xml:space="preserve">. It is an </w:t>
      </w:r>
      <w:r w:rsidR="00342634" w:rsidRPr="00AB52E9">
        <w:rPr>
          <w:rFonts w:asciiTheme="minorHAnsi" w:hAnsiTheme="minorHAnsi"/>
        </w:rPr>
        <w:t>opportunity for the coordinator</w:t>
      </w:r>
      <w:r w:rsidR="00741392" w:rsidRPr="00AB52E9">
        <w:rPr>
          <w:rFonts w:asciiTheme="minorHAnsi" w:hAnsiTheme="minorHAnsi"/>
        </w:rPr>
        <w:t xml:space="preserve"> and </w:t>
      </w:r>
      <w:r w:rsidR="004D38DA" w:rsidRPr="00AB52E9">
        <w:rPr>
          <w:rFonts w:asciiTheme="minorHAnsi" w:hAnsiTheme="minorHAnsi"/>
        </w:rPr>
        <w:t>d</w:t>
      </w:r>
      <w:r w:rsidR="00342634" w:rsidRPr="00AB52E9">
        <w:rPr>
          <w:rFonts w:asciiTheme="minorHAnsi" w:hAnsiTheme="minorHAnsi"/>
        </w:rPr>
        <w:t xml:space="preserve">irector </w:t>
      </w:r>
      <w:r w:rsidR="00E72711" w:rsidRPr="00AB52E9">
        <w:rPr>
          <w:rFonts w:asciiTheme="minorHAnsi" w:hAnsiTheme="minorHAnsi"/>
        </w:rPr>
        <w:t>to collaboratively plan for improvement or growth.</w:t>
      </w:r>
      <w:r w:rsidR="00741392" w:rsidRPr="00AB52E9">
        <w:rPr>
          <w:rFonts w:asciiTheme="minorHAnsi" w:hAnsiTheme="minorHAnsi"/>
        </w:rPr>
        <w:t xml:space="preserve"> </w:t>
      </w:r>
      <w:r w:rsidR="00E72711" w:rsidRPr="00AB52E9">
        <w:rPr>
          <w:rFonts w:asciiTheme="minorHAnsi" w:hAnsiTheme="minorHAnsi"/>
        </w:rPr>
        <w:t>A</w:t>
      </w:r>
      <w:r w:rsidR="00D8702A" w:rsidRPr="00AB52E9">
        <w:rPr>
          <w:rFonts w:asciiTheme="minorHAnsi" w:hAnsiTheme="minorHAnsi"/>
        </w:rPr>
        <w:t xml:space="preserve">ll </w:t>
      </w:r>
      <w:r w:rsidR="007E4010" w:rsidRPr="00AB52E9">
        <w:rPr>
          <w:rFonts w:asciiTheme="minorHAnsi" w:hAnsiTheme="minorHAnsi"/>
        </w:rPr>
        <w:t xml:space="preserve">forms </w:t>
      </w:r>
      <w:r w:rsidR="00E72711" w:rsidRPr="00AB52E9">
        <w:rPr>
          <w:rFonts w:asciiTheme="minorHAnsi" w:hAnsiTheme="minorHAnsi"/>
        </w:rPr>
        <w:t xml:space="preserve">and resources </w:t>
      </w:r>
      <w:r w:rsidR="00D8702A" w:rsidRPr="00AB52E9">
        <w:rPr>
          <w:rFonts w:asciiTheme="minorHAnsi" w:hAnsiTheme="minorHAnsi"/>
        </w:rPr>
        <w:t xml:space="preserve">for </w:t>
      </w:r>
      <w:r w:rsidR="007F1136" w:rsidRPr="00AB52E9">
        <w:rPr>
          <w:rFonts w:asciiTheme="minorHAnsi" w:hAnsiTheme="minorHAnsi"/>
        </w:rPr>
        <w:t xml:space="preserve">the </w:t>
      </w:r>
      <w:r w:rsidR="00D8702A" w:rsidRPr="00AB52E9">
        <w:rPr>
          <w:rFonts w:asciiTheme="minorHAnsi" w:hAnsiTheme="minorHAnsi"/>
        </w:rPr>
        <w:t xml:space="preserve">coordinator </w:t>
      </w:r>
      <w:r w:rsidR="00E72711" w:rsidRPr="00AB52E9">
        <w:rPr>
          <w:rFonts w:asciiTheme="minorHAnsi" w:hAnsiTheme="minorHAnsi"/>
        </w:rPr>
        <w:t>observations</w:t>
      </w:r>
      <w:r w:rsidR="00D8702A" w:rsidRPr="00AB52E9">
        <w:rPr>
          <w:rFonts w:asciiTheme="minorHAnsi" w:hAnsiTheme="minorHAnsi"/>
        </w:rPr>
        <w:t xml:space="preserve"> are </w:t>
      </w:r>
      <w:r w:rsidR="007E4010" w:rsidRPr="00AB52E9">
        <w:rPr>
          <w:rFonts w:asciiTheme="minorHAnsi" w:hAnsiTheme="minorHAnsi"/>
        </w:rPr>
        <w:t xml:space="preserve">found </w:t>
      </w:r>
      <w:r w:rsidR="00D8702A" w:rsidRPr="00AB52E9">
        <w:rPr>
          <w:rFonts w:asciiTheme="minorHAnsi" w:hAnsiTheme="minorHAnsi"/>
        </w:rPr>
        <w:t xml:space="preserve">in </w:t>
      </w:r>
      <w:proofErr w:type="spellStart"/>
      <w:r w:rsidR="00D8702A" w:rsidRPr="00AB52E9">
        <w:rPr>
          <w:rFonts w:asciiTheme="minorHAnsi" w:hAnsiTheme="minorHAnsi"/>
        </w:rPr>
        <w:t>Ta</w:t>
      </w:r>
      <w:r w:rsidR="007E4010" w:rsidRPr="00AB52E9">
        <w:rPr>
          <w:rFonts w:asciiTheme="minorHAnsi" w:hAnsiTheme="minorHAnsi"/>
        </w:rPr>
        <w:t>lentEd</w:t>
      </w:r>
      <w:proofErr w:type="spellEnd"/>
      <w:r w:rsidR="00E72711" w:rsidRPr="00AB52E9">
        <w:rPr>
          <w:rFonts w:asciiTheme="minorHAnsi" w:hAnsiTheme="minorHAnsi"/>
        </w:rPr>
        <w:t xml:space="preserve"> </w:t>
      </w:r>
      <w:r w:rsidR="00D8702A" w:rsidRPr="00AB52E9">
        <w:rPr>
          <w:rFonts w:asciiTheme="minorHAnsi" w:hAnsiTheme="minorHAnsi"/>
        </w:rPr>
        <w:t xml:space="preserve">and </w:t>
      </w:r>
      <w:r w:rsidR="00E72711" w:rsidRPr="00AB52E9">
        <w:rPr>
          <w:rFonts w:asciiTheme="minorHAnsi" w:hAnsiTheme="minorHAnsi"/>
        </w:rPr>
        <w:t xml:space="preserve">on </w:t>
      </w:r>
      <w:r w:rsidR="0019091F" w:rsidRPr="00AB52E9">
        <w:rPr>
          <w:rFonts w:asciiTheme="minorHAnsi" w:hAnsiTheme="minorHAnsi"/>
        </w:rPr>
        <w:t>the</w:t>
      </w:r>
      <w:r w:rsidR="00C338B7" w:rsidRPr="00AB52E9">
        <w:rPr>
          <w:rFonts w:asciiTheme="minorHAnsi" w:hAnsiTheme="minorHAnsi"/>
        </w:rPr>
        <w:t xml:space="preserve"> EES</w:t>
      </w:r>
      <w:r w:rsidR="0019091F" w:rsidRPr="00AB52E9">
        <w:rPr>
          <w:rFonts w:asciiTheme="minorHAnsi" w:hAnsiTheme="minorHAnsi"/>
        </w:rPr>
        <w:t xml:space="preserve"> </w:t>
      </w:r>
      <w:hyperlink r:id="rId28" w:history="1">
        <w:hyperlink r:id="rId29" w:history="1">
          <w:r w:rsidR="00380D4A" w:rsidRPr="00AB52E9">
            <w:rPr>
              <w:rStyle w:val="Hyperlink"/>
              <w:rFonts w:asciiTheme="minorHAnsi" w:hAnsiTheme="minorHAnsi"/>
              <w:noProof/>
            </w:rPr>
            <w:t>Portal</w:t>
          </w:r>
        </w:hyperlink>
      </w:hyperlink>
      <w:r w:rsidR="007E4010" w:rsidRPr="00AB52E9">
        <w:rPr>
          <w:rFonts w:asciiTheme="minorHAnsi" w:hAnsiTheme="minorHAnsi"/>
        </w:rPr>
        <w:t xml:space="preserve">. </w:t>
      </w:r>
      <w:r w:rsidR="00342634" w:rsidRPr="00AB52E9">
        <w:rPr>
          <w:rFonts w:asciiTheme="minorHAnsi" w:hAnsiTheme="minorHAnsi"/>
        </w:rPr>
        <w:t xml:space="preserve"> </w:t>
      </w:r>
    </w:p>
    <w:p w14:paraId="0B72D798" w14:textId="77777777" w:rsidR="007629FB" w:rsidRPr="00AB52E9" w:rsidRDefault="007629FB" w:rsidP="00A221CF">
      <w:pPr>
        <w:pStyle w:val="Header"/>
        <w:rPr>
          <w:rFonts w:asciiTheme="minorHAnsi" w:hAnsiTheme="minorHAnsi"/>
        </w:rPr>
      </w:pPr>
    </w:p>
    <w:p w14:paraId="611A73C2" w14:textId="53235EB6" w:rsidR="00A221CF" w:rsidRPr="00AB52E9" w:rsidRDefault="00B44A37" w:rsidP="00A221CF">
      <w:pPr>
        <w:pStyle w:val="Header"/>
        <w:rPr>
          <w:rFonts w:asciiTheme="minorHAnsi" w:hAnsiTheme="minorHAnsi"/>
        </w:rPr>
      </w:pPr>
      <w:r w:rsidRPr="00AB52E9">
        <w:rPr>
          <w:rFonts w:asciiTheme="minorHAnsi" w:hAnsiTheme="minorHAnsi"/>
        </w:rPr>
        <w:t>Observations are</w:t>
      </w:r>
      <w:r w:rsidR="00A221CF" w:rsidRPr="00AB52E9">
        <w:rPr>
          <w:rFonts w:asciiTheme="minorHAnsi" w:hAnsiTheme="minorHAnsi"/>
        </w:rPr>
        <w:t xml:space="preserve"> one of the three measures used in the calculation of the final summative score for the coordinator’s evaluation. </w:t>
      </w:r>
    </w:p>
    <w:p w14:paraId="7F795566" w14:textId="1C02579A" w:rsidR="007E4010" w:rsidRPr="00AB52E9" w:rsidRDefault="007E4010">
      <w:pPr>
        <w:pStyle w:val="Bullet10"/>
        <w:numPr>
          <w:ilvl w:val="0"/>
          <w:numId w:val="0"/>
        </w:numPr>
        <w:spacing w:before="0"/>
        <w:rPr>
          <w:rFonts w:asciiTheme="minorHAnsi" w:hAnsiTheme="minorHAnsi"/>
        </w:rPr>
      </w:pPr>
    </w:p>
    <w:p w14:paraId="48D39AAE" w14:textId="4B10DBA1" w:rsidR="00DE71A6" w:rsidRPr="00AB52E9" w:rsidRDefault="00DE71A6" w:rsidP="00B05478">
      <w:pPr>
        <w:pStyle w:val="Bullet10"/>
        <w:numPr>
          <w:ilvl w:val="0"/>
          <w:numId w:val="0"/>
        </w:numPr>
        <w:spacing w:before="0"/>
        <w:jc w:val="center"/>
        <w:rPr>
          <w:rFonts w:asciiTheme="minorHAnsi" w:hAnsiTheme="minorHAnsi"/>
          <w:b/>
          <w:sz w:val="32"/>
          <w:szCs w:val="32"/>
        </w:rPr>
      </w:pPr>
      <w:r w:rsidRPr="00AB52E9">
        <w:rPr>
          <w:rFonts w:asciiTheme="minorHAnsi" w:hAnsiTheme="minorHAnsi"/>
          <w:b/>
          <w:sz w:val="32"/>
          <w:szCs w:val="32"/>
        </w:rPr>
        <w:t xml:space="preserve">Measure 2: </w:t>
      </w:r>
      <w:r w:rsidR="00D8702A" w:rsidRPr="00AB52E9">
        <w:rPr>
          <w:rFonts w:asciiTheme="minorHAnsi" w:hAnsiTheme="minorHAnsi"/>
          <w:b/>
          <w:sz w:val="32"/>
          <w:szCs w:val="32"/>
        </w:rPr>
        <w:t>Coordinator</w:t>
      </w:r>
      <w:r w:rsidR="007E4010" w:rsidRPr="00AB52E9">
        <w:rPr>
          <w:rFonts w:asciiTheme="minorHAnsi" w:hAnsiTheme="minorHAnsi"/>
          <w:b/>
          <w:sz w:val="32"/>
          <w:szCs w:val="32"/>
        </w:rPr>
        <w:t xml:space="preserve"> Portfolio</w:t>
      </w:r>
    </w:p>
    <w:p w14:paraId="0C9F6C33" w14:textId="7BF7E49B" w:rsidR="002952C9" w:rsidRPr="00AB52E9" w:rsidRDefault="00683D41" w:rsidP="00A221CF">
      <w:pPr>
        <w:spacing w:before="240"/>
        <w:rPr>
          <w:rFonts w:asciiTheme="minorHAnsi" w:hAnsiTheme="minorHAnsi"/>
          <w:strike/>
        </w:rPr>
      </w:pPr>
      <w:r w:rsidRPr="00AB52E9">
        <w:rPr>
          <w:rFonts w:asciiTheme="minorHAnsi" w:hAnsiTheme="minorHAnsi"/>
        </w:rPr>
        <w:t xml:space="preserve">All coordinators in the U.S. Virgin Islands are required to develop and </w:t>
      </w:r>
      <w:r w:rsidR="00FB003E" w:rsidRPr="00AB52E9">
        <w:rPr>
          <w:rFonts w:asciiTheme="minorHAnsi" w:hAnsiTheme="minorHAnsi"/>
        </w:rPr>
        <w:t xml:space="preserve">share </w:t>
      </w:r>
      <w:r w:rsidRPr="00AB52E9">
        <w:rPr>
          <w:rFonts w:asciiTheme="minorHAnsi" w:hAnsiTheme="minorHAnsi"/>
        </w:rPr>
        <w:t xml:space="preserve">a portfolio as part of their annual evaluation. The Coordinator Portfolio is a collection of artifacts that demonstrate performance related to essential leadership practices and indicators detailed in the </w:t>
      </w:r>
      <w:r w:rsidRPr="00AB52E9">
        <w:rPr>
          <w:rFonts w:asciiTheme="minorHAnsi" w:hAnsiTheme="minorHAnsi"/>
          <w:i/>
        </w:rPr>
        <w:t>U.S</w:t>
      </w:r>
      <w:r w:rsidR="008F7030" w:rsidRPr="00AB52E9">
        <w:rPr>
          <w:rFonts w:asciiTheme="minorHAnsi" w:hAnsiTheme="minorHAnsi"/>
          <w:i/>
        </w:rPr>
        <w:t>.</w:t>
      </w:r>
      <w:r w:rsidR="00454F8C" w:rsidRPr="00AB52E9">
        <w:rPr>
          <w:rFonts w:asciiTheme="minorHAnsi" w:hAnsiTheme="minorHAnsi"/>
          <w:i/>
        </w:rPr>
        <w:t>V.I</w:t>
      </w:r>
      <w:r w:rsidR="007E508C" w:rsidRPr="00AB52E9">
        <w:rPr>
          <w:rFonts w:asciiTheme="minorHAnsi" w:hAnsiTheme="minorHAnsi"/>
          <w:i/>
        </w:rPr>
        <w:t>.</w:t>
      </w:r>
      <w:r w:rsidR="00454F8C" w:rsidRPr="00AB52E9">
        <w:rPr>
          <w:rFonts w:asciiTheme="minorHAnsi" w:hAnsiTheme="minorHAnsi"/>
          <w:i/>
        </w:rPr>
        <w:t xml:space="preserve"> </w:t>
      </w:r>
      <w:r w:rsidRPr="00AB52E9">
        <w:rPr>
          <w:rFonts w:asciiTheme="minorHAnsi" w:hAnsiTheme="minorHAnsi"/>
          <w:i/>
        </w:rPr>
        <w:t>Performance Evaluation Framework for Coordinators.</w:t>
      </w:r>
      <w:r w:rsidRPr="00AB52E9">
        <w:rPr>
          <w:rFonts w:asciiTheme="minorHAnsi" w:hAnsiTheme="minorHAnsi"/>
        </w:rPr>
        <w:t xml:space="preserve"> Artifacts are intended to cohesively represent coordinator practice, as opposed to being a random document collection only focused on accomplishments</w:t>
      </w:r>
      <w:r w:rsidRPr="00AB52E9">
        <w:rPr>
          <w:rStyle w:val="CommentReference"/>
          <w:rFonts w:asciiTheme="minorHAnsi" w:hAnsiTheme="minorHAnsi"/>
        </w:rPr>
        <w:t xml:space="preserve">. </w:t>
      </w:r>
    </w:p>
    <w:p w14:paraId="6959FFED" w14:textId="32680AF4" w:rsidR="00A645F0" w:rsidRPr="00AB52E9" w:rsidRDefault="00A645F0" w:rsidP="00A221CF">
      <w:pPr>
        <w:rPr>
          <w:rStyle w:val="Hyperlink"/>
          <w:rFonts w:asciiTheme="minorHAnsi" w:hAnsiTheme="minorHAnsi"/>
          <w:color w:val="auto"/>
          <w:u w:val="none"/>
        </w:rPr>
      </w:pPr>
    </w:p>
    <w:p w14:paraId="307C28F6" w14:textId="3C55AD59" w:rsidR="00A645F0" w:rsidRPr="00AB52E9" w:rsidRDefault="009B5AB6" w:rsidP="00683D41">
      <w:pPr>
        <w:pStyle w:val="Bullet10"/>
        <w:numPr>
          <w:ilvl w:val="0"/>
          <w:numId w:val="0"/>
        </w:numPr>
        <w:spacing w:before="0"/>
        <w:rPr>
          <w:rStyle w:val="Hyperlink"/>
          <w:rFonts w:asciiTheme="minorHAnsi" w:hAnsiTheme="minorHAnsi"/>
        </w:rPr>
      </w:pPr>
      <w:r w:rsidRPr="00AB52E9">
        <w:rPr>
          <w:rFonts w:asciiTheme="minorHAnsi" w:hAnsiTheme="minorHAnsi"/>
          <w:noProof/>
        </w:rPr>
        <w:lastRenderedPageBreak/>
        <mc:AlternateContent>
          <mc:Choice Requires="wps">
            <w:drawing>
              <wp:anchor distT="45720" distB="45720" distL="114300" distR="114300" simplePos="0" relativeHeight="251683840" behindDoc="0" locked="0" layoutInCell="1" allowOverlap="1" wp14:anchorId="3EC432D6" wp14:editId="4E803B35">
                <wp:simplePos x="0" y="0"/>
                <wp:positionH relativeFrom="column">
                  <wp:posOffset>3837940</wp:posOffset>
                </wp:positionH>
                <wp:positionV relativeFrom="paragraph">
                  <wp:posOffset>-55245</wp:posOffset>
                </wp:positionV>
                <wp:extent cx="1943100" cy="2402840"/>
                <wp:effectExtent l="0" t="0" r="38100" b="35560"/>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2402840"/>
                        </a:xfrm>
                        <a:prstGeom prst="rect">
                          <a:avLst/>
                        </a:prstGeom>
                        <a:solidFill>
                          <a:srgbClr val="FFFFFF"/>
                        </a:solidFill>
                        <a:ln w="9525">
                          <a:solidFill>
                            <a:srgbClr val="000000"/>
                          </a:solidFill>
                          <a:miter lim="800000"/>
                          <a:headEnd/>
                          <a:tailEnd/>
                        </a:ln>
                      </wps:spPr>
                      <wps:txbx>
                        <w:txbxContent>
                          <w:p w14:paraId="60C68AC0" w14:textId="77777777" w:rsidR="002D2F73" w:rsidRDefault="002D2F73" w:rsidP="009B5AB6">
                            <w:r>
                              <w:rPr>
                                <w:noProof/>
                              </w:rPr>
                              <w:drawing>
                                <wp:inline distT="0" distB="0" distL="0" distR="0" wp14:anchorId="361B344A" wp14:editId="4CB1BEFE">
                                  <wp:extent cx="438785" cy="43878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38785" cy="438785"/>
                                          </a:xfrm>
                                          <a:prstGeom prst="rect">
                                            <a:avLst/>
                                          </a:prstGeom>
                                          <a:noFill/>
                                          <a:ln>
                                            <a:noFill/>
                                          </a:ln>
                                        </pic:spPr>
                                      </pic:pic>
                                    </a:graphicData>
                                  </a:graphic>
                                </wp:inline>
                              </w:drawing>
                            </w:r>
                          </w:p>
                          <w:p w14:paraId="3BC5CABB" w14:textId="77777777" w:rsidR="002D2F73" w:rsidRPr="00D8703C" w:rsidRDefault="002D2F73" w:rsidP="009B5AB6">
                            <w:r w:rsidRPr="00D8703C">
                              <w:t>What is a Portfolio?</w:t>
                            </w:r>
                          </w:p>
                          <w:p w14:paraId="2DFF3FC0" w14:textId="77777777" w:rsidR="002D2F73" w:rsidRPr="00D8703C" w:rsidRDefault="002D2F73" w:rsidP="009B5AB6">
                            <w:pPr>
                              <w:pStyle w:val="CommentText"/>
                              <w:rPr>
                                <w:sz w:val="24"/>
                                <w:szCs w:val="24"/>
                              </w:rPr>
                            </w:pPr>
                            <w:r w:rsidRPr="00D8703C">
                              <w:rPr>
                                <w:sz w:val="24"/>
                                <w:szCs w:val="24"/>
                              </w:rPr>
                              <w:t>A portfolio is a collection of strategically chosen artifacts created and used in the everyday routines of a coordinator</w:t>
                            </w:r>
                            <w:r>
                              <w:rPr>
                                <w:sz w:val="24"/>
                                <w:szCs w:val="24"/>
                              </w:rPr>
                              <w:t>. Artifacts</w:t>
                            </w:r>
                            <w:r w:rsidRPr="00D8703C">
                              <w:rPr>
                                <w:sz w:val="24"/>
                                <w:szCs w:val="24"/>
                              </w:rPr>
                              <w:t xml:space="preserve"> are assembled and explained by the coordinator for the purpose of performance evaluation.</w:t>
                            </w:r>
                          </w:p>
                          <w:p w14:paraId="343D7E18" w14:textId="77777777" w:rsidR="002D2F73" w:rsidRDefault="002D2F73" w:rsidP="009B5AB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302.2pt;margin-top:-4.3pt;width:153pt;height:189.2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">
                <v:textbox>
                  <w:txbxContent>
                    <w:p w14:paraId="60C68AC0" w14:textId="77777777" w:rsidR="00C77DAF" w:rsidRDefault="00C77DAF" w:rsidP="009B5AB6">
                      <w:r>
                        <w:rPr>
                          <w:noProof/>
                        </w:rPr>
                        <w:drawing>
                          <wp:inline distT="0" distB="0" distL="0" distR="0" wp14:anchorId="361B344A" wp14:editId="4CB1BEFE">
                            <wp:extent cx="438785" cy="43878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438785" cy="438785"/>
                                    </a:xfrm>
                                    <a:prstGeom prst="rect">
                                      <a:avLst/>
                                    </a:prstGeom>
                                    <a:noFill/>
                                    <a:ln>
                                      <a:noFill/>
                                    </a:ln>
                                  </pic:spPr>
                                </pic:pic>
                              </a:graphicData>
                            </a:graphic>
                          </wp:inline>
                        </w:drawing>
                      </w:r>
                    </w:p>
                    <w:p w14:paraId="3BC5CABB" w14:textId="77777777" w:rsidR="00C77DAF" w:rsidRPr="00D8703C" w:rsidRDefault="00C77DAF" w:rsidP="009B5AB6">
                      <w:r w:rsidRPr="00D8703C">
                        <w:t>What is a Portfolio?</w:t>
                      </w:r>
                    </w:p>
                    <w:p w14:paraId="2DFF3FC0" w14:textId="77777777" w:rsidR="00C77DAF" w:rsidRPr="00D8703C" w:rsidRDefault="00C77DAF" w:rsidP="009B5AB6">
                      <w:pPr>
                        <w:pStyle w:val="CommentText"/>
                        <w:rPr>
                          <w:sz w:val="24"/>
                          <w:szCs w:val="24"/>
                        </w:rPr>
                      </w:pPr>
                      <w:r w:rsidRPr="00D8703C">
                        <w:rPr>
                          <w:sz w:val="24"/>
                          <w:szCs w:val="24"/>
                        </w:rPr>
                        <w:t>A portfolio is a collection of strategically chosen artifacts created and used in the everyday routines of a coordinator</w:t>
                      </w:r>
                      <w:r>
                        <w:rPr>
                          <w:sz w:val="24"/>
                          <w:szCs w:val="24"/>
                        </w:rPr>
                        <w:t>. Artifacts</w:t>
                      </w:r>
                      <w:r w:rsidRPr="00D8703C">
                        <w:rPr>
                          <w:sz w:val="24"/>
                          <w:szCs w:val="24"/>
                        </w:rPr>
                        <w:t xml:space="preserve"> are assembled and explained by the coordinator for the purpose of performance evaluation.</w:t>
                      </w:r>
                    </w:p>
                    <w:p w14:paraId="343D7E18" w14:textId="77777777" w:rsidR="00C77DAF" w:rsidRDefault="00C77DAF" w:rsidP="009B5AB6"/>
                  </w:txbxContent>
                </v:textbox>
                <w10:wrap type="square"/>
              </v:shape>
            </w:pict>
          </mc:Fallback>
        </mc:AlternateContent>
      </w:r>
      <w:r w:rsidR="00FB003E" w:rsidRPr="00AB52E9">
        <w:rPr>
          <w:rFonts w:asciiTheme="minorHAnsi" w:hAnsiTheme="minorHAnsi"/>
        </w:rPr>
        <w:t xml:space="preserve">Artifacts for the portfolio </w:t>
      </w:r>
      <w:r w:rsidR="00A645F0" w:rsidRPr="00AB52E9">
        <w:rPr>
          <w:rFonts w:asciiTheme="minorHAnsi" w:hAnsiTheme="minorHAnsi"/>
        </w:rPr>
        <w:t xml:space="preserve">are submitted and managed in </w:t>
      </w:r>
      <w:proofErr w:type="spellStart"/>
      <w:r w:rsidR="00A645F0" w:rsidRPr="00AB52E9">
        <w:rPr>
          <w:rFonts w:asciiTheme="minorHAnsi" w:hAnsiTheme="minorHAnsi"/>
          <w:b/>
        </w:rPr>
        <w:t>BriteLocker</w:t>
      </w:r>
      <w:proofErr w:type="spellEnd"/>
      <w:r w:rsidR="00A645F0" w:rsidRPr="00AB52E9">
        <w:rPr>
          <w:rFonts w:asciiTheme="minorHAnsi" w:hAnsiTheme="minorHAnsi"/>
        </w:rPr>
        <w:t>, the electronic portfolio</w:t>
      </w:r>
      <w:r w:rsidRPr="00AB52E9">
        <w:rPr>
          <w:rFonts w:asciiTheme="minorHAnsi" w:hAnsiTheme="minorHAnsi"/>
          <w:noProof/>
        </w:rPr>
        <w:t xml:space="preserve"> </w:t>
      </w:r>
      <w:r w:rsidR="00A645F0" w:rsidRPr="00AB52E9">
        <w:rPr>
          <w:rFonts w:asciiTheme="minorHAnsi" w:hAnsiTheme="minorHAnsi"/>
        </w:rPr>
        <w:t xml:space="preserve">software accessed through </w:t>
      </w:r>
      <w:proofErr w:type="spellStart"/>
      <w:r w:rsidR="00A645F0" w:rsidRPr="00AB52E9">
        <w:rPr>
          <w:rFonts w:asciiTheme="minorHAnsi" w:hAnsiTheme="minorHAnsi"/>
          <w:b/>
        </w:rPr>
        <w:t>TalentEd</w:t>
      </w:r>
      <w:proofErr w:type="spellEnd"/>
      <w:r w:rsidR="00A645F0" w:rsidRPr="00AB52E9">
        <w:rPr>
          <w:rFonts w:asciiTheme="minorHAnsi" w:hAnsiTheme="minorHAnsi"/>
          <w:i/>
        </w:rPr>
        <w:t xml:space="preserve">, </w:t>
      </w:r>
      <w:r w:rsidR="00A645F0" w:rsidRPr="00AB52E9">
        <w:rPr>
          <w:rFonts w:asciiTheme="minorHAnsi" w:hAnsiTheme="minorHAnsi"/>
        </w:rPr>
        <w:t>the</w:t>
      </w:r>
      <w:r w:rsidR="00D85293" w:rsidRPr="00AB52E9">
        <w:rPr>
          <w:rFonts w:asciiTheme="minorHAnsi" w:hAnsiTheme="minorHAnsi"/>
        </w:rPr>
        <w:t xml:space="preserve"> </w:t>
      </w:r>
      <w:r w:rsidR="00A645F0" w:rsidRPr="00AB52E9">
        <w:rPr>
          <w:rFonts w:asciiTheme="minorHAnsi" w:hAnsiTheme="minorHAnsi"/>
        </w:rPr>
        <w:t xml:space="preserve">electronic performance management system. </w:t>
      </w:r>
    </w:p>
    <w:p w14:paraId="6E6A84DA" w14:textId="722731E6" w:rsidR="00A645F0" w:rsidRPr="00AB52E9" w:rsidRDefault="00A645F0" w:rsidP="00A645F0">
      <w:pPr>
        <w:pStyle w:val="Heading1"/>
        <w:rPr>
          <w:rFonts w:asciiTheme="minorHAnsi" w:hAnsiTheme="minorHAnsi"/>
          <w:b/>
          <w:color w:val="000000" w:themeColor="text1"/>
          <w:sz w:val="28"/>
          <w:szCs w:val="28"/>
        </w:rPr>
      </w:pPr>
      <w:bookmarkStart w:id="20" w:name="_Toc435014550"/>
      <w:r w:rsidRPr="00AB52E9">
        <w:rPr>
          <w:rFonts w:asciiTheme="minorHAnsi" w:hAnsiTheme="minorHAnsi"/>
          <w:b/>
          <w:color w:val="000000" w:themeColor="text1"/>
          <w:sz w:val="28"/>
          <w:szCs w:val="28"/>
        </w:rPr>
        <w:t>Artifacts</w:t>
      </w:r>
      <w:bookmarkEnd w:id="20"/>
    </w:p>
    <w:p w14:paraId="0777936A" w14:textId="30110407" w:rsidR="00A645F0" w:rsidRPr="00AB52E9" w:rsidRDefault="00A645F0" w:rsidP="00A645F0">
      <w:pPr>
        <w:spacing w:before="240"/>
        <w:rPr>
          <w:rFonts w:asciiTheme="minorHAnsi" w:hAnsiTheme="minorHAnsi"/>
        </w:rPr>
      </w:pPr>
      <w:r w:rsidRPr="00AB52E9">
        <w:rPr>
          <w:rFonts w:asciiTheme="minorHAnsi" w:hAnsiTheme="minorHAnsi"/>
        </w:rPr>
        <w:t xml:space="preserve">Because there are so many artifacts created through normal leadership practice of coordinators during a typical school year, “high density” artifacts, those that </w:t>
      </w:r>
      <w:r w:rsidRPr="00AB52E9">
        <w:rPr>
          <w:rFonts w:asciiTheme="minorHAnsi" w:hAnsiTheme="minorHAnsi"/>
          <w:bCs/>
        </w:rPr>
        <w:t xml:space="preserve">demonstrate </w:t>
      </w:r>
      <w:r w:rsidRPr="00AB52E9">
        <w:rPr>
          <w:rFonts w:asciiTheme="minorHAnsi" w:hAnsiTheme="minorHAnsi"/>
        </w:rPr>
        <w:t xml:space="preserve">a range of a coordinator’s performance related to </w:t>
      </w:r>
      <w:r w:rsidR="003A0A9D" w:rsidRPr="00AB52E9">
        <w:rPr>
          <w:rFonts w:asciiTheme="minorHAnsi" w:hAnsiTheme="minorHAnsi"/>
        </w:rPr>
        <w:t>multiple</w:t>
      </w:r>
      <w:r w:rsidRPr="00AB52E9">
        <w:rPr>
          <w:rFonts w:asciiTheme="minorHAnsi" w:hAnsiTheme="minorHAnsi"/>
        </w:rPr>
        <w:t xml:space="preserve"> practices</w:t>
      </w:r>
      <w:r w:rsidR="003A0A9D" w:rsidRPr="00AB52E9">
        <w:rPr>
          <w:rFonts w:asciiTheme="minorHAnsi" w:hAnsiTheme="minorHAnsi"/>
        </w:rPr>
        <w:t xml:space="preserve"> and</w:t>
      </w:r>
      <w:r w:rsidRPr="00AB52E9">
        <w:rPr>
          <w:rFonts w:asciiTheme="minorHAnsi" w:hAnsiTheme="minorHAnsi"/>
        </w:rPr>
        <w:t xml:space="preserve"> indicators of the Coordinator Framework</w:t>
      </w:r>
      <w:r w:rsidRPr="00AB52E9">
        <w:rPr>
          <w:rFonts w:asciiTheme="minorHAnsi" w:hAnsiTheme="minorHAnsi"/>
          <w:bCs/>
        </w:rPr>
        <w:t xml:space="preserve">, </w:t>
      </w:r>
      <w:r w:rsidRPr="00AB52E9">
        <w:rPr>
          <w:rFonts w:asciiTheme="minorHAnsi" w:hAnsiTheme="minorHAnsi"/>
        </w:rPr>
        <w:t xml:space="preserve">should be submitted. Selection of </w:t>
      </w:r>
      <w:proofErr w:type="gramStart"/>
      <w:r w:rsidRPr="00AB52E9">
        <w:rPr>
          <w:rFonts w:asciiTheme="minorHAnsi" w:hAnsiTheme="minorHAnsi"/>
        </w:rPr>
        <w:t>high density</w:t>
      </w:r>
      <w:proofErr w:type="gramEnd"/>
      <w:r w:rsidRPr="00AB52E9">
        <w:rPr>
          <w:rFonts w:asciiTheme="minorHAnsi" w:hAnsiTheme="minorHAnsi"/>
        </w:rPr>
        <w:t xml:space="preserve"> artifacts minimizes the amount of evidence</w:t>
      </w:r>
      <w:r w:rsidR="00380D4A" w:rsidRPr="00AB52E9">
        <w:rPr>
          <w:rFonts w:asciiTheme="minorHAnsi" w:hAnsiTheme="minorHAnsi"/>
        </w:rPr>
        <w:t xml:space="preserve"> to be</w:t>
      </w:r>
      <w:r w:rsidRPr="00AB52E9">
        <w:rPr>
          <w:rFonts w:asciiTheme="minorHAnsi" w:hAnsiTheme="minorHAnsi"/>
        </w:rPr>
        <w:t xml:space="preserve"> collected and reviewed. </w:t>
      </w:r>
    </w:p>
    <w:p w14:paraId="3A3DFB33" w14:textId="343C2F8F" w:rsidR="002952C9" w:rsidRPr="00AB52E9" w:rsidRDefault="002952C9" w:rsidP="00A645F0">
      <w:pPr>
        <w:rPr>
          <w:rFonts w:asciiTheme="minorHAnsi" w:hAnsiTheme="minorHAnsi"/>
        </w:rPr>
      </w:pPr>
    </w:p>
    <w:p w14:paraId="115EF27F" w14:textId="31CC93AA" w:rsidR="00A645F0" w:rsidRPr="00AB52E9" w:rsidRDefault="00A645F0" w:rsidP="00A645F0">
      <w:pPr>
        <w:rPr>
          <w:rFonts w:asciiTheme="minorHAnsi" w:hAnsiTheme="minorHAnsi"/>
        </w:rPr>
      </w:pPr>
      <w:r w:rsidRPr="00AB52E9">
        <w:rPr>
          <w:rFonts w:asciiTheme="minorHAnsi" w:hAnsiTheme="minorHAnsi"/>
        </w:rPr>
        <w:t xml:space="preserve">Both common and unique artifacts are included in a portfolio. A </w:t>
      </w:r>
      <w:r w:rsidRPr="00AB52E9">
        <w:rPr>
          <w:rFonts w:asciiTheme="minorHAnsi" w:hAnsiTheme="minorHAnsi"/>
          <w:b/>
        </w:rPr>
        <w:t>common</w:t>
      </w:r>
      <w:r w:rsidRPr="00AB52E9">
        <w:rPr>
          <w:rFonts w:asciiTheme="minorHAnsi" w:hAnsiTheme="minorHAnsi"/>
        </w:rPr>
        <w:t xml:space="preserve"> artifact is a document that all coordinators use in required processes or procedures of district leadership in the U.S. Virgin Islands. </w:t>
      </w:r>
    </w:p>
    <w:p w14:paraId="4EF5503D" w14:textId="26A5C46D" w:rsidR="00451F38" w:rsidRPr="00AB52E9" w:rsidRDefault="00A645F0" w:rsidP="00024C0E">
      <w:pPr>
        <w:spacing w:before="240"/>
        <w:rPr>
          <w:rFonts w:asciiTheme="minorHAnsi" w:hAnsiTheme="minorHAnsi"/>
        </w:rPr>
      </w:pPr>
      <w:r w:rsidRPr="00AB52E9">
        <w:rPr>
          <w:rFonts w:asciiTheme="minorHAnsi" w:hAnsiTheme="minorHAnsi"/>
        </w:rPr>
        <w:t xml:space="preserve">A </w:t>
      </w:r>
      <w:r w:rsidRPr="00AB52E9">
        <w:rPr>
          <w:rFonts w:asciiTheme="minorHAnsi" w:hAnsiTheme="minorHAnsi"/>
          <w:b/>
        </w:rPr>
        <w:t xml:space="preserve">unique </w:t>
      </w:r>
      <w:r w:rsidRPr="00AB52E9">
        <w:rPr>
          <w:rFonts w:asciiTheme="minorHAnsi" w:hAnsiTheme="minorHAnsi"/>
        </w:rPr>
        <w:t>artifact is one that a coo</w:t>
      </w:r>
      <w:r w:rsidR="00054807" w:rsidRPr="00AB52E9">
        <w:rPr>
          <w:rFonts w:asciiTheme="minorHAnsi" w:hAnsiTheme="minorHAnsi"/>
        </w:rPr>
        <w:t>rdinator identifies as an exemplar</w:t>
      </w:r>
      <w:r w:rsidRPr="00AB52E9">
        <w:rPr>
          <w:rFonts w:asciiTheme="minorHAnsi" w:hAnsiTheme="minorHAnsi"/>
        </w:rPr>
        <w:t xml:space="preserve"> of practice specific to his or her </w:t>
      </w:r>
      <w:r w:rsidR="003A0A9D" w:rsidRPr="00AB52E9">
        <w:rPr>
          <w:rFonts w:asciiTheme="minorHAnsi" w:hAnsiTheme="minorHAnsi"/>
        </w:rPr>
        <w:t>role</w:t>
      </w:r>
      <w:r w:rsidRPr="00AB52E9">
        <w:rPr>
          <w:rFonts w:asciiTheme="minorHAnsi" w:hAnsiTheme="minorHAnsi"/>
        </w:rPr>
        <w:t xml:space="preserve">. Unique artifacts may differ across portfolios but can have a common theme. For example, all coordinators are </w:t>
      </w:r>
      <w:r w:rsidR="00E16EA5" w:rsidRPr="00AB52E9">
        <w:rPr>
          <w:rFonts w:asciiTheme="minorHAnsi" w:hAnsiTheme="minorHAnsi"/>
        </w:rPr>
        <w:t xml:space="preserve">required </w:t>
      </w:r>
      <w:r w:rsidRPr="00AB52E9">
        <w:rPr>
          <w:rFonts w:asciiTheme="minorHAnsi" w:hAnsiTheme="minorHAnsi"/>
        </w:rPr>
        <w:t xml:space="preserve">to include an artifact related to </w:t>
      </w:r>
      <w:r w:rsidR="00054807" w:rsidRPr="00AB52E9">
        <w:rPr>
          <w:rFonts w:asciiTheme="minorHAnsi" w:hAnsiTheme="minorHAnsi"/>
        </w:rPr>
        <w:t>community engagement;</w:t>
      </w:r>
      <w:r w:rsidRPr="00AB52E9">
        <w:rPr>
          <w:rFonts w:asciiTheme="minorHAnsi" w:hAnsiTheme="minorHAnsi"/>
        </w:rPr>
        <w:t xml:space="preserve"> however, one coordinator’s community engagement artifact may be a document related to a meeting, where another’s could be a presentation on the role of community partnerships. </w:t>
      </w:r>
    </w:p>
    <w:p w14:paraId="4286AF01" w14:textId="5CF27529" w:rsidR="00A645F0" w:rsidRPr="00AB52E9" w:rsidRDefault="00A645F0" w:rsidP="00A645F0">
      <w:pPr>
        <w:rPr>
          <w:rFonts w:asciiTheme="minorHAnsi" w:hAnsiTheme="minorHAnsi"/>
        </w:rPr>
      </w:pPr>
    </w:p>
    <w:p w14:paraId="5526FF69" w14:textId="24081315" w:rsidR="002952C9" w:rsidRPr="00AB52E9" w:rsidRDefault="002952C9" w:rsidP="009E7550">
      <w:pPr>
        <w:pStyle w:val="Heading1"/>
        <w:spacing w:before="120"/>
        <w:rPr>
          <w:rFonts w:asciiTheme="minorHAnsi" w:hAnsiTheme="minorHAnsi"/>
          <w:color w:val="000000" w:themeColor="text1"/>
          <w:sz w:val="24"/>
          <w:szCs w:val="24"/>
        </w:rPr>
      </w:pPr>
      <w:bookmarkStart w:id="21" w:name="_Toc463861187"/>
      <w:bookmarkStart w:id="22" w:name="_Toc435014551"/>
      <w:r w:rsidRPr="00AB52E9">
        <w:rPr>
          <w:rFonts w:asciiTheme="minorHAnsi" w:hAnsiTheme="minorHAnsi"/>
          <w:color w:val="000000" w:themeColor="text1"/>
          <w:sz w:val="24"/>
          <w:szCs w:val="24"/>
        </w:rPr>
        <w:t>With input from educators on</w:t>
      </w:r>
      <w:r w:rsidR="00054807" w:rsidRPr="00AB52E9">
        <w:rPr>
          <w:rFonts w:asciiTheme="minorHAnsi" w:hAnsiTheme="minorHAnsi"/>
          <w:color w:val="000000" w:themeColor="text1"/>
          <w:sz w:val="24"/>
          <w:szCs w:val="24"/>
        </w:rPr>
        <w:t xml:space="preserve"> the Task Force from</w:t>
      </w:r>
      <w:r w:rsidRPr="00AB52E9">
        <w:rPr>
          <w:rFonts w:asciiTheme="minorHAnsi" w:hAnsiTheme="minorHAnsi"/>
          <w:color w:val="000000" w:themeColor="text1"/>
          <w:sz w:val="24"/>
          <w:szCs w:val="24"/>
        </w:rPr>
        <w:t xml:space="preserve"> </w:t>
      </w:r>
      <w:r w:rsidR="002B27F5" w:rsidRPr="00AB52E9">
        <w:rPr>
          <w:rFonts w:asciiTheme="minorHAnsi" w:hAnsiTheme="minorHAnsi"/>
          <w:color w:val="000000" w:themeColor="text1"/>
          <w:sz w:val="24"/>
          <w:szCs w:val="24"/>
        </w:rPr>
        <w:t xml:space="preserve">the </w:t>
      </w:r>
      <w:r w:rsidRPr="00AB52E9">
        <w:rPr>
          <w:rFonts w:asciiTheme="minorHAnsi" w:hAnsiTheme="minorHAnsi"/>
          <w:color w:val="000000" w:themeColor="text1"/>
          <w:sz w:val="24"/>
          <w:szCs w:val="24"/>
        </w:rPr>
        <w:t>St. Thomas</w:t>
      </w:r>
      <w:r w:rsidR="002B27F5" w:rsidRPr="00AB52E9">
        <w:rPr>
          <w:rFonts w:asciiTheme="minorHAnsi" w:hAnsiTheme="minorHAnsi"/>
          <w:color w:val="000000" w:themeColor="text1"/>
          <w:sz w:val="24"/>
          <w:szCs w:val="24"/>
        </w:rPr>
        <w:t>/</w:t>
      </w:r>
      <w:r w:rsidRPr="00AB52E9">
        <w:rPr>
          <w:rFonts w:asciiTheme="minorHAnsi" w:hAnsiTheme="minorHAnsi"/>
          <w:color w:val="000000" w:themeColor="text1"/>
          <w:sz w:val="24"/>
          <w:szCs w:val="24"/>
        </w:rPr>
        <w:t>St. John and St. Croix</w:t>
      </w:r>
      <w:r w:rsidR="002B27F5" w:rsidRPr="00AB52E9">
        <w:rPr>
          <w:rFonts w:asciiTheme="minorHAnsi" w:hAnsiTheme="minorHAnsi"/>
          <w:color w:val="000000" w:themeColor="text1"/>
          <w:sz w:val="24"/>
          <w:szCs w:val="24"/>
        </w:rPr>
        <w:t xml:space="preserve"> districts</w:t>
      </w:r>
      <w:r w:rsidRPr="00AB52E9">
        <w:rPr>
          <w:rFonts w:asciiTheme="minorHAnsi" w:hAnsiTheme="minorHAnsi"/>
          <w:color w:val="000000" w:themeColor="text1"/>
          <w:sz w:val="24"/>
          <w:szCs w:val="24"/>
        </w:rPr>
        <w:t xml:space="preserve">, the coordinator portfolio process was constructed </w:t>
      </w:r>
      <w:r w:rsidR="00995C47" w:rsidRPr="00AB52E9">
        <w:rPr>
          <w:rFonts w:asciiTheme="minorHAnsi" w:hAnsiTheme="minorHAnsi"/>
          <w:color w:val="000000" w:themeColor="text1"/>
          <w:sz w:val="24"/>
          <w:szCs w:val="24"/>
        </w:rPr>
        <w:t>to be a collection of</w:t>
      </w:r>
      <w:r w:rsidRPr="00AB52E9">
        <w:rPr>
          <w:rFonts w:asciiTheme="minorHAnsi" w:hAnsiTheme="minorHAnsi"/>
          <w:color w:val="000000" w:themeColor="text1"/>
          <w:sz w:val="24"/>
          <w:szCs w:val="24"/>
        </w:rPr>
        <w:t xml:space="preserve"> </w:t>
      </w:r>
      <w:r w:rsidRPr="00AB52E9">
        <w:rPr>
          <w:rFonts w:asciiTheme="minorHAnsi" w:hAnsiTheme="minorHAnsi"/>
          <w:b/>
          <w:bCs/>
          <w:color w:val="000000" w:themeColor="text1"/>
          <w:sz w:val="24"/>
          <w:szCs w:val="24"/>
        </w:rPr>
        <w:t>seven artifacts</w:t>
      </w:r>
      <w:r w:rsidRPr="00AB52E9">
        <w:rPr>
          <w:rFonts w:asciiTheme="minorHAnsi" w:hAnsiTheme="minorHAnsi"/>
          <w:bCs/>
          <w:color w:val="000000" w:themeColor="text1"/>
          <w:sz w:val="24"/>
          <w:szCs w:val="24"/>
        </w:rPr>
        <w:t xml:space="preserve">, four common and three unique, </w:t>
      </w:r>
      <w:r w:rsidRPr="00AB52E9">
        <w:rPr>
          <w:rFonts w:asciiTheme="minorHAnsi" w:hAnsiTheme="minorHAnsi"/>
          <w:color w:val="000000" w:themeColor="text1"/>
          <w:sz w:val="24"/>
          <w:szCs w:val="24"/>
        </w:rPr>
        <w:t>to be systematically reviewed and scored</w:t>
      </w:r>
      <w:r w:rsidR="00995C47" w:rsidRPr="00AB52E9">
        <w:rPr>
          <w:rFonts w:asciiTheme="minorHAnsi" w:hAnsiTheme="minorHAnsi"/>
          <w:color w:val="000000" w:themeColor="text1"/>
          <w:sz w:val="24"/>
          <w:szCs w:val="24"/>
        </w:rPr>
        <w:t xml:space="preserve"> by the d</w:t>
      </w:r>
      <w:r w:rsidR="0082304D" w:rsidRPr="00AB52E9">
        <w:rPr>
          <w:rFonts w:asciiTheme="minorHAnsi" w:hAnsiTheme="minorHAnsi"/>
          <w:color w:val="000000" w:themeColor="text1"/>
          <w:sz w:val="24"/>
          <w:szCs w:val="24"/>
        </w:rPr>
        <w:t xml:space="preserve">irector of </w:t>
      </w:r>
      <w:r w:rsidR="00995C47" w:rsidRPr="00AB52E9">
        <w:rPr>
          <w:rFonts w:asciiTheme="minorHAnsi" w:hAnsiTheme="minorHAnsi"/>
          <w:color w:val="000000" w:themeColor="text1"/>
          <w:sz w:val="24"/>
          <w:szCs w:val="24"/>
        </w:rPr>
        <w:t>c</w:t>
      </w:r>
      <w:r w:rsidR="0082304D" w:rsidRPr="00AB52E9">
        <w:rPr>
          <w:rFonts w:asciiTheme="minorHAnsi" w:hAnsiTheme="minorHAnsi"/>
          <w:color w:val="000000" w:themeColor="text1"/>
          <w:sz w:val="24"/>
          <w:szCs w:val="24"/>
        </w:rPr>
        <w:t xml:space="preserve">urriculum and </w:t>
      </w:r>
      <w:r w:rsidR="00995C47" w:rsidRPr="00AB52E9">
        <w:rPr>
          <w:rFonts w:asciiTheme="minorHAnsi" w:hAnsiTheme="minorHAnsi"/>
          <w:color w:val="000000" w:themeColor="text1"/>
          <w:sz w:val="24"/>
          <w:szCs w:val="24"/>
        </w:rPr>
        <w:t>i</w:t>
      </w:r>
      <w:r w:rsidR="0082304D" w:rsidRPr="00AB52E9">
        <w:rPr>
          <w:rFonts w:asciiTheme="minorHAnsi" w:hAnsiTheme="minorHAnsi"/>
          <w:color w:val="000000" w:themeColor="text1"/>
          <w:sz w:val="24"/>
          <w:szCs w:val="24"/>
        </w:rPr>
        <w:t>nstruction</w:t>
      </w:r>
      <w:r w:rsidRPr="00AB52E9">
        <w:rPr>
          <w:rFonts w:asciiTheme="minorHAnsi" w:hAnsiTheme="minorHAnsi"/>
          <w:color w:val="000000" w:themeColor="text1"/>
          <w:sz w:val="24"/>
          <w:szCs w:val="24"/>
        </w:rPr>
        <w:t>.</w:t>
      </w:r>
      <w:bookmarkEnd w:id="21"/>
      <w:r w:rsidRPr="00AB52E9">
        <w:rPr>
          <w:rFonts w:asciiTheme="minorHAnsi" w:hAnsiTheme="minorHAnsi"/>
          <w:color w:val="000000" w:themeColor="text1"/>
          <w:sz w:val="24"/>
          <w:szCs w:val="24"/>
        </w:rPr>
        <w:t xml:space="preserve">  </w:t>
      </w:r>
    </w:p>
    <w:p w14:paraId="43F48950" w14:textId="2CA29472" w:rsidR="00A645F0" w:rsidRPr="00AB52E9" w:rsidRDefault="004D4EA9" w:rsidP="00A645F0">
      <w:pPr>
        <w:pStyle w:val="Heading1"/>
        <w:rPr>
          <w:rFonts w:asciiTheme="minorHAnsi" w:hAnsiTheme="minorHAnsi"/>
          <w:b/>
          <w:color w:val="000000" w:themeColor="text1"/>
          <w:sz w:val="28"/>
          <w:szCs w:val="28"/>
        </w:rPr>
      </w:pPr>
      <w:r w:rsidRPr="00AB52E9">
        <w:rPr>
          <w:rFonts w:asciiTheme="minorHAnsi" w:hAnsiTheme="minorHAnsi"/>
          <w:b/>
          <w:color w:val="000000" w:themeColor="text1"/>
          <w:sz w:val="28"/>
          <w:szCs w:val="28"/>
        </w:rPr>
        <w:t xml:space="preserve">The </w:t>
      </w:r>
      <w:r w:rsidR="00A645F0" w:rsidRPr="00AB52E9">
        <w:rPr>
          <w:rFonts w:asciiTheme="minorHAnsi" w:hAnsiTheme="minorHAnsi"/>
          <w:b/>
          <w:color w:val="000000" w:themeColor="text1"/>
          <w:sz w:val="28"/>
          <w:szCs w:val="28"/>
        </w:rPr>
        <w:t>Portfolio Process</w:t>
      </w:r>
      <w:bookmarkEnd w:id="22"/>
    </w:p>
    <w:p w14:paraId="174494A3" w14:textId="7ECF0663" w:rsidR="00A645F0" w:rsidRPr="00AB52E9" w:rsidRDefault="00A645F0" w:rsidP="00A645F0">
      <w:pPr>
        <w:spacing w:before="240"/>
        <w:rPr>
          <w:rFonts w:asciiTheme="minorHAnsi" w:hAnsiTheme="minorHAnsi"/>
        </w:rPr>
      </w:pPr>
      <w:r w:rsidRPr="00AB52E9">
        <w:rPr>
          <w:rFonts w:asciiTheme="minorHAnsi" w:hAnsiTheme="minorHAnsi"/>
        </w:rPr>
        <w:t xml:space="preserve">The Coordinator Portfolio process encourages reflection </w:t>
      </w:r>
      <w:r w:rsidR="00024C0E" w:rsidRPr="00AB52E9">
        <w:rPr>
          <w:rFonts w:asciiTheme="minorHAnsi" w:hAnsiTheme="minorHAnsi"/>
        </w:rPr>
        <w:t>through</w:t>
      </w:r>
      <w:r w:rsidRPr="00AB52E9">
        <w:rPr>
          <w:rFonts w:asciiTheme="minorHAnsi" w:hAnsiTheme="minorHAnsi"/>
        </w:rPr>
        <w:t xml:space="preserve"> coordination and collaboration </w:t>
      </w:r>
      <w:r w:rsidR="004B136F" w:rsidRPr="00AB52E9">
        <w:rPr>
          <w:rFonts w:asciiTheme="minorHAnsi" w:hAnsiTheme="minorHAnsi"/>
        </w:rPr>
        <w:t xml:space="preserve">with </w:t>
      </w:r>
      <w:r w:rsidRPr="00AB52E9">
        <w:rPr>
          <w:rFonts w:asciiTheme="minorHAnsi" w:hAnsiTheme="minorHAnsi"/>
        </w:rPr>
        <w:t xml:space="preserve">the </w:t>
      </w:r>
      <w:r w:rsidR="00995C47" w:rsidRPr="00AB52E9">
        <w:rPr>
          <w:rFonts w:asciiTheme="minorHAnsi" w:hAnsiTheme="minorHAnsi"/>
          <w:color w:val="000000" w:themeColor="text1"/>
        </w:rPr>
        <w:t>director of curriculum and instruction</w:t>
      </w:r>
      <w:r w:rsidRPr="00AB52E9">
        <w:rPr>
          <w:rFonts w:asciiTheme="minorHAnsi" w:hAnsiTheme="minorHAnsi"/>
        </w:rPr>
        <w:t>. Each coordinator engages in planning, collecting artifacts</w:t>
      </w:r>
      <w:r w:rsidR="00995C47" w:rsidRPr="00AB52E9">
        <w:rPr>
          <w:rFonts w:asciiTheme="minorHAnsi" w:hAnsiTheme="minorHAnsi"/>
        </w:rPr>
        <w:t>,</w:t>
      </w:r>
      <w:r w:rsidRPr="00AB52E9">
        <w:rPr>
          <w:rFonts w:asciiTheme="minorHAnsi" w:hAnsiTheme="minorHAnsi"/>
        </w:rPr>
        <w:t xml:space="preserve"> and sharing a portfolio to demonstrate </w:t>
      </w:r>
      <w:r w:rsidR="00FB003E" w:rsidRPr="00AB52E9">
        <w:rPr>
          <w:rFonts w:asciiTheme="minorHAnsi" w:hAnsiTheme="minorHAnsi"/>
        </w:rPr>
        <w:t xml:space="preserve">distinguished </w:t>
      </w:r>
      <w:r w:rsidRPr="00AB52E9">
        <w:rPr>
          <w:rFonts w:asciiTheme="minorHAnsi" w:hAnsiTheme="minorHAnsi"/>
        </w:rPr>
        <w:t xml:space="preserve">performance on </w:t>
      </w:r>
      <w:r w:rsidR="00995C47" w:rsidRPr="00AB52E9">
        <w:rPr>
          <w:rFonts w:asciiTheme="minorHAnsi" w:hAnsiTheme="minorHAnsi"/>
        </w:rPr>
        <w:t>the</w:t>
      </w:r>
      <w:r w:rsidRPr="00AB52E9">
        <w:rPr>
          <w:rFonts w:asciiTheme="minorHAnsi" w:hAnsiTheme="minorHAnsi"/>
        </w:rPr>
        <w:t xml:space="preserve"> four essential practices in the Coordinator Framework.  </w:t>
      </w:r>
      <w:r w:rsidR="009914FC" w:rsidRPr="00AB52E9">
        <w:rPr>
          <w:rFonts w:asciiTheme="minorHAnsi" w:hAnsiTheme="minorHAnsi"/>
        </w:rPr>
        <w:t>Figure 2</w:t>
      </w:r>
      <w:r w:rsidRPr="00AB52E9">
        <w:rPr>
          <w:rFonts w:asciiTheme="minorHAnsi" w:hAnsiTheme="minorHAnsi"/>
        </w:rPr>
        <w:t xml:space="preserve"> represents the portfolio process. </w:t>
      </w:r>
    </w:p>
    <w:p w14:paraId="3D06EB23" w14:textId="323714E6" w:rsidR="00A645F0" w:rsidRPr="00AB52E9" w:rsidRDefault="00A645F0" w:rsidP="00A645F0">
      <w:pPr>
        <w:rPr>
          <w:rFonts w:asciiTheme="minorHAnsi" w:hAnsiTheme="minorHAnsi"/>
          <w:i/>
        </w:rPr>
      </w:pPr>
    </w:p>
    <w:p w14:paraId="4D7760DA" w14:textId="77777777" w:rsidR="00A645F0" w:rsidRPr="00AB52E9" w:rsidRDefault="00A645F0" w:rsidP="00A645F0">
      <w:pPr>
        <w:jc w:val="center"/>
        <w:rPr>
          <w:rFonts w:asciiTheme="minorHAnsi" w:hAnsiTheme="minorHAnsi"/>
        </w:rPr>
      </w:pPr>
      <w:r w:rsidRPr="00AB52E9">
        <w:rPr>
          <w:rFonts w:asciiTheme="minorHAnsi" w:hAnsiTheme="minorHAnsi"/>
          <w:noProof/>
        </w:rPr>
        <w:lastRenderedPageBreak/>
        <w:drawing>
          <wp:inline distT="0" distB="0" distL="0" distR="0" wp14:anchorId="36DB0EC5" wp14:editId="2BDB60A7">
            <wp:extent cx="3609975" cy="2552700"/>
            <wp:effectExtent l="0" t="0" r="0" b="0"/>
            <wp:docPr id="8"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inline>
        </w:drawing>
      </w:r>
    </w:p>
    <w:p w14:paraId="77CB5B71" w14:textId="77777777" w:rsidR="00A645F0" w:rsidRPr="00AB52E9" w:rsidRDefault="00A645F0" w:rsidP="00A645F0">
      <w:pPr>
        <w:rPr>
          <w:rFonts w:asciiTheme="minorHAnsi" w:hAnsiTheme="minorHAnsi"/>
          <w:i/>
        </w:rPr>
      </w:pPr>
    </w:p>
    <w:p w14:paraId="4F7FEC7F" w14:textId="03EA469C" w:rsidR="00A645F0" w:rsidRPr="00AB52E9" w:rsidRDefault="009914FC" w:rsidP="00A645F0">
      <w:pPr>
        <w:rPr>
          <w:rFonts w:asciiTheme="minorHAnsi" w:hAnsiTheme="minorHAnsi"/>
        </w:rPr>
      </w:pPr>
      <w:r w:rsidRPr="00AB52E9">
        <w:rPr>
          <w:rFonts w:asciiTheme="minorHAnsi" w:hAnsiTheme="minorHAnsi"/>
          <w:i/>
        </w:rPr>
        <w:t>Figure 2</w:t>
      </w:r>
      <w:r w:rsidR="00A645F0" w:rsidRPr="00AB52E9">
        <w:rPr>
          <w:rFonts w:asciiTheme="minorHAnsi" w:hAnsiTheme="minorHAnsi"/>
          <w:i/>
        </w:rPr>
        <w:t xml:space="preserve">: </w:t>
      </w:r>
      <w:r w:rsidR="00A645F0" w:rsidRPr="00AB52E9">
        <w:rPr>
          <w:rFonts w:asciiTheme="minorHAnsi" w:hAnsiTheme="minorHAnsi"/>
        </w:rPr>
        <w:t>The Portfolio Process. This figure displays the portfolio process for all coordinators in the U.S. Virgin Islands.</w:t>
      </w:r>
    </w:p>
    <w:p w14:paraId="79A09415" w14:textId="77777777" w:rsidR="00A645F0" w:rsidRPr="00AB52E9" w:rsidRDefault="00A645F0" w:rsidP="00A645F0">
      <w:pPr>
        <w:rPr>
          <w:rFonts w:asciiTheme="minorHAnsi" w:hAnsiTheme="minorHAnsi"/>
          <w:i/>
        </w:rPr>
      </w:pPr>
    </w:p>
    <w:p w14:paraId="1ABA63A1" w14:textId="70F4318E" w:rsidR="004C1C59" w:rsidRPr="00AB52E9" w:rsidRDefault="00D35747" w:rsidP="009E7550">
      <w:pPr>
        <w:rPr>
          <w:rFonts w:asciiTheme="minorHAnsi" w:hAnsiTheme="minorHAnsi"/>
        </w:rPr>
      </w:pPr>
      <w:bookmarkStart w:id="23" w:name="_Toc435014552"/>
      <w:r w:rsidRPr="00AB52E9">
        <w:rPr>
          <w:rFonts w:asciiTheme="minorHAnsi" w:hAnsiTheme="minorHAnsi"/>
        </w:rPr>
        <w:t>This section explains the five steps in the portfolio process:</w:t>
      </w:r>
    </w:p>
    <w:p w14:paraId="02BAF2F3" w14:textId="77777777" w:rsidR="00D35747" w:rsidRPr="00AB52E9" w:rsidRDefault="00D35747" w:rsidP="009E7550">
      <w:pPr>
        <w:rPr>
          <w:rFonts w:asciiTheme="minorHAnsi" w:hAnsiTheme="minorHAnsi"/>
        </w:rPr>
      </w:pPr>
    </w:p>
    <w:p w14:paraId="205DE291" w14:textId="16B2F7E7" w:rsidR="00A645F0" w:rsidRPr="00AB52E9" w:rsidRDefault="00BA644C" w:rsidP="00A645F0">
      <w:pPr>
        <w:pStyle w:val="Heading2"/>
        <w:spacing w:before="0"/>
        <w:rPr>
          <w:rFonts w:asciiTheme="minorHAnsi" w:hAnsiTheme="minorHAnsi"/>
          <w:b/>
          <w:i/>
          <w:color w:val="000000" w:themeColor="text1"/>
          <w:sz w:val="24"/>
          <w:szCs w:val="24"/>
        </w:rPr>
      </w:pPr>
      <w:r w:rsidRPr="00AB52E9">
        <w:rPr>
          <w:rFonts w:asciiTheme="minorHAnsi" w:hAnsiTheme="minorHAnsi"/>
          <w:b/>
          <w:i/>
          <w:color w:val="000000" w:themeColor="text1"/>
          <w:sz w:val="24"/>
          <w:szCs w:val="24"/>
        </w:rPr>
        <w:t xml:space="preserve">Step </w:t>
      </w:r>
      <w:r w:rsidR="004C1C59" w:rsidRPr="00AB52E9">
        <w:rPr>
          <w:rFonts w:asciiTheme="minorHAnsi" w:hAnsiTheme="minorHAnsi"/>
          <w:b/>
          <w:i/>
          <w:color w:val="000000" w:themeColor="text1"/>
          <w:sz w:val="24"/>
          <w:szCs w:val="24"/>
        </w:rPr>
        <w:t xml:space="preserve">1.  </w:t>
      </w:r>
      <w:r w:rsidR="00A645F0" w:rsidRPr="00AB52E9">
        <w:rPr>
          <w:rFonts w:asciiTheme="minorHAnsi" w:hAnsiTheme="minorHAnsi"/>
          <w:b/>
          <w:i/>
          <w:color w:val="000000" w:themeColor="text1"/>
          <w:sz w:val="24"/>
          <w:szCs w:val="24"/>
        </w:rPr>
        <w:t>Portfolio Planning</w:t>
      </w:r>
      <w:bookmarkEnd w:id="23"/>
    </w:p>
    <w:p w14:paraId="4CC98EBF" w14:textId="3A54D04E" w:rsidR="00A645F0" w:rsidRPr="00AB52E9" w:rsidRDefault="0082304D" w:rsidP="00A645F0">
      <w:pPr>
        <w:spacing w:before="240"/>
        <w:rPr>
          <w:rFonts w:asciiTheme="minorHAnsi" w:hAnsiTheme="minorHAnsi"/>
          <w:bCs/>
        </w:rPr>
      </w:pPr>
      <w:r w:rsidRPr="00AB52E9">
        <w:rPr>
          <w:rFonts w:asciiTheme="minorHAnsi" w:hAnsiTheme="minorHAnsi"/>
        </w:rPr>
        <w:t>Portfolio planning occurs</w:t>
      </w:r>
      <w:r w:rsidR="00A645F0" w:rsidRPr="00AB52E9">
        <w:rPr>
          <w:rFonts w:asciiTheme="minorHAnsi" w:hAnsiTheme="minorHAnsi"/>
        </w:rPr>
        <w:t xml:space="preserve"> at the beginning of the school year. The coordinator</w:t>
      </w:r>
      <w:r w:rsidRPr="00AB52E9">
        <w:rPr>
          <w:rFonts w:asciiTheme="minorHAnsi" w:hAnsiTheme="minorHAnsi"/>
        </w:rPr>
        <w:t xml:space="preserve"> completes the </w:t>
      </w:r>
      <w:r w:rsidRPr="00AB52E9">
        <w:rPr>
          <w:rFonts w:asciiTheme="minorHAnsi" w:hAnsiTheme="minorHAnsi"/>
          <w:i/>
        </w:rPr>
        <w:t>Evaluation Planning Form</w:t>
      </w:r>
      <w:r w:rsidRPr="00AB52E9">
        <w:rPr>
          <w:rFonts w:asciiTheme="minorHAnsi" w:hAnsiTheme="minorHAnsi"/>
        </w:rPr>
        <w:t xml:space="preserve"> </w:t>
      </w:r>
      <w:r w:rsidRPr="00AB52E9">
        <w:rPr>
          <w:rFonts w:asciiTheme="minorHAnsi" w:hAnsiTheme="minorHAnsi"/>
          <w:b/>
          <w:u w:val="single"/>
        </w:rPr>
        <w:t>prior to</w:t>
      </w:r>
      <w:r w:rsidRPr="00AB52E9">
        <w:rPr>
          <w:rFonts w:asciiTheme="minorHAnsi" w:hAnsiTheme="minorHAnsi"/>
        </w:rPr>
        <w:t xml:space="preserve"> the</w:t>
      </w:r>
      <w:r w:rsidRPr="00AB52E9">
        <w:rPr>
          <w:rFonts w:asciiTheme="minorHAnsi" w:hAnsiTheme="minorHAnsi"/>
          <w:b/>
        </w:rPr>
        <w:t xml:space="preserve"> Evaluation Planning Meeting</w:t>
      </w:r>
      <w:r w:rsidRPr="00AB52E9">
        <w:rPr>
          <w:rFonts w:asciiTheme="minorHAnsi" w:hAnsiTheme="minorHAnsi"/>
        </w:rPr>
        <w:t>. During the meeting, the coordinator</w:t>
      </w:r>
      <w:r w:rsidR="00A645F0" w:rsidRPr="00AB52E9">
        <w:rPr>
          <w:rFonts w:asciiTheme="minorHAnsi" w:hAnsiTheme="minorHAnsi"/>
        </w:rPr>
        <w:t xml:space="preserve"> and </w:t>
      </w:r>
      <w:r w:rsidR="00995C47" w:rsidRPr="00AB52E9">
        <w:rPr>
          <w:rFonts w:asciiTheme="minorHAnsi" w:hAnsiTheme="minorHAnsi"/>
          <w:color w:val="000000" w:themeColor="text1"/>
        </w:rPr>
        <w:t>director of curriculum and instruction</w:t>
      </w:r>
      <w:r w:rsidR="00995C47" w:rsidRPr="00AB52E9">
        <w:rPr>
          <w:rFonts w:asciiTheme="minorHAnsi" w:hAnsiTheme="minorHAnsi"/>
        </w:rPr>
        <w:t xml:space="preserve"> </w:t>
      </w:r>
      <w:r w:rsidR="00A645F0" w:rsidRPr="00AB52E9">
        <w:rPr>
          <w:rFonts w:asciiTheme="minorHAnsi" w:hAnsiTheme="minorHAnsi"/>
        </w:rPr>
        <w:t xml:space="preserve">discuss the seven artifacts to include in the portfolio, as well as expectations for portfolio submission and review. </w:t>
      </w:r>
      <w:r w:rsidR="00A645F0" w:rsidRPr="00AB52E9">
        <w:rPr>
          <w:rFonts w:asciiTheme="minorHAnsi" w:hAnsiTheme="minorHAnsi"/>
          <w:bCs/>
        </w:rPr>
        <w:t xml:space="preserve">Portfolio artifacts, when viewed in combination, provide a complete picture of the coordinator’s leadership during the school year. The practices </w:t>
      </w:r>
      <w:r w:rsidR="00535C2E" w:rsidRPr="00AB52E9">
        <w:rPr>
          <w:rFonts w:asciiTheme="minorHAnsi" w:hAnsiTheme="minorHAnsi"/>
          <w:bCs/>
        </w:rPr>
        <w:t xml:space="preserve">and </w:t>
      </w:r>
      <w:r w:rsidR="00A645F0" w:rsidRPr="00AB52E9">
        <w:rPr>
          <w:rFonts w:asciiTheme="minorHAnsi" w:hAnsiTheme="minorHAnsi"/>
          <w:bCs/>
        </w:rPr>
        <w:t xml:space="preserve">indicators in the </w:t>
      </w:r>
      <w:r w:rsidR="00A645F0" w:rsidRPr="00AB52E9">
        <w:rPr>
          <w:rFonts w:asciiTheme="minorHAnsi" w:hAnsiTheme="minorHAnsi"/>
        </w:rPr>
        <w:t>Coordinator</w:t>
      </w:r>
      <w:r w:rsidR="00A645F0" w:rsidRPr="00AB52E9">
        <w:rPr>
          <w:rFonts w:asciiTheme="minorHAnsi" w:hAnsiTheme="minorHAnsi"/>
          <w:bCs/>
        </w:rPr>
        <w:t xml:space="preserve"> Framework describe what that complete picture might look like. The </w:t>
      </w:r>
      <w:r w:rsidR="00A645F0" w:rsidRPr="00AB52E9">
        <w:rPr>
          <w:rFonts w:asciiTheme="minorHAnsi" w:hAnsiTheme="minorHAnsi"/>
        </w:rPr>
        <w:t>Coordinator</w:t>
      </w:r>
      <w:r w:rsidR="00A645F0" w:rsidRPr="00AB52E9">
        <w:rPr>
          <w:rFonts w:asciiTheme="minorHAnsi" w:hAnsiTheme="minorHAnsi"/>
          <w:bCs/>
        </w:rPr>
        <w:t xml:space="preserve"> Framework, previous coordinator evaluation data, and current coordinator practice can be used to inform the selection of the unique artifacts for a portfolio. </w:t>
      </w:r>
    </w:p>
    <w:p w14:paraId="3CB440F8" w14:textId="77777777" w:rsidR="00024C0E" w:rsidRPr="00AB52E9" w:rsidRDefault="00024C0E" w:rsidP="00024C0E">
      <w:pPr>
        <w:rPr>
          <w:rFonts w:asciiTheme="minorHAnsi" w:hAnsiTheme="minorHAnsi"/>
        </w:rPr>
      </w:pPr>
    </w:p>
    <w:p w14:paraId="61D9D891" w14:textId="182DA2E2" w:rsidR="00024C0E" w:rsidRPr="00AB52E9" w:rsidRDefault="00024C0E" w:rsidP="00024C0E">
      <w:pPr>
        <w:rPr>
          <w:rFonts w:asciiTheme="minorHAnsi" w:hAnsiTheme="minorHAnsi"/>
        </w:rPr>
      </w:pPr>
      <w:r w:rsidRPr="00AB52E9">
        <w:rPr>
          <w:rFonts w:asciiTheme="minorHAnsi" w:hAnsiTheme="minorHAnsi"/>
        </w:rPr>
        <w:t xml:space="preserve">The following </w:t>
      </w:r>
      <w:r w:rsidRPr="00AB52E9">
        <w:rPr>
          <w:rFonts w:asciiTheme="minorHAnsi" w:hAnsiTheme="minorHAnsi"/>
          <w:b/>
        </w:rPr>
        <w:t>Guiding Questions</w:t>
      </w:r>
      <w:r w:rsidRPr="00AB52E9">
        <w:rPr>
          <w:rFonts w:asciiTheme="minorHAnsi" w:hAnsiTheme="minorHAnsi"/>
        </w:rPr>
        <w:t xml:space="preserve"> </w:t>
      </w:r>
      <w:r w:rsidR="002D2F73">
        <w:rPr>
          <w:rFonts w:asciiTheme="minorHAnsi" w:hAnsiTheme="minorHAnsi"/>
        </w:rPr>
        <w:t>may</w:t>
      </w:r>
      <w:r w:rsidRPr="00AB52E9">
        <w:rPr>
          <w:rFonts w:asciiTheme="minorHAnsi" w:hAnsiTheme="minorHAnsi"/>
        </w:rPr>
        <w:t xml:space="preserve"> be used to </w:t>
      </w:r>
      <w:r w:rsidR="00F46079" w:rsidRPr="00AB52E9">
        <w:rPr>
          <w:rFonts w:asciiTheme="minorHAnsi" w:hAnsiTheme="minorHAnsi"/>
        </w:rPr>
        <w:t>discuss the portfolio during the meeting</w:t>
      </w:r>
      <w:r w:rsidRPr="00AB52E9">
        <w:rPr>
          <w:rFonts w:asciiTheme="minorHAnsi" w:hAnsiTheme="minorHAnsi"/>
        </w:rPr>
        <w:t>:</w:t>
      </w:r>
    </w:p>
    <w:p w14:paraId="7D5626A9" w14:textId="77777777" w:rsidR="00024C0E" w:rsidRPr="00AB52E9" w:rsidRDefault="00024C0E" w:rsidP="00024C0E">
      <w:pPr>
        <w:numPr>
          <w:ilvl w:val="0"/>
          <w:numId w:val="38"/>
        </w:numPr>
        <w:ind w:left="540"/>
        <w:rPr>
          <w:rFonts w:asciiTheme="minorHAnsi" w:hAnsiTheme="minorHAnsi"/>
        </w:rPr>
      </w:pPr>
      <w:r w:rsidRPr="00AB52E9">
        <w:rPr>
          <w:rFonts w:asciiTheme="minorHAnsi" w:hAnsiTheme="minorHAnsi"/>
        </w:rPr>
        <w:t>To what degree is the coordinator clear about the portfolio process?</w:t>
      </w:r>
    </w:p>
    <w:p w14:paraId="6D16287D" w14:textId="0D6CC395" w:rsidR="00024C0E" w:rsidRPr="00AB52E9" w:rsidRDefault="00024C0E" w:rsidP="00024C0E">
      <w:pPr>
        <w:numPr>
          <w:ilvl w:val="0"/>
          <w:numId w:val="38"/>
        </w:numPr>
        <w:ind w:left="540"/>
        <w:rPr>
          <w:rFonts w:asciiTheme="minorHAnsi" w:hAnsiTheme="minorHAnsi"/>
        </w:rPr>
      </w:pPr>
      <w:r w:rsidRPr="00AB52E9">
        <w:rPr>
          <w:rFonts w:asciiTheme="minorHAnsi" w:hAnsiTheme="minorHAnsi"/>
        </w:rPr>
        <w:t xml:space="preserve">To what degree could the artifacts the coordinator intends to collect represent </w:t>
      </w:r>
      <w:r w:rsidR="00995C47" w:rsidRPr="00AB52E9">
        <w:rPr>
          <w:rFonts w:asciiTheme="minorHAnsi" w:hAnsiTheme="minorHAnsi"/>
        </w:rPr>
        <w:t>the</w:t>
      </w:r>
      <w:r w:rsidRPr="00AB52E9">
        <w:rPr>
          <w:rFonts w:asciiTheme="minorHAnsi" w:hAnsiTheme="minorHAnsi"/>
        </w:rPr>
        <w:t xml:space="preserve"> four essential practices?</w:t>
      </w:r>
    </w:p>
    <w:p w14:paraId="061C306F" w14:textId="77777777" w:rsidR="00024C0E" w:rsidRPr="00AB52E9" w:rsidRDefault="00024C0E" w:rsidP="00024C0E">
      <w:pPr>
        <w:numPr>
          <w:ilvl w:val="0"/>
          <w:numId w:val="38"/>
        </w:numPr>
        <w:ind w:left="540"/>
        <w:rPr>
          <w:rFonts w:asciiTheme="minorHAnsi" w:hAnsiTheme="minorHAnsi"/>
        </w:rPr>
      </w:pPr>
      <w:r w:rsidRPr="00AB52E9">
        <w:rPr>
          <w:rFonts w:asciiTheme="minorHAnsi" w:hAnsiTheme="minorHAnsi"/>
        </w:rPr>
        <w:t xml:space="preserve">When will the artifacts be collected?  Does the timeline to collect artifacts allow for enough time to complete the portfolio by the due date? </w:t>
      </w:r>
    </w:p>
    <w:p w14:paraId="027AD0E5" w14:textId="324BD222" w:rsidR="00024C0E" w:rsidRPr="00AB52E9" w:rsidRDefault="00024C0E" w:rsidP="00024C0E">
      <w:pPr>
        <w:numPr>
          <w:ilvl w:val="0"/>
          <w:numId w:val="38"/>
        </w:numPr>
        <w:ind w:left="540"/>
        <w:rPr>
          <w:rFonts w:asciiTheme="minorHAnsi" w:hAnsiTheme="minorHAnsi"/>
        </w:rPr>
      </w:pPr>
      <w:r w:rsidRPr="00AB52E9">
        <w:rPr>
          <w:rFonts w:asciiTheme="minorHAnsi" w:hAnsiTheme="minorHAnsi"/>
        </w:rPr>
        <w:t>What</w:t>
      </w:r>
      <w:r w:rsidR="00AB52E9">
        <w:rPr>
          <w:rFonts w:asciiTheme="minorHAnsi" w:hAnsiTheme="minorHAnsi"/>
        </w:rPr>
        <w:t xml:space="preserve"> </w:t>
      </w:r>
      <w:r w:rsidR="00AB52E9" w:rsidRPr="00AB52E9">
        <w:rPr>
          <w:rFonts w:asciiTheme="minorHAnsi" w:hAnsiTheme="minorHAnsi"/>
        </w:rPr>
        <w:t>support</w:t>
      </w:r>
      <w:r w:rsidRPr="00AB52E9">
        <w:rPr>
          <w:rFonts w:asciiTheme="minorHAnsi" w:hAnsiTheme="minorHAnsi"/>
        </w:rPr>
        <w:t>, if any, does the coordinator need in collecting artifacts?</w:t>
      </w:r>
    </w:p>
    <w:p w14:paraId="41EA6BA7" w14:textId="77777777" w:rsidR="00024C0E" w:rsidRPr="00AB52E9" w:rsidRDefault="00024C0E" w:rsidP="00024C0E">
      <w:pPr>
        <w:pStyle w:val="Header"/>
        <w:rPr>
          <w:rFonts w:asciiTheme="minorHAnsi" w:hAnsiTheme="minorHAnsi"/>
        </w:rPr>
      </w:pPr>
    </w:p>
    <w:p w14:paraId="5930B59E" w14:textId="0877D91E" w:rsidR="00024C0E" w:rsidRPr="00AB52E9" w:rsidRDefault="00024C0E" w:rsidP="00024C0E">
      <w:pPr>
        <w:pStyle w:val="Header"/>
        <w:rPr>
          <w:rFonts w:asciiTheme="minorHAnsi" w:hAnsiTheme="minorHAnsi"/>
        </w:rPr>
      </w:pPr>
      <w:r w:rsidRPr="00AB52E9">
        <w:rPr>
          <w:rFonts w:asciiTheme="minorHAnsi" w:hAnsiTheme="minorHAnsi"/>
        </w:rPr>
        <w:t xml:space="preserve">At the conclusion of the meeting, the coordinator and </w:t>
      </w:r>
      <w:r w:rsidR="00995C47" w:rsidRPr="00AB52E9">
        <w:rPr>
          <w:rFonts w:asciiTheme="minorHAnsi" w:hAnsiTheme="minorHAnsi"/>
          <w:color w:val="000000" w:themeColor="text1"/>
        </w:rPr>
        <w:t xml:space="preserve">director </w:t>
      </w:r>
      <w:r w:rsidRPr="00AB52E9">
        <w:rPr>
          <w:rFonts w:asciiTheme="minorHAnsi" w:hAnsiTheme="minorHAnsi"/>
        </w:rPr>
        <w:t xml:space="preserve">review and finalize the </w:t>
      </w:r>
      <w:r w:rsidRPr="00AB52E9">
        <w:rPr>
          <w:rFonts w:asciiTheme="minorHAnsi" w:hAnsiTheme="minorHAnsi"/>
          <w:i/>
        </w:rPr>
        <w:t>Evaluation Planning Form</w:t>
      </w:r>
      <w:r w:rsidRPr="00AB52E9">
        <w:rPr>
          <w:rFonts w:asciiTheme="minorHAnsi" w:hAnsiTheme="minorHAnsi"/>
          <w:b/>
        </w:rPr>
        <w:t xml:space="preserve"> </w:t>
      </w:r>
      <w:r w:rsidRPr="00AB52E9">
        <w:rPr>
          <w:rFonts w:asciiTheme="minorHAnsi" w:hAnsiTheme="minorHAnsi"/>
        </w:rPr>
        <w:t xml:space="preserve">in </w:t>
      </w:r>
      <w:proofErr w:type="spellStart"/>
      <w:r w:rsidRPr="00AB52E9">
        <w:rPr>
          <w:rFonts w:asciiTheme="minorHAnsi" w:hAnsiTheme="minorHAnsi"/>
        </w:rPr>
        <w:t>TalentEd</w:t>
      </w:r>
      <w:proofErr w:type="spellEnd"/>
      <w:r w:rsidRPr="00AB52E9">
        <w:rPr>
          <w:rFonts w:asciiTheme="minorHAnsi" w:hAnsiTheme="minorHAnsi"/>
        </w:rPr>
        <w:t xml:space="preserve">.  </w:t>
      </w:r>
      <w:r w:rsidR="002C5920" w:rsidRPr="00B61655">
        <w:rPr>
          <w:rFonts w:asciiTheme="minorHAnsi" w:hAnsiTheme="minorHAnsi"/>
          <w:highlight w:val="yellow"/>
        </w:rPr>
        <w:t>Once the director approves the plan, the coordinator may begin work on the portfolio.</w:t>
      </w:r>
    </w:p>
    <w:p w14:paraId="12F750F6" w14:textId="77777777" w:rsidR="00B111C9" w:rsidRPr="00AB52E9" w:rsidRDefault="00B111C9" w:rsidP="00024C0E">
      <w:pPr>
        <w:pStyle w:val="Header"/>
        <w:rPr>
          <w:rFonts w:asciiTheme="minorHAnsi" w:hAnsiTheme="minorHAnsi"/>
        </w:rPr>
      </w:pPr>
    </w:p>
    <w:p w14:paraId="3BA6D9C0" w14:textId="20303444" w:rsidR="00024C0E" w:rsidRPr="00AB52E9" w:rsidRDefault="00BA644C" w:rsidP="00024C0E">
      <w:pPr>
        <w:pStyle w:val="Heading2"/>
        <w:rPr>
          <w:rFonts w:asciiTheme="minorHAnsi" w:hAnsiTheme="minorHAnsi"/>
          <w:b/>
          <w:i/>
          <w:color w:val="000000" w:themeColor="text1"/>
          <w:sz w:val="24"/>
          <w:szCs w:val="24"/>
        </w:rPr>
      </w:pPr>
      <w:bookmarkStart w:id="24" w:name="_Toc435014553"/>
      <w:r w:rsidRPr="00AB52E9">
        <w:rPr>
          <w:rFonts w:asciiTheme="minorHAnsi" w:hAnsiTheme="minorHAnsi"/>
          <w:b/>
          <w:i/>
          <w:color w:val="000000" w:themeColor="text1"/>
          <w:sz w:val="24"/>
          <w:szCs w:val="24"/>
        </w:rPr>
        <w:lastRenderedPageBreak/>
        <w:t xml:space="preserve">Step </w:t>
      </w:r>
      <w:r w:rsidR="004C1C59" w:rsidRPr="00AB52E9">
        <w:rPr>
          <w:rFonts w:asciiTheme="minorHAnsi" w:hAnsiTheme="minorHAnsi"/>
          <w:b/>
          <w:i/>
          <w:color w:val="000000" w:themeColor="text1"/>
          <w:sz w:val="24"/>
          <w:szCs w:val="24"/>
        </w:rPr>
        <w:t xml:space="preserve">2. </w:t>
      </w:r>
      <w:r w:rsidR="00024C0E" w:rsidRPr="00AB52E9">
        <w:rPr>
          <w:rFonts w:asciiTheme="minorHAnsi" w:hAnsiTheme="minorHAnsi"/>
          <w:b/>
          <w:i/>
          <w:color w:val="000000" w:themeColor="text1"/>
          <w:sz w:val="24"/>
          <w:szCs w:val="24"/>
        </w:rPr>
        <w:t>Evidence Gathering</w:t>
      </w:r>
      <w:bookmarkEnd w:id="24"/>
    </w:p>
    <w:p w14:paraId="328C8141" w14:textId="77777777" w:rsidR="004D4EA9" w:rsidRPr="00AB52E9" w:rsidRDefault="004D4EA9" w:rsidP="004D4EA9">
      <w:pPr>
        <w:rPr>
          <w:rFonts w:asciiTheme="minorHAnsi" w:hAnsiTheme="minorHAnsi"/>
        </w:rPr>
      </w:pPr>
    </w:p>
    <w:p w14:paraId="600AB753" w14:textId="3D7AA7A8" w:rsidR="00753952" w:rsidRPr="00AB52E9" w:rsidRDefault="00753952" w:rsidP="00753952">
      <w:pPr>
        <w:pStyle w:val="Bullet10"/>
        <w:numPr>
          <w:ilvl w:val="0"/>
          <w:numId w:val="0"/>
        </w:numPr>
        <w:spacing w:before="0"/>
        <w:rPr>
          <w:rFonts w:asciiTheme="minorHAnsi" w:hAnsiTheme="minorHAnsi"/>
        </w:rPr>
      </w:pPr>
      <w:r w:rsidRPr="00AB52E9">
        <w:rPr>
          <w:rFonts w:asciiTheme="minorHAnsi" w:hAnsiTheme="minorHAnsi"/>
        </w:rPr>
        <w:t>The portfolio is assembled throughout the school year and shared with</w:t>
      </w:r>
      <w:r w:rsidR="007B402D" w:rsidRPr="00AB52E9">
        <w:rPr>
          <w:rFonts w:asciiTheme="minorHAnsi" w:hAnsiTheme="minorHAnsi"/>
        </w:rPr>
        <w:t xml:space="preserve"> the</w:t>
      </w:r>
      <w:r w:rsidRPr="00AB52E9">
        <w:rPr>
          <w:rFonts w:asciiTheme="minorHAnsi" w:hAnsiTheme="minorHAnsi"/>
        </w:rPr>
        <w:t xml:space="preserve"> </w:t>
      </w:r>
      <w:r w:rsidR="007B402D" w:rsidRPr="00AB52E9">
        <w:rPr>
          <w:rFonts w:asciiTheme="minorHAnsi" w:hAnsiTheme="minorHAnsi"/>
          <w:color w:val="000000" w:themeColor="text1"/>
        </w:rPr>
        <w:t>director of curriculum and instruction</w:t>
      </w:r>
      <w:r w:rsidRPr="00AB52E9">
        <w:rPr>
          <w:rFonts w:asciiTheme="minorHAnsi" w:hAnsiTheme="minorHAnsi"/>
        </w:rPr>
        <w:t xml:space="preserve"> near the end of the school year. </w:t>
      </w:r>
    </w:p>
    <w:p w14:paraId="1792DA84" w14:textId="424B7A46" w:rsidR="007B5BFB" w:rsidRPr="00AB52E9" w:rsidRDefault="007B5BFB" w:rsidP="00753952">
      <w:pPr>
        <w:pStyle w:val="Bullet10"/>
        <w:numPr>
          <w:ilvl w:val="0"/>
          <w:numId w:val="0"/>
        </w:numPr>
        <w:spacing w:before="0"/>
        <w:rPr>
          <w:rFonts w:asciiTheme="minorHAnsi" w:hAnsiTheme="minorHAnsi"/>
        </w:rPr>
      </w:pPr>
      <w:r w:rsidRPr="00AB52E9">
        <w:rPr>
          <w:rFonts w:asciiTheme="minorHAnsi" w:hAnsiTheme="minorHAnsi" w:cs="Times New Roman"/>
        </w:rPr>
        <w:t xml:space="preserve">The coordinator saves electronic PDF versions of the artifacts (e.g., scanned or photographed) on his or her computer for consideration as evidence for practices and indicators chosen for the evaluation. Before uploading the artifacts to </w:t>
      </w:r>
      <w:proofErr w:type="spellStart"/>
      <w:r w:rsidRPr="00AB52E9">
        <w:rPr>
          <w:rFonts w:asciiTheme="minorHAnsi" w:hAnsiTheme="minorHAnsi" w:cs="Times New Roman"/>
        </w:rPr>
        <w:t>Britelocker</w:t>
      </w:r>
      <w:proofErr w:type="spellEnd"/>
      <w:r w:rsidRPr="00AB52E9">
        <w:rPr>
          <w:rFonts w:asciiTheme="minorHAnsi" w:hAnsiTheme="minorHAnsi" w:cs="Times New Roman"/>
        </w:rPr>
        <w:t xml:space="preserve">, the coordinator should examine the artifacts collected and determine which of the harvested evidence best demonstrates his or her </w:t>
      </w:r>
      <w:r w:rsidR="00F46D18" w:rsidRPr="00AB52E9">
        <w:rPr>
          <w:rFonts w:asciiTheme="minorHAnsi" w:hAnsiTheme="minorHAnsi" w:cs="Times New Roman"/>
        </w:rPr>
        <w:t>leadership</w:t>
      </w:r>
      <w:r w:rsidRPr="00AB52E9">
        <w:rPr>
          <w:rFonts w:asciiTheme="minorHAnsi" w:hAnsiTheme="minorHAnsi" w:cs="Times New Roman"/>
        </w:rPr>
        <w:t xml:space="preserve">. </w:t>
      </w:r>
      <w:r w:rsidR="00F46D18" w:rsidRPr="00AB52E9">
        <w:rPr>
          <w:rFonts w:asciiTheme="minorHAnsi" w:hAnsiTheme="minorHAnsi" w:cs="Times New Roman"/>
        </w:rPr>
        <w:t>When possible, the coordinator should select</w:t>
      </w:r>
      <w:r w:rsidRPr="00AB52E9">
        <w:rPr>
          <w:rFonts w:asciiTheme="minorHAnsi" w:hAnsiTheme="minorHAnsi" w:cs="Times New Roman"/>
        </w:rPr>
        <w:t xml:space="preserve"> </w:t>
      </w:r>
      <w:r w:rsidR="00B111C9" w:rsidRPr="00AB52E9">
        <w:rPr>
          <w:rFonts w:asciiTheme="minorHAnsi" w:hAnsiTheme="minorHAnsi" w:cs="Times New Roman"/>
        </w:rPr>
        <w:t>“high density”</w:t>
      </w:r>
      <w:r w:rsidR="00B111C9" w:rsidRPr="00AB52E9">
        <w:rPr>
          <w:rFonts w:asciiTheme="minorHAnsi" w:hAnsiTheme="minorHAnsi"/>
        </w:rPr>
        <w:t xml:space="preserve"> </w:t>
      </w:r>
      <w:r w:rsidR="00F46D18" w:rsidRPr="00AB52E9">
        <w:rPr>
          <w:rFonts w:asciiTheme="minorHAnsi" w:hAnsiTheme="minorHAnsi"/>
        </w:rPr>
        <w:t>artifacts that represent multiple essential leadership practices</w:t>
      </w:r>
      <w:r w:rsidR="00B111C9" w:rsidRPr="00AB52E9">
        <w:rPr>
          <w:rFonts w:asciiTheme="minorHAnsi" w:hAnsiTheme="minorHAnsi"/>
        </w:rPr>
        <w:t>.</w:t>
      </w:r>
      <w:r w:rsidR="00F46D18" w:rsidRPr="00AB52E9">
        <w:rPr>
          <w:rFonts w:asciiTheme="minorHAnsi" w:hAnsiTheme="minorHAnsi"/>
        </w:rPr>
        <w:t xml:space="preserve"> </w:t>
      </w:r>
      <w:r w:rsidR="00B111C9" w:rsidRPr="00AB52E9">
        <w:rPr>
          <w:rFonts w:asciiTheme="minorHAnsi" w:hAnsiTheme="minorHAnsi"/>
        </w:rPr>
        <w:t xml:space="preserve">Dense artifacts provide </w:t>
      </w:r>
      <w:r w:rsidR="00B111C9" w:rsidRPr="00AB52E9">
        <w:rPr>
          <w:rFonts w:asciiTheme="minorHAnsi" w:hAnsiTheme="minorHAnsi"/>
          <w:bCs/>
        </w:rPr>
        <w:t>clear evidence f</w:t>
      </w:r>
      <w:r w:rsidR="00CF4E6E" w:rsidRPr="00AB52E9">
        <w:rPr>
          <w:rFonts w:asciiTheme="minorHAnsi" w:hAnsiTheme="minorHAnsi"/>
          <w:bCs/>
        </w:rPr>
        <w:t>or all</w:t>
      </w:r>
      <w:r w:rsidR="00B111C9" w:rsidRPr="00AB52E9">
        <w:rPr>
          <w:rFonts w:asciiTheme="minorHAnsi" w:hAnsiTheme="minorHAnsi"/>
          <w:bCs/>
        </w:rPr>
        <w:t xml:space="preserve"> the behavioral descriptors in the indicators.</w:t>
      </w:r>
      <w:r w:rsidR="00B111C9" w:rsidRPr="00AB52E9">
        <w:rPr>
          <w:rFonts w:asciiTheme="minorHAnsi" w:hAnsiTheme="minorHAnsi"/>
        </w:rPr>
        <w:t xml:space="preserve"> </w:t>
      </w:r>
      <w:r w:rsidRPr="00AB52E9">
        <w:rPr>
          <w:rFonts w:asciiTheme="minorHAnsi" w:hAnsiTheme="minorHAnsi" w:cs="Times New Roman"/>
        </w:rPr>
        <w:t xml:space="preserve">The coordinator then uploads the artifacts to </w:t>
      </w:r>
      <w:proofErr w:type="spellStart"/>
      <w:r w:rsidRPr="00AB52E9">
        <w:rPr>
          <w:rFonts w:asciiTheme="minorHAnsi" w:hAnsiTheme="minorHAnsi" w:cs="Times New Roman"/>
        </w:rPr>
        <w:t>BriteLocker</w:t>
      </w:r>
      <w:proofErr w:type="spellEnd"/>
      <w:r w:rsidRPr="00AB52E9">
        <w:rPr>
          <w:rFonts w:asciiTheme="minorHAnsi" w:hAnsiTheme="minorHAnsi" w:cs="Times New Roman"/>
        </w:rPr>
        <w:t xml:space="preserve">, the electronic storage site within </w:t>
      </w:r>
      <w:proofErr w:type="spellStart"/>
      <w:r w:rsidRPr="00AB52E9">
        <w:rPr>
          <w:rFonts w:asciiTheme="minorHAnsi" w:hAnsiTheme="minorHAnsi" w:cs="Times New Roman"/>
        </w:rPr>
        <w:t>TalentEd</w:t>
      </w:r>
      <w:proofErr w:type="spellEnd"/>
      <w:r w:rsidRPr="00AB52E9">
        <w:rPr>
          <w:rFonts w:asciiTheme="minorHAnsi" w:hAnsiTheme="minorHAnsi" w:cs="Times New Roman"/>
        </w:rPr>
        <w:t>. Captions or brief descriptions should be included on each artifact to ensure that the director understands the relationship of the materials to the practice.</w:t>
      </w:r>
      <w:r w:rsidRPr="00AB52E9">
        <w:rPr>
          <w:rFonts w:asciiTheme="minorHAnsi" w:hAnsiTheme="minorHAnsi" w:cs="Times New Roman"/>
          <w:b/>
        </w:rPr>
        <w:t xml:space="preserve"> </w:t>
      </w:r>
      <w:r w:rsidRPr="00AB52E9">
        <w:rPr>
          <w:rFonts w:asciiTheme="minorHAnsi" w:hAnsiTheme="minorHAnsi" w:cs="Times New Roman"/>
          <w:i/>
        </w:rPr>
        <w:t xml:space="preserve">Note: </w:t>
      </w:r>
      <w:r w:rsidR="006C3BDB" w:rsidRPr="00AB52E9">
        <w:rPr>
          <w:rFonts w:asciiTheme="minorHAnsi" w:hAnsiTheme="minorHAnsi" w:cs="Times New Roman"/>
          <w:i/>
        </w:rPr>
        <w:t>A</w:t>
      </w:r>
      <w:r w:rsidRPr="00AB52E9">
        <w:rPr>
          <w:rFonts w:asciiTheme="minorHAnsi" w:hAnsiTheme="minorHAnsi" w:cs="Times New Roman"/>
          <w:i/>
        </w:rPr>
        <w:t xml:space="preserve"> set of artifacts that provides evidence for a single practice can be combined into one PDF</w:t>
      </w:r>
      <w:r w:rsidRPr="00AB52E9">
        <w:rPr>
          <w:rFonts w:asciiTheme="minorHAnsi" w:hAnsiTheme="minorHAnsi" w:cs="Times New Roman"/>
        </w:rPr>
        <w:t>.</w:t>
      </w:r>
    </w:p>
    <w:p w14:paraId="1F158383" w14:textId="7D64D880" w:rsidR="00CF4E6E" w:rsidRPr="00AB52E9" w:rsidRDefault="007B402D" w:rsidP="009A4460">
      <w:pPr>
        <w:pStyle w:val="Bullet10"/>
        <w:numPr>
          <w:ilvl w:val="0"/>
          <w:numId w:val="0"/>
        </w:numPr>
        <w:spacing w:before="0"/>
        <w:rPr>
          <w:rFonts w:asciiTheme="minorHAnsi" w:hAnsiTheme="minorHAnsi"/>
        </w:rPr>
      </w:pPr>
      <w:r w:rsidRPr="00AB52E9">
        <w:rPr>
          <w:rFonts w:asciiTheme="minorHAnsi" w:hAnsiTheme="minorHAnsi"/>
        </w:rPr>
        <w:t>The required artifacts, b</w:t>
      </w:r>
      <w:r w:rsidR="00753952" w:rsidRPr="00AB52E9">
        <w:rPr>
          <w:rFonts w:asciiTheme="minorHAnsi" w:hAnsiTheme="minorHAnsi"/>
        </w:rPr>
        <w:t xml:space="preserve">oth </w:t>
      </w:r>
      <w:r w:rsidR="00753952" w:rsidRPr="00AB52E9">
        <w:rPr>
          <w:rFonts w:asciiTheme="minorHAnsi" w:hAnsiTheme="minorHAnsi"/>
          <w:b/>
        </w:rPr>
        <w:t>common</w:t>
      </w:r>
      <w:r w:rsidR="00753952" w:rsidRPr="00AB52E9">
        <w:rPr>
          <w:rFonts w:asciiTheme="minorHAnsi" w:hAnsiTheme="minorHAnsi"/>
        </w:rPr>
        <w:t xml:space="preserve"> and </w:t>
      </w:r>
      <w:r w:rsidR="00753952" w:rsidRPr="00AB52E9">
        <w:rPr>
          <w:rFonts w:asciiTheme="minorHAnsi" w:hAnsiTheme="minorHAnsi"/>
          <w:b/>
        </w:rPr>
        <w:t>unique</w:t>
      </w:r>
      <w:r w:rsidRPr="00AB52E9">
        <w:rPr>
          <w:rFonts w:asciiTheme="minorHAnsi" w:hAnsiTheme="minorHAnsi"/>
        </w:rPr>
        <w:t>,</w:t>
      </w:r>
      <w:r w:rsidR="00753952" w:rsidRPr="00AB52E9">
        <w:rPr>
          <w:rFonts w:asciiTheme="minorHAnsi" w:hAnsiTheme="minorHAnsi"/>
        </w:rPr>
        <w:t xml:space="preserve"> are listed in Table </w:t>
      </w:r>
      <w:r w:rsidR="00CF4E6E" w:rsidRPr="00AB52E9">
        <w:rPr>
          <w:rFonts w:asciiTheme="minorHAnsi" w:hAnsiTheme="minorHAnsi"/>
        </w:rPr>
        <w:t>2</w:t>
      </w:r>
      <w:r w:rsidR="00753952" w:rsidRPr="00AB52E9">
        <w:rPr>
          <w:rFonts w:asciiTheme="minorHAnsi" w:hAnsiTheme="minorHAnsi"/>
        </w:rPr>
        <w:t xml:space="preserve"> and further described below the table. Descriptions include the leadership practice(s) for which the artifacts provide evidence of performance.</w:t>
      </w:r>
    </w:p>
    <w:p w14:paraId="1762E879" w14:textId="77777777" w:rsidR="00CF4E6E" w:rsidRPr="00AB52E9" w:rsidRDefault="00CF4E6E" w:rsidP="00024C0E">
      <w:pPr>
        <w:rPr>
          <w:rFonts w:asciiTheme="minorHAnsi" w:hAnsiTheme="minorHAnsi"/>
        </w:rPr>
      </w:pPr>
    </w:p>
    <w:p w14:paraId="11709DC6" w14:textId="377ED439" w:rsidR="00024C0E" w:rsidRPr="00AB52E9" w:rsidRDefault="00024C0E" w:rsidP="00024C0E">
      <w:pPr>
        <w:rPr>
          <w:rFonts w:asciiTheme="minorHAnsi" w:hAnsiTheme="minorHAnsi"/>
        </w:rPr>
      </w:pPr>
      <w:r w:rsidRPr="00AB52E9">
        <w:rPr>
          <w:rFonts w:asciiTheme="minorHAnsi" w:hAnsiTheme="minorHAnsi"/>
        </w:rPr>
        <w:t xml:space="preserve">Table </w:t>
      </w:r>
      <w:r w:rsidR="00CF4E6E" w:rsidRPr="00AB52E9">
        <w:rPr>
          <w:rFonts w:asciiTheme="minorHAnsi" w:hAnsiTheme="minorHAnsi"/>
        </w:rPr>
        <w:t>2</w:t>
      </w:r>
      <w:r w:rsidRPr="00AB52E9">
        <w:rPr>
          <w:rFonts w:asciiTheme="minorHAnsi" w:hAnsiTheme="minorHAnsi"/>
        </w:rPr>
        <w:t xml:space="preserve">. </w:t>
      </w:r>
    </w:p>
    <w:p w14:paraId="2861688F" w14:textId="77777777" w:rsidR="00024C0E" w:rsidRPr="00AB52E9" w:rsidRDefault="00024C0E" w:rsidP="007B402D">
      <w:pPr>
        <w:spacing w:after="120"/>
        <w:rPr>
          <w:rFonts w:asciiTheme="minorHAnsi" w:hAnsiTheme="minorHAnsi"/>
          <w:i/>
        </w:rPr>
      </w:pPr>
      <w:r w:rsidRPr="00AB52E9">
        <w:rPr>
          <w:rFonts w:asciiTheme="minorHAnsi" w:hAnsiTheme="minorHAnsi"/>
          <w:i/>
        </w:rPr>
        <w:t xml:space="preserve">Artifacts for Coordinator Portfolios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6120"/>
      </w:tblGrid>
      <w:tr w:rsidR="00024C0E" w:rsidRPr="00AB52E9" w14:paraId="2DF6260A" w14:textId="77777777" w:rsidTr="007B402D">
        <w:trPr>
          <w:trHeight w:val="530"/>
        </w:trPr>
        <w:tc>
          <w:tcPr>
            <w:tcW w:w="3168" w:type="dxa"/>
            <w:shd w:val="clear" w:color="auto" w:fill="DEEAF6"/>
            <w:vAlign w:val="center"/>
          </w:tcPr>
          <w:p w14:paraId="3BF4EF32" w14:textId="77777777" w:rsidR="00024C0E" w:rsidRPr="00AB52E9" w:rsidRDefault="00024C0E" w:rsidP="00753952">
            <w:pPr>
              <w:jc w:val="center"/>
              <w:rPr>
                <w:rFonts w:asciiTheme="minorHAnsi" w:hAnsiTheme="minorHAnsi"/>
                <w:b/>
              </w:rPr>
            </w:pPr>
            <w:r w:rsidRPr="00AB52E9">
              <w:rPr>
                <w:rFonts w:asciiTheme="minorHAnsi" w:hAnsiTheme="minorHAnsi"/>
                <w:b/>
              </w:rPr>
              <w:t>REQUIRED ARTIFACTS</w:t>
            </w:r>
          </w:p>
        </w:tc>
        <w:tc>
          <w:tcPr>
            <w:tcW w:w="6120" w:type="dxa"/>
            <w:shd w:val="clear" w:color="auto" w:fill="DEEAF6"/>
            <w:vAlign w:val="center"/>
          </w:tcPr>
          <w:p w14:paraId="3E892250" w14:textId="77777777" w:rsidR="00024C0E" w:rsidRPr="00AB52E9" w:rsidRDefault="00024C0E" w:rsidP="00753952">
            <w:pPr>
              <w:jc w:val="center"/>
              <w:rPr>
                <w:rFonts w:asciiTheme="minorHAnsi" w:hAnsiTheme="minorHAnsi"/>
                <w:b/>
              </w:rPr>
            </w:pPr>
            <w:r w:rsidRPr="00AB52E9">
              <w:rPr>
                <w:rFonts w:asciiTheme="minorHAnsi" w:hAnsiTheme="minorHAnsi"/>
                <w:b/>
              </w:rPr>
              <w:t>TYPE OF ARTIFACT</w:t>
            </w:r>
          </w:p>
        </w:tc>
      </w:tr>
      <w:tr w:rsidR="00024C0E" w:rsidRPr="00AB52E9" w14:paraId="75DBA868" w14:textId="77777777" w:rsidTr="007B402D">
        <w:tc>
          <w:tcPr>
            <w:tcW w:w="3168" w:type="dxa"/>
            <w:shd w:val="clear" w:color="auto" w:fill="auto"/>
          </w:tcPr>
          <w:p w14:paraId="2B452FC9" w14:textId="77777777" w:rsidR="00024C0E" w:rsidRPr="00AB52E9" w:rsidRDefault="00024C0E" w:rsidP="00024C0E">
            <w:pPr>
              <w:numPr>
                <w:ilvl w:val="0"/>
                <w:numId w:val="68"/>
              </w:numPr>
              <w:ind w:left="360"/>
              <w:rPr>
                <w:rFonts w:asciiTheme="minorHAnsi" w:hAnsiTheme="minorHAnsi"/>
                <w:b/>
              </w:rPr>
            </w:pPr>
            <w:r w:rsidRPr="00AB52E9">
              <w:rPr>
                <w:rFonts w:asciiTheme="minorHAnsi" w:hAnsiTheme="minorHAnsi"/>
                <w:b/>
              </w:rPr>
              <w:t>Professional Growth Plan</w:t>
            </w:r>
          </w:p>
        </w:tc>
        <w:tc>
          <w:tcPr>
            <w:tcW w:w="6120" w:type="dxa"/>
            <w:shd w:val="clear" w:color="auto" w:fill="auto"/>
          </w:tcPr>
          <w:p w14:paraId="1846F96E" w14:textId="7320BA00" w:rsidR="00024C0E" w:rsidRPr="00AB52E9" w:rsidRDefault="00024C0E" w:rsidP="00D85293">
            <w:pPr>
              <w:rPr>
                <w:rFonts w:asciiTheme="minorHAnsi" w:hAnsiTheme="minorHAnsi"/>
              </w:rPr>
            </w:pPr>
            <w:r w:rsidRPr="00AB52E9">
              <w:rPr>
                <w:rFonts w:asciiTheme="minorHAnsi" w:hAnsiTheme="minorHAnsi"/>
                <w:b/>
              </w:rPr>
              <w:t>Common:</w:t>
            </w:r>
            <w:r w:rsidRPr="00AB52E9">
              <w:rPr>
                <w:rFonts w:asciiTheme="minorHAnsi" w:hAnsiTheme="minorHAnsi"/>
              </w:rPr>
              <w:t xml:space="preserve"> All coordinators must include a professional growth plan using the template</w:t>
            </w:r>
            <w:r w:rsidR="00517D40" w:rsidRPr="00AB52E9">
              <w:rPr>
                <w:rFonts w:asciiTheme="minorHAnsi" w:hAnsiTheme="minorHAnsi"/>
              </w:rPr>
              <w:t xml:space="preserve"> on the Evaluation Planning Form</w:t>
            </w:r>
            <w:r w:rsidRPr="00AB52E9">
              <w:rPr>
                <w:rFonts w:asciiTheme="minorHAnsi" w:hAnsiTheme="minorHAnsi"/>
              </w:rPr>
              <w:t xml:space="preserve"> in </w:t>
            </w:r>
            <w:proofErr w:type="spellStart"/>
            <w:r w:rsidRPr="00AB52E9">
              <w:rPr>
                <w:rFonts w:asciiTheme="minorHAnsi" w:hAnsiTheme="minorHAnsi"/>
              </w:rPr>
              <w:t>TalentEd</w:t>
            </w:r>
            <w:proofErr w:type="spellEnd"/>
            <w:r w:rsidR="00D85293" w:rsidRPr="00AB52E9">
              <w:rPr>
                <w:rFonts w:asciiTheme="minorHAnsi" w:hAnsiTheme="minorHAnsi"/>
              </w:rPr>
              <w:t>.</w:t>
            </w:r>
            <w:r w:rsidRPr="00AB52E9">
              <w:rPr>
                <w:rFonts w:asciiTheme="minorHAnsi" w:hAnsiTheme="minorHAnsi"/>
              </w:rPr>
              <w:t xml:space="preserve"> </w:t>
            </w:r>
          </w:p>
        </w:tc>
      </w:tr>
      <w:tr w:rsidR="00B96E38" w:rsidRPr="00AB52E9" w14:paraId="1C8B4C48" w14:textId="77777777" w:rsidTr="007B402D">
        <w:tc>
          <w:tcPr>
            <w:tcW w:w="3168" w:type="dxa"/>
            <w:shd w:val="clear" w:color="auto" w:fill="auto"/>
          </w:tcPr>
          <w:p w14:paraId="329D8F5A" w14:textId="649CC211" w:rsidR="00B96E38" w:rsidRPr="00AB52E9" w:rsidRDefault="007B402D" w:rsidP="00024C0E">
            <w:pPr>
              <w:numPr>
                <w:ilvl w:val="0"/>
                <w:numId w:val="68"/>
              </w:numPr>
              <w:ind w:left="360"/>
              <w:rPr>
                <w:rFonts w:asciiTheme="minorHAnsi" w:hAnsiTheme="minorHAnsi"/>
                <w:b/>
              </w:rPr>
            </w:pPr>
            <w:r w:rsidRPr="00AB52E9">
              <w:rPr>
                <w:rFonts w:asciiTheme="minorHAnsi" w:hAnsiTheme="minorHAnsi"/>
                <w:b/>
              </w:rPr>
              <w:t>Professional Development E</w:t>
            </w:r>
            <w:r w:rsidR="00B96E38" w:rsidRPr="00AB52E9">
              <w:rPr>
                <w:rFonts w:asciiTheme="minorHAnsi" w:hAnsiTheme="minorHAnsi"/>
                <w:b/>
              </w:rPr>
              <w:t>valuations</w:t>
            </w:r>
          </w:p>
        </w:tc>
        <w:tc>
          <w:tcPr>
            <w:tcW w:w="6120" w:type="dxa"/>
            <w:shd w:val="clear" w:color="auto" w:fill="auto"/>
          </w:tcPr>
          <w:p w14:paraId="61914184" w14:textId="2DE36878" w:rsidR="00B96E38" w:rsidRPr="00AB52E9" w:rsidRDefault="00B96E38" w:rsidP="00753952">
            <w:pPr>
              <w:rPr>
                <w:rFonts w:asciiTheme="minorHAnsi" w:hAnsiTheme="minorHAnsi"/>
                <w:b/>
              </w:rPr>
            </w:pPr>
            <w:r w:rsidRPr="00AB52E9">
              <w:rPr>
                <w:rFonts w:asciiTheme="minorHAnsi" w:hAnsiTheme="minorHAnsi"/>
                <w:b/>
              </w:rPr>
              <w:t>Common:</w:t>
            </w:r>
            <w:r w:rsidRPr="00AB52E9">
              <w:rPr>
                <w:rFonts w:asciiTheme="minorHAnsi" w:hAnsiTheme="minorHAnsi"/>
              </w:rPr>
              <w:t xml:space="preserve"> All coordinators must include </w:t>
            </w:r>
            <w:r w:rsidR="00D85293" w:rsidRPr="00AB52E9">
              <w:rPr>
                <w:rFonts w:asciiTheme="minorHAnsi" w:hAnsiTheme="minorHAnsi"/>
              </w:rPr>
              <w:t xml:space="preserve">a set of </w:t>
            </w:r>
            <w:r w:rsidRPr="00AB52E9">
              <w:rPr>
                <w:rFonts w:asciiTheme="minorHAnsi" w:hAnsiTheme="minorHAnsi"/>
              </w:rPr>
              <w:t xml:space="preserve">professional development evaluations. </w:t>
            </w:r>
          </w:p>
        </w:tc>
      </w:tr>
      <w:tr w:rsidR="00024C0E" w:rsidRPr="00AB52E9" w14:paraId="330E6C68" w14:textId="77777777" w:rsidTr="007B402D">
        <w:tc>
          <w:tcPr>
            <w:tcW w:w="3168" w:type="dxa"/>
            <w:shd w:val="clear" w:color="auto" w:fill="auto"/>
          </w:tcPr>
          <w:p w14:paraId="06D88782" w14:textId="77777777" w:rsidR="00024C0E" w:rsidRPr="00AB52E9" w:rsidRDefault="00024C0E" w:rsidP="00024C0E">
            <w:pPr>
              <w:numPr>
                <w:ilvl w:val="0"/>
                <w:numId w:val="68"/>
              </w:numPr>
              <w:ind w:left="360"/>
              <w:rPr>
                <w:rFonts w:asciiTheme="minorHAnsi" w:hAnsiTheme="minorHAnsi"/>
                <w:b/>
              </w:rPr>
            </w:pPr>
            <w:r w:rsidRPr="00AB52E9">
              <w:rPr>
                <w:rFonts w:asciiTheme="minorHAnsi" w:hAnsiTheme="minorHAnsi"/>
                <w:b/>
              </w:rPr>
              <w:t>Monthly Report</w:t>
            </w:r>
          </w:p>
        </w:tc>
        <w:tc>
          <w:tcPr>
            <w:tcW w:w="6120" w:type="dxa"/>
            <w:shd w:val="clear" w:color="auto" w:fill="auto"/>
          </w:tcPr>
          <w:p w14:paraId="3BD34518" w14:textId="7C290821" w:rsidR="00024C0E" w:rsidRPr="00AB52E9" w:rsidRDefault="00024C0E" w:rsidP="00D85293">
            <w:pPr>
              <w:rPr>
                <w:rFonts w:asciiTheme="minorHAnsi" w:hAnsiTheme="minorHAnsi"/>
              </w:rPr>
            </w:pPr>
            <w:r w:rsidRPr="00AB52E9">
              <w:rPr>
                <w:rFonts w:asciiTheme="minorHAnsi" w:hAnsiTheme="minorHAnsi"/>
                <w:b/>
              </w:rPr>
              <w:t>Common:</w:t>
            </w:r>
            <w:r w:rsidRPr="00AB52E9">
              <w:rPr>
                <w:rFonts w:asciiTheme="minorHAnsi" w:hAnsiTheme="minorHAnsi"/>
              </w:rPr>
              <w:t xml:space="preserve"> </w:t>
            </w:r>
            <w:r w:rsidR="00D85293" w:rsidRPr="00AB52E9">
              <w:rPr>
                <w:rFonts w:asciiTheme="minorHAnsi" w:hAnsiTheme="minorHAnsi"/>
              </w:rPr>
              <w:t xml:space="preserve">All coordinators include </w:t>
            </w:r>
            <w:r w:rsidRPr="00AB52E9">
              <w:rPr>
                <w:rFonts w:asciiTheme="minorHAnsi" w:hAnsiTheme="minorHAnsi"/>
              </w:rPr>
              <w:t>a monthly report.</w:t>
            </w:r>
          </w:p>
        </w:tc>
      </w:tr>
      <w:tr w:rsidR="00024C0E" w:rsidRPr="00AB52E9" w14:paraId="53FDB6BD" w14:textId="77777777" w:rsidTr="007B402D">
        <w:tc>
          <w:tcPr>
            <w:tcW w:w="3168" w:type="dxa"/>
            <w:shd w:val="clear" w:color="auto" w:fill="auto"/>
          </w:tcPr>
          <w:p w14:paraId="4B619E95" w14:textId="77777777" w:rsidR="00024C0E" w:rsidRPr="00AB52E9" w:rsidRDefault="00024C0E" w:rsidP="00024C0E">
            <w:pPr>
              <w:numPr>
                <w:ilvl w:val="0"/>
                <w:numId w:val="68"/>
              </w:numPr>
              <w:ind w:left="360"/>
              <w:rPr>
                <w:rFonts w:asciiTheme="minorHAnsi" w:hAnsiTheme="minorHAnsi"/>
                <w:b/>
              </w:rPr>
            </w:pPr>
            <w:r w:rsidRPr="00AB52E9">
              <w:rPr>
                <w:rFonts w:asciiTheme="minorHAnsi" w:hAnsiTheme="minorHAnsi"/>
                <w:b/>
              </w:rPr>
              <w:t>Annual Report</w:t>
            </w:r>
          </w:p>
        </w:tc>
        <w:tc>
          <w:tcPr>
            <w:tcW w:w="6120" w:type="dxa"/>
            <w:shd w:val="clear" w:color="auto" w:fill="auto"/>
          </w:tcPr>
          <w:p w14:paraId="7B0D9AEF" w14:textId="7BA17596" w:rsidR="00024C0E" w:rsidRPr="00AB52E9" w:rsidRDefault="00024C0E" w:rsidP="00753952">
            <w:pPr>
              <w:rPr>
                <w:rFonts w:asciiTheme="minorHAnsi" w:hAnsiTheme="minorHAnsi"/>
              </w:rPr>
            </w:pPr>
            <w:r w:rsidRPr="00AB52E9">
              <w:rPr>
                <w:rFonts w:asciiTheme="minorHAnsi" w:hAnsiTheme="minorHAnsi"/>
                <w:b/>
              </w:rPr>
              <w:t>Common:</w:t>
            </w:r>
            <w:r w:rsidRPr="00AB52E9">
              <w:rPr>
                <w:rFonts w:asciiTheme="minorHAnsi" w:hAnsiTheme="minorHAnsi"/>
              </w:rPr>
              <w:t xml:space="preserve"> </w:t>
            </w:r>
            <w:r w:rsidR="00D85293" w:rsidRPr="00AB52E9">
              <w:rPr>
                <w:rFonts w:asciiTheme="minorHAnsi" w:hAnsiTheme="minorHAnsi"/>
              </w:rPr>
              <w:t xml:space="preserve">All coordinators include </w:t>
            </w:r>
            <w:r w:rsidRPr="00AB52E9">
              <w:rPr>
                <w:rFonts w:asciiTheme="minorHAnsi" w:hAnsiTheme="minorHAnsi"/>
              </w:rPr>
              <w:t>an annual report.</w:t>
            </w:r>
          </w:p>
        </w:tc>
      </w:tr>
      <w:tr w:rsidR="00024C0E" w:rsidRPr="00AB52E9" w14:paraId="1EA78B60" w14:textId="77777777" w:rsidTr="007B402D">
        <w:tc>
          <w:tcPr>
            <w:tcW w:w="3168" w:type="dxa"/>
            <w:shd w:val="clear" w:color="auto" w:fill="auto"/>
          </w:tcPr>
          <w:p w14:paraId="47584A80" w14:textId="77777777" w:rsidR="00024C0E" w:rsidRPr="00AB52E9" w:rsidRDefault="00024C0E" w:rsidP="00024C0E">
            <w:pPr>
              <w:numPr>
                <w:ilvl w:val="0"/>
                <w:numId w:val="68"/>
              </w:numPr>
              <w:spacing w:after="160"/>
              <w:ind w:left="360"/>
              <w:rPr>
                <w:rFonts w:asciiTheme="minorHAnsi" w:hAnsiTheme="minorHAnsi"/>
                <w:b/>
              </w:rPr>
            </w:pPr>
            <w:r w:rsidRPr="00AB52E9">
              <w:rPr>
                <w:rFonts w:asciiTheme="minorHAnsi" w:hAnsiTheme="minorHAnsi"/>
                <w:b/>
              </w:rPr>
              <w:t xml:space="preserve">Community Engagement </w:t>
            </w:r>
          </w:p>
        </w:tc>
        <w:tc>
          <w:tcPr>
            <w:tcW w:w="6120" w:type="dxa"/>
            <w:shd w:val="clear" w:color="auto" w:fill="auto"/>
          </w:tcPr>
          <w:p w14:paraId="212EE22D" w14:textId="77777777" w:rsidR="00024C0E" w:rsidRPr="00AB52E9" w:rsidRDefault="00024C0E" w:rsidP="00753952">
            <w:pPr>
              <w:rPr>
                <w:rFonts w:asciiTheme="minorHAnsi" w:hAnsiTheme="minorHAnsi"/>
              </w:rPr>
            </w:pPr>
            <w:r w:rsidRPr="00AB52E9">
              <w:rPr>
                <w:rFonts w:asciiTheme="minorHAnsi" w:hAnsiTheme="minorHAnsi"/>
                <w:b/>
              </w:rPr>
              <w:t xml:space="preserve">Unique: </w:t>
            </w:r>
            <w:r w:rsidRPr="00AB52E9">
              <w:rPr>
                <w:rFonts w:asciiTheme="minorHAnsi" w:hAnsiTheme="minorHAnsi"/>
              </w:rPr>
              <w:t>Each coordinator chooses an artifact related to community engagement.</w:t>
            </w:r>
          </w:p>
        </w:tc>
      </w:tr>
      <w:tr w:rsidR="00024C0E" w:rsidRPr="00AB52E9" w14:paraId="63CEED81" w14:textId="77777777" w:rsidTr="007B402D">
        <w:tc>
          <w:tcPr>
            <w:tcW w:w="3168" w:type="dxa"/>
            <w:shd w:val="clear" w:color="auto" w:fill="auto"/>
          </w:tcPr>
          <w:p w14:paraId="1C9AB01A" w14:textId="77777777" w:rsidR="00024C0E" w:rsidRPr="00AB52E9" w:rsidRDefault="00024C0E" w:rsidP="00024C0E">
            <w:pPr>
              <w:numPr>
                <w:ilvl w:val="0"/>
                <w:numId w:val="68"/>
              </w:numPr>
              <w:spacing w:after="160"/>
              <w:ind w:left="360"/>
              <w:rPr>
                <w:rFonts w:asciiTheme="minorHAnsi" w:hAnsiTheme="minorHAnsi"/>
                <w:b/>
              </w:rPr>
            </w:pPr>
            <w:r w:rsidRPr="00AB52E9">
              <w:rPr>
                <w:rFonts w:asciiTheme="minorHAnsi" w:hAnsiTheme="minorHAnsi"/>
                <w:b/>
              </w:rPr>
              <w:t>Program Management</w:t>
            </w:r>
          </w:p>
        </w:tc>
        <w:tc>
          <w:tcPr>
            <w:tcW w:w="6120" w:type="dxa"/>
            <w:shd w:val="clear" w:color="auto" w:fill="auto"/>
          </w:tcPr>
          <w:p w14:paraId="7562A132" w14:textId="1DE2F014" w:rsidR="00024C0E" w:rsidRPr="00AB52E9" w:rsidRDefault="00024C0E" w:rsidP="007B402D">
            <w:pPr>
              <w:rPr>
                <w:rFonts w:asciiTheme="minorHAnsi" w:hAnsiTheme="minorHAnsi"/>
              </w:rPr>
            </w:pPr>
            <w:r w:rsidRPr="00AB52E9">
              <w:rPr>
                <w:rFonts w:asciiTheme="minorHAnsi" w:hAnsiTheme="minorHAnsi"/>
                <w:b/>
              </w:rPr>
              <w:t xml:space="preserve">Unique: </w:t>
            </w:r>
            <w:r w:rsidRPr="00AB52E9">
              <w:rPr>
                <w:rFonts w:asciiTheme="minorHAnsi" w:hAnsiTheme="minorHAnsi"/>
              </w:rPr>
              <w:t xml:space="preserve">Each coordinator chooses an artifact related to managing programs </w:t>
            </w:r>
            <w:r w:rsidR="007B402D" w:rsidRPr="00AB52E9">
              <w:rPr>
                <w:rFonts w:asciiTheme="minorHAnsi" w:hAnsiTheme="minorHAnsi"/>
              </w:rPr>
              <w:t xml:space="preserve">for which </w:t>
            </w:r>
            <w:r w:rsidRPr="00AB52E9">
              <w:rPr>
                <w:rFonts w:asciiTheme="minorHAnsi" w:hAnsiTheme="minorHAnsi"/>
              </w:rPr>
              <w:t>he or she is responsible.</w:t>
            </w:r>
          </w:p>
        </w:tc>
      </w:tr>
      <w:tr w:rsidR="00024C0E" w:rsidRPr="00AB52E9" w14:paraId="0E7A72B5" w14:textId="77777777" w:rsidTr="007B402D">
        <w:tc>
          <w:tcPr>
            <w:tcW w:w="3168" w:type="dxa"/>
            <w:shd w:val="clear" w:color="auto" w:fill="auto"/>
          </w:tcPr>
          <w:p w14:paraId="147A4EE6" w14:textId="77777777" w:rsidR="00024C0E" w:rsidRPr="00AB52E9" w:rsidRDefault="00024C0E" w:rsidP="00024C0E">
            <w:pPr>
              <w:numPr>
                <w:ilvl w:val="0"/>
                <w:numId w:val="68"/>
              </w:numPr>
              <w:spacing w:after="160"/>
              <w:ind w:left="360"/>
              <w:rPr>
                <w:rFonts w:asciiTheme="minorHAnsi" w:hAnsiTheme="minorHAnsi"/>
                <w:b/>
              </w:rPr>
            </w:pPr>
            <w:r w:rsidRPr="00AB52E9">
              <w:rPr>
                <w:rFonts w:asciiTheme="minorHAnsi" w:hAnsiTheme="minorHAnsi"/>
                <w:b/>
              </w:rPr>
              <w:t>Coordinator Choice</w:t>
            </w:r>
          </w:p>
        </w:tc>
        <w:tc>
          <w:tcPr>
            <w:tcW w:w="6120" w:type="dxa"/>
            <w:shd w:val="clear" w:color="auto" w:fill="auto"/>
          </w:tcPr>
          <w:p w14:paraId="333189A6" w14:textId="5628EA62" w:rsidR="00024C0E" w:rsidRPr="00AB52E9" w:rsidRDefault="00024C0E" w:rsidP="00753952">
            <w:pPr>
              <w:rPr>
                <w:rFonts w:asciiTheme="minorHAnsi" w:hAnsiTheme="minorHAnsi"/>
                <w:b/>
              </w:rPr>
            </w:pPr>
            <w:r w:rsidRPr="00AB52E9">
              <w:rPr>
                <w:rFonts w:asciiTheme="minorHAnsi" w:hAnsiTheme="minorHAnsi"/>
                <w:b/>
              </w:rPr>
              <w:t xml:space="preserve">Unique: </w:t>
            </w:r>
            <w:r w:rsidRPr="00AB52E9">
              <w:rPr>
                <w:rFonts w:asciiTheme="minorHAnsi" w:hAnsiTheme="minorHAnsi"/>
              </w:rPr>
              <w:t xml:space="preserve">Each coordinator, in collaboration with the </w:t>
            </w:r>
            <w:r w:rsidR="007B402D" w:rsidRPr="00AB52E9">
              <w:rPr>
                <w:rFonts w:asciiTheme="minorHAnsi" w:hAnsiTheme="minorHAnsi"/>
                <w:color w:val="000000" w:themeColor="text1"/>
              </w:rPr>
              <w:t>director of curriculum and instruction</w:t>
            </w:r>
            <w:r w:rsidRPr="00AB52E9">
              <w:rPr>
                <w:rFonts w:asciiTheme="minorHAnsi" w:hAnsiTheme="minorHAnsi"/>
              </w:rPr>
              <w:t xml:space="preserve">, </w:t>
            </w:r>
            <w:r w:rsidRPr="00AB52E9">
              <w:rPr>
                <w:rFonts w:asciiTheme="minorHAnsi" w:eastAsia="Times New Roman" w:hAnsiTheme="minorHAnsi"/>
                <w:bCs/>
                <w:spacing w:val="-3"/>
              </w:rPr>
              <w:t>determines an artifact to be included.</w:t>
            </w:r>
          </w:p>
        </w:tc>
      </w:tr>
    </w:tbl>
    <w:p w14:paraId="3F9A6AFC" w14:textId="66892F95" w:rsidR="00E14C49" w:rsidRPr="00AB52E9" w:rsidRDefault="00E14C49" w:rsidP="00E5490D">
      <w:pPr>
        <w:pStyle w:val="Heading4"/>
        <w:rPr>
          <w:rFonts w:asciiTheme="minorHAnsi" w:hAnsiTheme="minorHAnsi" w:cs="Calibri"/>
          <w:i w:val="0"/>
          <w:color w:val="000000" w:themeColor="text1"/>
        </w:rPr>
      </w:pPr>
    </w:p>
    <w:p w14:paraId="2A8EE535" w14:textId="04AA1F39" w:rsidR="00024C0E" w:rsidRPr="00AB52E9" w:rsidRDefault="00753952" w:rsidP="00386999">
      <w:pPr>
        <w:pStyle w:val="Heading4"/>
        <w:spacing w:before="0"/>
        <w:rPr>
          <w:rFonts w:asciiTheme="minorHAnsi" w:hAnsiTheme="minorHAnsi" w:cs="Calibri"/>
          <w:i w:val="0"/>
          <w:color w:val="000000" w:themeColor="text1"/>
        </w:rPr>
      </w:pPr>
      <w:r w:rsidRPr="00AB52E9">
        <w:rPr>
          <w:rFonts w:asciiTheme="minorHAnsi" w:hAnsiTheme="minorHAnsi" w:cs="Calibri"/>
          <w:i w:val="0"/>
          <w:color w:val="000000" w:themeColor="text1"/>
        </w:rPr>
        <w:t>Artifact 1</w:t>
      </w:r>
      <w:r w:rsidR="00024C0E" w:rsidRPr="00AB52E9">
        <w:rPr>
          <w:rFonts w:asciiTheme="minorHAnsi" w:hAnsiTheme="minorHAnsi" w:cs="Calibri"/>
          <w:i w:val="0"/>
          <w:color w:val="000000" w:themeColor="text1"/>
        </w:rPr>
        <w:t>: Professional Growth Plan</w:t>
      </w:r>
    </w:p>
    <w:p w14:paraId="193DD8FF" w14:textId="53DC8B24" w:rsidR="00024C0E" w:rsidRPr="00AB52E9" w:rsidRDefault="00024C0E" w:rsidP="00E5490D">
      <w:pPr>
        <w:rPr>
          <w:rFonts w:asciiTheme="minorHAnsi" w:hAnsiTheme="minorHAnsi"/>
        </w:rPr>
      </w:pPr>
      <w:r w:rsidRPr="00AB52E9">
        <w:rPr>
          <w:rFonts w:asciiTheme="minorHAnsi" w:eastAsia="Times New Roman" w:hAnsiTheme="minorHAnsi"/>
        </w:rPr>
        <w:t>A</w:t>
      </w:r>
      <w:r w:rsidRPr="00AB52E9">
        <w:rPr>
          <w:rFonts w:asciiTheme="minorHAnsi" w:eastAsia="Times New Roman" w:hAnsiTheme="minorHAnsi"/>
          <w:spacing w:val="2"/>
        </w:rPr>
        <w:t>l</w:t>
      </w:r>
      <w:r w:rsidRPr="00AB52E9">
        <w:rPr>
          <w:rFonts w:asciiTheme="minorHAnsi" w:eastAsia="Times New Roman" w:hAnsiTheme="minorHAnsi"/>
        </w:rPr>
        <w:t xml:space="preserve">l coordinators </w:t>
      </w:r>
      <w:r w:rsidRPr="00AB52E9">
        <w:rPr>
          <w:rFonts w:asciiTheme="minorHAnsi" w:eastAsia="Times New Roman" w:hAnsiTheme="minorHAnsi"/>
          <w:spacing w:val="-1"/>
        </w:rPr>
        <w:t>a</w:t>
      </w:r>
      <w:r w:rsidRPr="00AB52E9">
        <w:rPr>
          <w:rFonts w:asciiTheme="minorHAnsi" w:eastAsia="Times New Roman" w:hAnsiTheme="minorHAnsi"/>
          <w:spacing w:val="1"/>
        </w:rPr>
        <w:t>r</w:t>
      </w:r>
      <w:r w:rsidRPr="00AB52E9">
        <w:rPr>
          <w:rFonts w:asciiTheme="minorHAnsi" w:eastAsia="Times New Roman" w:hAnsiTheme="minorHAnsi"/>
        </w:rPr>
        <w:t>e</w:t>
      </w:r>
      <w:r w:rsidRPr="00AB52E9">
        <w:rPr>
          <w:rFonts w:asciiTheme="minorHAnsi" w:eastAsia="Times New Roman" w:hAnsiTheme="minorHAnsi"/>
          <w:spacing w:val="-1"/>
        </w:rPr>
        <w:t xml:space="preserve"> </w:t>
      </w:r>
      <w:r w:rsidRPr="00AB52E9">
        <w:rPr>
          <w:rFonts w:asciiTheme="minorHAnsi" w:eastAsia="Times New Roman" w:hAnsiTheme="minorHAnsi"/>
          <w:spacing w:val="1"/>
        </w:rPr>
        <w:t>r</w:t>
      </w:r>
      <w:r w:rsidRPr="00AB52E9">
        <w:rPr>
          <w:rFonts w:asciiTheme="minorHAnsi" w:eastAsia="Times New Roman" w:hAnsiTheme="minorHAnsi"/>
          <w:spacing w:val="-1"/>
        </w:rPr>
        <w:t>e</w:t>
      </w:r>
      <w:r w:rsidRPr="00AB52E9">
        <w:rPr>
          <w:rFonts w:asciiTheme="minorHAnsi" w:eastAsia="Times New Roman" w:hAnsiTheme="minorHAnsi"/>
        </w:rPr>
        <w:t>spons</w:t>
      </w:r>
      <w:r w:rsidRPr="00AB52E9">
        <w:rPr>
          <w:rFonts w:asciiTheme="minorHAnsi" w:eastAsia="Times New Roman" w:hAnsiTheme="minorHAnsi"/>
          <w:spacing w:val="1"/>
        </w:rPr>
        <w:t>i</w:t>
      </w:r>
      <w:r w:rsidRPr="00AB52E9">
        <w:rPr>
          <w:rFonts w:asciiTheme="minorHAnsi" w:eastAsia="Times New Roman" w:hAnsiTheme="minorHAnsi"/>
        </w:rPr>
        <w:t>ble</w:t>
      </w:r>
      <w:r w:rsidRPr="00AB52E9">
        <w:rPr>
          <w:rFonts w:asciiTheme="minorHAnsi" w:eastAsia="Times New Roman" w:hAnsiTheme="minorHAnsi"/>
          <w:spacing w:val="1"/>
        </w:rPr>
        <w:t xml:space="preserve"> </w:t>
      </w:r>
      <w:r w:rsidRPr="00AB52E9">
        <w:rPr>
          <w:rFonts w:asciiTheme="minorHAnsi" w:eastAsia="Times New Roman" w:hAnsiTheme="minorHAnsi"/>
        </w:rPr>
        <w:t>for</w:t>
      </w:r>
      <w:r w:rsidRPr="00AB52E9">
        <w:rPr>
          <w:rFonts w:asciiTheme="minorHAnsi" w:eastAsia="Times New Roman" w:hAnsiTheme="minorHAnsi"/>
          <w:spacing w:val="-1"/>
        </w:rPr>
        <w:t xml:space="preserve"> c</w:t>
      </w:r>
      <w:r w:rsidRPr="00AB52E9">
        <w:rPr>
          <w:rFonts w:asciiTheme="minorHAnsi" w:eastAsia="Times New Roman" w:hAnsiTheme="minorHAnsi"/>
        </w:rPr>
        <w:t>omp</w:t>
      </w:r>
      <w:r w:rsidRPr="00AB52E9">
        <w:rPr>
          <w:rFonts w:asciiTheme="minorHAnsi" w:eastAsia="Times New Roman" w:hAnsiTheme="minorHAnsi"/>
          <w:spacing w:val="1"/>
        </w:rPr>
        <w:t>l</w:t>
      </w:r>
      <w:r w:rsidRPr="00AB52E9">
        <w:rPr>
          <w:rFonts w:asciiTheme="minorHAnsi" w:eastAsia="Times New Roman" w:hAnsiTheme="minorHAnsi"/>
          <w:spacing w:val="-1"/>
        </w:rPr>
        <w:t>e</w:t>
      </w:r>
      <w:r w:rsidRPr="00AB52E9">
        <w:rPr>
          <w:rFonts w:asciiTheme="minorHAnsi" w:eastAsia="Times New Roman" w:hAnsiTheme="minorHAnsi"/>
        </w:rPr>
        <w:t>t</w:t>
      </w:r>
      <w:r w:rsidRPr="00AB52E9">
        <w:rPr>
          <w:rFonts w:asciiTheme="minorHAnsi" w:eastAsia="Times New Roman" w:hAnsiTheme="minorHAnsi"/>
          <w:spacing w:val="1"/>
        </w:rPr>
        <w:t>i</w:t>
      </w:r>
      <w:r w:rsidRPr="00AB52E9">
        <w:rPr>
          <w:rFonts w:asciiTheme="minorHAnsi" w:eastAsia="Times New Roman" w:hAnsiTheme="minorHAnsi"/>
          <w:spacing w:val="2"/>
        </w:rPr>
        <w:t>n</w:t>
      </w:r>
      <w:r w:rsidRPr="00AB52E9">
        <w:rPr>
          <w:rFonts w:asciiTheme="minorHAnsi" w:eastAsia="Times New Roman" w:hAnsiTheme="minorHAnsi"/>
        </w:rPr>
        <w:t>g</w:t>
      </w:r>
      <w:r w:rsidRPr="00AB52E9">
        <w:rPr>
          <w:rFonts w:asciiTheme="minorHAnsi" w:eastAsia="Times New Roman" w:hAnsiTheme="minorHAnsi"/>
          <w:spacing w:val="-2"/>
        </w:rPr>
        <w:t xml:space="preserve"> </w:t>
      </w:r>
      <w:r w:rsidRPr="00AB52E9">
        <w:rPr>
          <w:rFonts w:asciiTheme="minorHAnsi" w:eastAsia="Times New Roman" w:hAnsiTheme="minorHAnsi"/>
          <w:spacing w:val="-1"/>
        </w:rPr>
        <w:t>a</w:t>
      </w:r>
      <w:r w:rsidRPr="00AB52E9">
        <w:rPr>
          <w:rFonts w:asciiTheme="minorHAnsi" w:eastAsia="Times New Roman" w:hAnsiTheme="minorHAnsi"/>
        </w:rPr>
        <w:t xml:space="preserve">n </w:t>
      </w:r>
      <w:r w:rsidRPr="00AB52E9">
        <w:rPr>
          <w:rFonts w:asciiTheme="minorHAnsi" w:eastAsia="Times New Roman" w:hAnsiTheme="minorHAnsi"/>
          <w:spacing w:val="-1"/>
        </w:rPr>
        <w:t>a</w:t>
      </w:r>
      <w:r w:rsidRPr="00AB52E9">
        <w:rPr>
          <w:rFonts w:asciiTheme="minorHAnsi" w:eastAsia="Times New Roman" w:hAnsiTheme="minorHAnsi"/>
        </w:rPr>
        <w:t>nnu</w:t>
      </w:r>
      <w:r w:rsidRPr="00AB52E9">
        <w:rPr>
          <w:rFonts w:asciiTheme="minorHAnsi" w:eastAsia="Times New Roman" w:hAnsiTheme="minorHAnsi"/>
          <w:spacing w:val="-1"/>
        </w:rPr>
        <w:t>a</w:t>
      </w:r>
      <w:r w:rsidRPr="00AB52E9">
        <w:rPr>
          <w:rFonts w:asciiTheme="minorHAnsi" w:eastAsia="Times New Roman" w:hAnsiTheme="minorHAnsi"/>
        </w:rPr>
        <w:t>l P</w:t>
      </w:r>
      <w:r w:rsidRPr="00AB52E9">
        <w:rPr>
          <w:rFonts w:asciiTheme="minorHAnsi" w:eastAsia="Times New Roman" w:hAnsiTheme="minorHAnsi"/>
          <w:spacing w:val="-1"/>
        </w:rPr>
        <w:t>r</w:t>
      </w:r>
      <w:r w:rsidRPr="00AB52E9">
        <w:rPr>
          <w:rFonts w:asciiTheme="minorHAnsi" w:eastAsia="Times New Roman" w:hAnsiTheme="minorHAnsi"/>
        </w:rPr>
        <w:t>o</w:t>
      </w:r>
      <w:r w:rsidRPr="00AB52E9">
        <w:rPr>
          <w:rFonts w:asciiTheme="minorHAnsi" w:eastAsia="Times New Roman" w:hAnsiTheme="minorHAnsi"/>
          <w:spacing w:val="1"/>
        </w:rPr>
        <w:t>f</w:t>
      </w:r>
      <w:r w:rsidRPr="00AB52E9">
        <w:rPr>
          <w:rFonts w:asciiTheme="minorHAnsi" w:eastAsia="Times New Roman" w:hAnsiTheme="minorHAnsi"/>
          <w:spacing w:val="-1"/>
        </w:rPr>
        <w:t>e</w:t>
      </w:r>
      <w:r w:rsidRPr="00AB52E9">
        <w:rPr>
          <w:rFonts w:asciiTheme="minorHAnsi" w:eastAsia="Times New Roman" w:hAnsiTheme="minorHAnsi"/>
        </w:rPr>
        <w:t>ss</w:t>
      </w:r>
      <w:r w:rsidRPr="00AB52E9">
        <w:rPr>
          <w:rFonts w:asciiTheme="minorHAnsi" w:eastAsia="Times New Roman" w:hAnsiTheme="minorHAnsi"/>
          <w:spacing w:val="1"/>
        </w:rPr>
        <w:t>i</w:t>
      </w:r>
      <w:r w:rsidRPr="00AB52E9">
        <w:rPr>
          <w:rFonts w:asciiTheme="minorHAnsi" w:eastAsia="Times New Roman" w:hAnsiTheme="minorHAnsi"/>
        </w:rPr>
        <w:t>on</w:t>
      </w:r>
      <w:r w:rsidRPr="00AB52E9">
        <w:rPr>
          <w:rFonts w:asciiTheme="minorHAnsi" w:eastAsia="Times New Roman" w:hAnsiTheme="minorHAnsi"/>
          <w:spacing w:val="1"/>
        </w:rPr>
        <w:t>a</w:t>
      </w:r>
      <w:r w:rsidRPr="00AB52E9">
        <w:rPr>
          <w:rFonts w:asciiTheme="minorHAnsi" w:eastAsia="Times New Roman" w:hAnsiTheme="minorHAnsi"/>
        </w:rPr>
        <w:t>l Gro</w:t>
      </w:r>
      <w:r w:rsidRPr="00AB52E9">
        <w:rPr>
          <w:rFonts w:asciiTheme="minorHAnsi" w:eastAsia="Times New Roman" w:hAnsiTheme="minorHAnsi"/>
          <w:spacing w:val="-1"/>
        </w:rPr>
        <w:t>w</w:t>
      </w:r>
      <w:r w:rsidRPr="00AB52E9">
        <w:rPr>
          <w:rFonts w:asciiTheme="minorHAnsi" w:eastAsia="Times New Roman" w:hAnsiTheme="minorHAnsi"/>
        </w:rPr>
        <w:t>th P</w:t>
      </w:r>
      <w:r w:rsidRPr="00AB52E9">
        <w:rPr>
          <w:rFonts w:asciiTheme="minorHAnsi" w:eastAsia="Times New Roman" w:hAnsiTheme="minorHAnsi"/>
          <w:spacing w:val="1"/>
        </w:rPr>
        <w:t>l</w:t>
      </w:r>
      <w:r w:rsidRPr="00AB52E9">
        <w:rPr>
          <w:rFonts w:asciiTheme="minorHAnsi" w:eastAsia="Times New Roman" w:hAnsiTheme="minorHAnsi"/>
          <w:spacing w:val="-1"/>
        </w:rPr>
        <w:t>a</w:t>
      </w:r>
      <w:r w:rsidRPr="00AB52E9">
        <w:rPr>
          <w:rFonts w:asciiTheme="minorHAnsi" w:eastAsia="Times New Roman" w:hAnsiTheme="minorHAnsi"/>
        </w:rPr>
        <w:t xml:space="preserve">n </w:t>
      </w:r>
      <w:r w:rsidRPr="00AB52E9">
        <w:rPr>
          <w:rFonts w:asciiTheme="minorHAnsi" w:eastAsia="Times New Roman" w:hAnsiTheme="minorHAnsi"/>
          <w:spacing w:val="-1"/>
        </w:rPr>
        <w:t>(</w:t>
      </w:r>
      <w:r w:rsidRPr="00AB52E9">
        <w:rPr>
          <w:rFonts w:asciiTheme="minorHAnsi" w:eastAsia="Times New Roman" w:hAnsiTheme="minorHAnsi"/>
        </w:rPr>
        <w:t>PGP), whi</w:t>
      </w:r>
      <w:r w:rsidRPr="00AB52E9">
        <w:rPr>
          <w:rFonts w:asciiTheme="minorHAnsi" w:eastAsia="Times New Roman" w:hAnsiTheme="minorHAnsi"/>
          <w:spacing w:val="-1"/>
        </w:rPr>
        <w:t>c</w:t>
      </w:r>
      <w:r w:rsidRPr="00AB52E9">
        <w:rPr>
          <w:rFonts w:asciiTheme="minorHAnsi" w:eastAsia="Times New Roman" w:hAnsiTheme="minorHAnsi"/>
        </w:rPr>
        <w:t>h d</w:t>
      </w:r>
      <w:r w:rsidRPr="00AB52E9">
        <w:rPr>
          <w:rFonts w:asciiTheme="minorHAnsi" w:eastAsia="Times New Roman" w:hAnsiTheme="minorHAnsi"/>
          <w:spacing w:val="-1"/>
        </w:rPr>
        <w:t>e</w:t>
      </w:r>
      <w:r w:rsidRPr="00AB52E9">
        <w:rPr>
          <w:rFonts w:asciiTheme="minorHAnsi" w:eastAsia="Times New Roman" w:hAnsiTheme="minorHAnsi"/>
        </w:rPr>
        <w:t>s</w:t>
      </w:r>
      <w:r w:rsidRPr="00AB52E9">
        <w:rPr>
          <w:rFonts w:asciiTheme="minorHAnsi" w:eastAsia="Times New Roman" w:hAnsiTheme="minorHAnsi"/>
          <w:spacing w:val="-1"/>
        </w:rPr>
        <w:t>c</w:t>
      </w:r>
      <w:r w:rsidRPr="00AB52E9">
        <w:rPr>
          <w:rFonts w:asciiTheme="minorHAnsi" w:eastAsia="Times New Roman" w:hAnsiTheme="minorHAnsi"/>
        </w:rPr>
        <w:t>ri</w:t>
      </w:r>
      <w:r w:rsidRPr="00AB52E9">
        <w:rPr>
          <w:rFonts w:asciiTheme="minorHAnsi" w:eastAsia="Times New Roman" w:hAnsiTheme="minorHAnsi"/>
          <w:spacing w:val="2"/>
        </w:rPr>
        <w:t>b</w:t>
      </w:r>
      <w:r w:rsidRPr="00AB52E9">
        <w:rPr>
          <w:rFonts w:asciiTheme="minorHAnsi" w:eastAsia="Times New Roman" w:hAnsiTheme="minorHAnsi"/>
          <w:spacing w:val="-1"/>
        </w:rPr>
        <w:t>e</w:t>
      </w:r>
      <w:r w:rsidRPr="00AB52E9">
        <w:rPr>
          <w:rFonts w:asciiTheme="minorHAnsi" w:eastAsia="Times New Roman" w:hAnsiTheme="minorHAnsi"/>
        </w:rPr>
        <w:t>s pro</w:t>
      </w:r>
      <w:r w:rsidRPr="00AB52E9">
        <w:rPr>
          <w:rFonts w:asciiTheme="minorHAnsi" w:eastAsia="Times New Roman" w:hAnsiTheme="minorHAnsi"/>
          <w:spacing w:val="1"/>
        </w:rPr>
        <w:t>f</w:t>
      </w:r>
      <w:r w:rsidRPr="00AB52E9">
        <w:rPr>
          <w:rFonts w:asciiTheme="minorHAnsi" w:eastAsia="Times New Roman" w:hAnsiTheme="minorHAnsi"/>
          <w:spacing w:val="-1"/>
        </w:rPr>
        <w:t>e</w:t>
      </w:r>
      <w:r w:rsidRPr="00AB52E9">
        <w:rPr>
          <w:rFonts w:asciiTheme="minorHAnsi" w:eastAsia="Times New Roman" w:hAnsiTheme="minorHAnsi"/>
        </w:rPr>
        <w:t>ss</w:t>
      </w:r>
      <w:r w:rsidRPr="00AB52E9">
        <w:rPr>
          <w:rFonts w:asciiTheme="minorHAnsi" w:eastAsia="Times New Roman" w:hAnsiTheme="minorHAnsi"/>
          <w:spacing w:val="1"/>
        </w:rPr>
        <w:t>i</w:t>
      </w:r>
      <w:r w:rsidRPr="00AB52E9">
        <w:rPr>
          <w:rFonts w:asciiTheme="minorHAnsi" w:eastAsia="Times New Roman" w:hAnsiTheme="minorHAnsi"/>
        </w:rPr>
        <w:t>on</w:t>
      </w:r>
      <w:r w:rsidRPr="00AB52E9">
        <w:rPr>
          <w:rFonts w:asciiTheme="minorHAnsi" w:eastAsia="Times New Roman" w:hAnsiTheme="minorHAnsi"/>
          <w:spacing w:val="-1"/>
        </w:rPr>
        <w:t>a</w:t>
      </w:r>
      <w:r w:rsidRPr="00AB52E9">
        <w:rPr>
          <w:rFonts w:asciiTheme="minorHAnsi" w:eastAsia="Times New Roman" w:hAnsiTheme="minorHAnsi"/>
        </w:rPr>
        <w:t xml:space="preserve">l </w:t>
      </w:r>
      <w:r w:rsidRPr="00AB52E9">
        <w:rPr>
          <w:rFonts w:asciiTheme="minorHAnsi" w:eastAsia="Times New Roman" w:hAnsiTheme="minorHAnsi"/>
          <w:spacing w:val="1"/>
        </w:rPr>
        <w:t>l</w:t>
      </w:r>
      <w:r w:rsidRPr="00AB52E9">
        <w:rPr>
          <w:rFonts w:asciiTheme="minorHAnsi" w:eastAsia="Times New Roman" w:hAnsiTheme="minorHAnsi"/>
          <w:spacing w:val="-1"/>
        </w:rPr>
        <w:t>ea</w:t>
      </w:r>
      <w:r w:rsidRPr="00AB52E9">
        <w:rPr>
          <w:rFonts w:asciiTheme="minorHAnsi" w:eastAsia="Times New Roman" w:hAnsiTheme="minorHAnsi"/>
        </w:rPr>
        <w:t>rni</w:t>
      </w:r>
      <w:r w:rsidRPr="00AB52E9">
        <w:rPr>
          <w:rFonts w:asciiTheme="minorHAnsi" w:eastAsia="Times New Roman" w:hAnsiTheme="minorHAnsi"/>
          <w:spacing w:val="2"/>
        </w:rPr>
        <w:t>n</w:t>
      </w:r>
      <w:r w:rsidRPr="00AB52E9">
        <w:rPr>
          <w:rFonts w:asciiTheme="minorHAnsi" w:eastAsia="Times New Roman" w:hAnsiTheme="minorHAnsi"/>
        </w:rPr>
        <w:t xml:space="preserve">g </w:t>
      </w:r>
      <w:r w:rsidRPr="00AB52E9">
        <w:rPr>
          <w:rFonts w:asciiTheme="minorHAnsi" w:eastAsia="Times New Roman" w:hAnsiTheme="minorHAnsi"/>
          <w:spacing w:val="-2"/>
        </w:rPr>
        <w:t>g</w:t>
      </w:r>
      <w:r w:rsidRPr="00AB52E9">
        <w:rPr>
          <w:rFonts w:asciiTheme="minorHAnsi" w:eastAsia="Times New Roman" w:hAnsiTheme="minorHAnsi"/>
        </w:rPr>
        <w:t>o</w:t>
      </w:r>
      <w:r w:rsidRPr="00AB52E9">
        <w:rPr>
          <w:rFonts w:asciiTheme="minorHAnsi" w:eastAsia="Times New Roman" w:hAnsiTheme="minorHAnsi"/>
          <w:spacing w:val="-1"/>
        </w:rPr>
        <w:t>a</w:t>
      </w:r>
      <w:r w:rsidRPr="00AB52E9">
        <w:rPr>
          <w:rFonts w:asciiTheme="minorHAnsi" w:eastAsia="Times New Roman" w:hAnsiTheme="minorHAnsi"/>
        </w:rPr>
        <w:t xml:space="preserve">ls, </w:t>
      </w:r>
      <w:r w:rsidR="00F46D18" w:rsidRPr="00AB52E9">
        <w:rPr>
          <w:rFonts w:asciiTheme="minorHAnsi" w:eastAsia="Times New Roman" w:hAnsiTheme="minorHAnsi"/>
          <w:spacing w:val="-1"/>
        </w:rPr>
        <w:t>a</w:t>
      </w:r>
      <w:r w:rsidR="00F46D18" w:rsidRPr="00AB52E9">
        <w:rPr>
          <w:rFonts w:asciiTheme="minorHAnsi" w:eastAsia="Times New Roman" w:hAnsiTheme="minorHAnsi"/>
        </w:rPr>
        <w:t xml:space="preserve">nd </w:t>
      </w:r>
      <w:r w:rsidRPr="00AB52E9">
        <w:rPr>
          <w:rFonts w:asciiTheme="minorHAnsi" w:eastAsia="Times New Roman" w:hAnsiTheme="minorHAnsi"/>
        </w:rPr>
        <w:t>evi</w:t>
      </w:r>
      <w:r w:rsidRPr="00AB52E9">
        <w:rPr>
          <w:rFonts w:asciiTheme="minorHAnsi" w:eastAsia="Times New Roman" w:hAnsiTheme="minorHAnsi"/>
          <w:spacing w:val="2"/>
        </w:rPr>
        <w:t>d</w:t>
      </w:r>
      <w:r w:rsidRPr="00AB52E9">
        <w:rPr>
          <w:rFonts w:asciiTheme="minorHAnsi" w:eastAsia="Times New Roman" w:hAnsiTheme="minorHAnsi"/>
          <w:spacing w:val="-1"/>
        </w:rPr>
        <w:t>e</w:t>
      </w:r>
      <w:r w:rsidRPr="00AB52E9">
        <w:rPr>
          <w:rFonts w:asciiTheme="minorHAnsi" w:eastAsia="Times New Roman" w:hAnsiTheme="minorHAnsi"/>
        </w:rPr>
        <w:t>n</w:t>
      </w:r>
      <w:r w:rsidRPr="00AB52E9">
        <w:rPr>
          <w:rFonts w:asciiTheme="minorHAnsi" w:eastAsia="Times New Roman" w:hAnsiTheme="minorHAnsi"/>
          <w:spacing w:val="-1"/>
        </w:rPr>
        <w:t>c</w:t>
      </w:r>
      <w:r w:rsidRPr="00AB52E9">
        <w:rPr>
          <w:rFonts w:asciiTheme="minorHAnsi" w:eastAsia="Times New Roman" w:hAnsiTheme="minorHAnsi"/>
        </w:rPr>
        <w:t>e</w:t>
      </w:r>
      <w:r w:rsidRPr="00AB52E9">
        <w:rPr>
          <w:rFonts w:asciiTheme="minorHAnsi" w:eastAsia="Times New Roman" w:hAnsiTheme="minorHAnsi"/>
          <w:spacing w:val="-1"/>
        </w:rPr>
        <w:t xml:space="preserve"> </w:t>
      </w:r>
      <w:r w:rsidRPr="00AB52E9">
        <w:rPr>
          <w:rFonts w:asciiTheme="minorHAnsi" w:eastAsia="Times New Roman" w:hAnsiTheme="minorHAnsi"/>
        </w:rPr>
        <w:t xml:space="preserve">of completion </w:t>
      </w:r>
      <w:r w:rsidR="00F46D18" w:rsidRPr="00AB52E9">
        <w:rPr>
          <w:rFonts w:asciiTheme="minorHAnsi" w:eastAsia="Times New Roman" w:hAnsiTheme="minorHAnsi"/>
        </w:rPr>
        <w:t xml:space="preserve">and application </w:t>
      </w:r>
      <w:r w:rsidRPr="00AB52E9">
        <w:rPr>
          <w:rFonts w:asciiTheme="minorHAnsi" w:eastAsia="Times New Roman" w:hAnsiTheme="minorHAnsi"/>
        </w:rPr>
        <w:t xml:space="preserve">of </w:t>
      </w:r>
      <w:r w:rsidR="00F46D18" w:rsidRPr="00AB52E9">
        <w:rPr>
          <w:rFonts w:asciiTheme="minorHAnsi" w:eastAsia="Times New Roman" w:hAnsiTheme="minorHAnsi"/>
        </w:rPr>
        <w:t xml:space="preserve">the </w:t>
      </w:r>
      <w:r w:rsidRPr="00AB52E9">
        <w:rPr>
          <w:rFonts w:asciiTheme="minorHAnsi" w:eastAsia="Times New Roman" w:hAnsiTheme="minorHAnsi"/>
        </w:rPr>
        <w:t>p</w:t>
      </w:r>
      <w:r w:rsidRPr="00AB52E9">
        <w:rPr>
          <w:rFonts w:asciiTheme="minorHAnsi" w:eastAsia="Times New Roman" w:hAnsiTheme="minorHAnsi"/>
          <w:spacing w:val="-1"/>
        </w:rPr>
        <w:t>r</w:t>
      </w:r>
      <w:r w:rsidRPr="00AB52E9">
        <w:rPr>
          <w:rFonts w:asciiTheme="minorHAnsi" w:eastAsia="Times New Roman" w:hAnsiTheme="minorHAnsi"/>
        </w:rPr>
        <w:t>o</w:t>
      </w:r>
      <w:r w:rsidRPr="00AB52E9">
        <w:rPr>
          <w:rFonts w:asciiTheme="minorHAnsi" w:eastAsia="Times New Roman" w:hAnsiTheme="minorHAnsi"/>
          <w:spacing w:val="-1"/>
        </w:rPr>
        <w:t>fe</w:t>
      </w:r>
      <w:r w:rsidRPr="00AB52E9">
        <w:rPr>
          <w:rFonts w:asciiTheme="minorHAnsi" w:eastAsia="Times New Roman" w:hAnsiTheme="minorHAnsi"/>
        </w:rPr>
        <w:t>ss</w:t>
      </w:r>
      <w:r w:rsidRPr="00AB52E9">
        <w:rPr>
          <w:rFonts w:asciiTheme="minorHAnsi" w:eastAsia="Times New Roman" w:hAnsiTheme="minorHAnsi"/>
          <w:spacing w:val="1"/>
        </w:rPr>
        <w:t>i</w:t>
      </w:r>
      <w:r w:rsidRPr="00AB52E9">
        <w:rPr>
          <w:rFonts w:asciiTheme="minorHAnsi" w:eastAsia="Times New Roman" w:hAnsiTheme="minorHAnsi"/>
        </w:rPr>
        <w:t>on</w:t>
      </w:r>
      <w:r w:rsidRPr="00AB52E9">
        <w:rPr>
          <w:rFonts w:asciiTheme="minorHAnsi" w:eastAsia="Times New Roman" w:hAnsiTheme="minorHAnsi"/>
          <w:spacing w:val="-1"/>
        </w:rPr>
        <w:t>a</w:t>
      </w:r>
      <w:r w:rsidRPr="00AB52E9">
        <w:rPr>
          <w:rFonts w:asciiTheme="minorHAnsi" w:eastAsia="Times New Roman" w:hAnsiTheme="minorHAnsi"/>
        </w:rPr>
        <w:t xml:space="preserve">l learning in district and/or school </w:t>
      </w:r>
      <w:r w:rsidRPr="00AB52E9">
        <w:rPr>
          <w:rFonts w:asciiTheme="minorHAnsi" w:eastAsia="Times New Roman" w:hAnsiTheme="minorHAnsi"/>
          <w:spacing w:val="-1"/>
        </w:rPr>
        <w:t>c</w:t>
      </w:r>
      <w:r w:rsidRPr="00AB52E9">
        <w:rPr>
          <w:rFonts w:asciiTheme="minorHAnsi" w:eastAsia="Times New Roman" w:hAnsiTheme="minorHAnsi"/>
        </w:rPr>
        <w:t>onte</w:t>
      </w:r>
      <w:r w:rsidRPr="00AB52E9">
        <w:rPr>
          <w:rFonts w:asciiTheme="minorHAnsi" w:eastAsia="Times New Roman" w:hAnsiTheme="minorHAnsi"/>
          <w:spacing w:val="2"/>
        </w:rPr>
        <w:t>x</w:t>
      </w:r>
      <w:r w:rsidRPr="00AB52E9">
        <w:rPr>
          <w:rFonts w:asciiTheme="minorHAnsi" w:eastAsia="Times New Roman" w:hAnsiTheme="minorHAnsi"/>
        </w:rPr>
        <w:t xml:space="preserve">ts. The PGP is reflective </w:t>
      </w:r>
      <w:r w:rsidRPr="00AB52E9">
        <w:rPr>
          <w:rFonts w:asciiTheme="minorHAnsi" w:hAnsiTheme="minorHAnsi"/>
        </w:rPr>
        <w:t>of</w:t>
      </w:r>
      <w:r w:rsidR="00EC6CA3" w:rsidRPr="00AB52E9">
        <w:rPr>
          <w:rFonts w:asciiTheme="minorHAnsi" w:hAnsiTheme="minorHAnsi"/>
        </w:rPr>
        <w:t>:</w:t>
      </w:r>
      <w:r w:rsidRPr="00AB52E9">
        <w:rPr>
          <w:rFonts w:asciiTheme="minorHAnsi" w:hAnsiTheme="minorHAnsi"/>
        </w:rPr>
        <w:t xml:space="preserve"> </w:t>
      </w:r>
    </w:p>
    <w:p w14:paraId="74BA6807" w14:textId="77777777" w:rsidR="00024C0E" w:rsidRPr="00AB52E9" w:rsidRDefault="00024C0E" w:rsidP="009E7550">
      <w:pPr>
        <w:pStyle w:val="ListParagraph"/>
        <w:numPr>
          <w:ilvl w:val="0"/>
          <w:numId w:val="70"/>
        </w:numPr>
        <w:ind w:left="720"/>
        <w:contextualSpacing w:val="0"/>
        <w:rPr>
          <w:rFonts w:asciiTheme="minorHAnsi" w:eastAsia="Cambria" w:hAnsiTheme="minorHAnsi"/>
          <w:bCs/>
        </w:rPr>
      </w:pPr>
      <w:r w:rsidRPr="00AB52E9">
        <w:rPr>
          <w:rFonts w:asciiTheme="minorHAnsi" w:eastAsia="Times New Roman" w:hAnsiTheme="minorHAnsi"/>
          <w:b/>
          <w:bCs/>
          <w:spacing w:val="-3"/>
        </w:rPr>
        <w:t xml:space="preserve">Coordinator Essential Practice </w:t>
      </w:r>
      <w:r w:rsidRPr="00AB52E9">
        <w:rPr>
          <w:rFonts w:asciiTheme="minorHAnsi" w:hAnsiTheme="minorHAnsi"/>
          <w:b/>
        </w:rPr>
        <w:t xml:space="preserve">4. </w:t>
      </w:r>
      <w:r w:rsidRPr="00AB52E9">
        <w:rPr>
          <w:rFonts w:asciiTheme="minorHAnsi" w:eastAsia="Cambria" w:hAnsiTheme="minorHAnsi"/>
          <w:b/>
          <w:bCs/>
        </w:rPr>
        <w:t>Lead with Integrity</w:t>
      </w:r>
      <w:r w:rsidRPr="00AB52E9">
        <w:rPr>
          <w:rFonts w:asciiTheme="minorHAnsi" w:eastAsia="Cambria" w:hAnsiTheme="minorHAnsi"/>
          <w:bCs/>
        </w:rPr>
        <w:t xml:space="preserve"> </w:t>
      </w:r>
    </w:p>
    <w:p w14:paraId="1E71AB26" w14:textId="77777777" w:rsidR="00CF4E6E" w:rsidRPr="00AB52E9" w:rsidRDefault="00024C0E" w:rsidP="00CF4E6E">
      <w:pPr>
        <w:pStyle w:val="ListParagraph"/>
        <w:rPr>
          <w:rFonts w:asciiTheme="minorHAnsi" w:hAnsiTheme="minorHAnsi"/>
          <w:bCs/>
          <w:position w:val="1"/>
        </w:rPr>
      </w:pPr>
      <w:r w:rsidRPr="00AB52E9">
        <w:rPr>
          <w:rFonts w:asciiTheme="minorHAnsi" w:hAnsiTheme="minorHAnsi"/>
          <w:b/>
          <w:bCs/>
          <w:spacing w:val="1"/>
        </w:rPr>
        <w:t>I</w:t>
      </w:r>
      <w:r w:rsidRPr="00AB52E9">
        <w:rPr>
          <w:rFonts w:asciiTheme="minorHAnsi" w:hAnsiTheme="minorHAnsi"/>
          <w:b/>
          <w:bCs/>
          <w:spacing w:val="-1"/>
        </w:rPr>
        <w:t>nd</w:t>
      </w:r>
      <w:r w:rsidRPr="00AB52E9">
        <w:rPr>
          <w:rFonts w:asciiTheme="minorHAnsi" w:hAnsiTheme="minorHAnsi"/>
          <w:b/>
          <w:bCs/>
          <w:spacing w:val="1"/>
        </w:rPr>
        <w:t>ic</w:t>
      </w:r>
      <w:r w:rsidRPr="00AB52E9">
        <w:rPr>
          <w:rFonts w:asciiTheme="minorHAnsi" w:hAnsiTheme="minorHAnsi"/>
          <w:b/>
          <w:bCs/>
          <w:spacing w:val="-1"/>
        </w:rPr>
        <w:t>a</w:t>
      </w:r>
      <w:r w:rsidRPr="00AB52E9">
        <w:rPr>
          <w:rFonts w:asciiTheme="minorHAnsi" w:hAnsiTheme="minorHAnsi"/>
          <w:b/>
          <w:bCs/>
        </w:rPr>
        <w:t>t</w:t>
      </w:r>
      <w:r w:rsidRPr="00AB52E9">
        <w:rPr>
          <w:rFonts w:asciiTheme="minorHAnsi" w:hAnsiTheme="minorHAnsi"/>
          <w:b/>
          <w:bCs/>
          <w:spacing w:val="-1"/>
        </w:rPr>
        <w:t>o</w:t>
      </w:r>
      <w:r w:rsidRPr="00AB52E9">
        <w:rPr>
          <w:rFonts w:asciiTheme="minorHAnsi" w:hAnsiTheme="minorHAnsi"/>
          <w:b/>
          <w:bCs/>
        </w:rPr>
        <w:t xml:space="preserve">r </w:t>
      </w:r>
      <w:r w:rsidRPr="00AB52E9">
        <w:rPr>
          <w:rFonts w:asciiTheme="minorHAnsi" w:hAnsiTheme="minorHAnsi"/>
          <w:b/>
          <w:bCs/>
          <w:spacing w:val="-2"/>
          <w:position w:val="1"/>
        </w:rPr>
        <w:t>4</w:t>
      </w:r>
      <w:r w:rsidRPr="00AB52E9">
        <w:rPr>
          <w:rFonts w:asciiTheme="minorHAnsi" w:hAnsiTheme="minorHAnsi"/>
          <w:b/>
          <w:bCs/>
          <w:spacing w:val="1"/>
          <w:position w:val="1"/>
        </w:rPr>
        <w:t>.1</w:t>
      </w:r>
      <w:r w:rsidRPr="00AB52E9">
        <w:rPr>
          <w:rFonts w:asciiTheme="minorHAnsi" w:hAnsiTheme="minorHAnsi"/>
          <w:b/>
          <w:bCs/>
          <w:position w:val="1"/>
        </w:rPr>
        <w:t>:</w:t>
      </w:r>
      <w:r w:rsidRPr="00AB52E9">
        <w:rPr>
          <w:rFonts w:asciiTheme="minorHAnsi" w:hAnsiTheme="minorHAnsi"/>
          <w:bCs/>
          <w:spacing w:val="46"/>
          <w:position w:val="1"/>
        </w:rPr>
        <w:t xml:space="preserve"> </w:t>
      </w:r>
      <w:r w:rsidRPr="00AB52E9">
        <w:rPr>
          <w:rFonts w:asciiTheme="minorHAnsi" w:hAnsiTheme="minorHAnsi"/>
          <w:bCs/>
          <w:position w:val="1"/>
        </w:rPr>
        <w:t>D</w:t>
      </w:r>
      <w:r w:rsidRPr="00AB52E9">
        <w:rPr>
          <w:rFonts w:asciiTheme="minorHAnsi" w:hAnsiTheme="minorHAnsi"/>
          <w:bCs/>
          <w:spacing w:val="-3"/>
          <w:position w:val="1"/>
        </w:rPr>
        <w:t>e</w:t>
      </w:r>
      <w:r w:rsidRPr="00AB52E9">
        <w:rPr>
          <w:rFonts w:asciiTheme="minorHAnsi" w:hAnsiTheme="minorHAnsi"/>
          <w:bCs/>
          <w:position w:val="1"/>
        </w:rPr>
        <w:t>m</w:t>
      </w:r>
      <w:r w:rsidRPr="00AB52E9">
        <w:rPr>
          <w:rFonts w:asciiTheme="minorHAnsi" w:hAnsiTheme="minorHAnsi"/>
          <w:bCs/>
          <w:spacing w:val="-1"/>
          <w:position w:val="1"/>
        </w:rPr>
        <w:t>o</w:t>
      </w:r>
      <w:r w:rsidRPr="00AB52E9">
        <w:rPr>
          <w:rFonts w:asciiTheme="minorHAnsi" w:hAnsiTheme="minorHAnsi"/>
          <w:bCs/>
          <w:spacing w:val="-3"/>
          <w:position w:val="1"/>
        </w:rPr>
        <w:t>n</w:t>
      </w:r>
      <w:r w:rsidRPr="00AB52E9">
        <w:rPr>
          <w:rFonts w:asciiTheme="minorHAnsi" w:hAnsiTheme="minorHAnsi"/>
          <w:bCs/>
          <w:spacing w:val="-2"/>
          <w:position w:val="1"/>
        </w:rPr>
        <w:t>s</w:t>
      </w:r>
      <w:r w:rsidRPr="00AB52E9">
        <w:rPr>
          <w:rFonts w:asciiTheme="minorHAnsi" w:hAnsiTheme="minorHAnsi"/>
          <w:bCs/>
          <w:position w:val="1"/>
        </w:rPr>
        <w:t>t</w:t>
      </w:r>
      <w:r w:rsidRPr="00AB52E9">
        <w:rPr>
          <w:rFonts w:asciiTheme="minorHAnsi" w:hAnsiTheme="minorHAnsi"/>
          <w:bCs/>
          <w:spacing w:val="1"/>
          <w:position w:val="1"/>
        </w:rPr>
        <w:t>r</w:t>
      </w:r>
      <w:r w:rsidRPr="00AB52E9">
        <w:rPr>
          <w:rFonts w:asciiTheme="minorHAnsi" w:hAnsiTheme="minorHAnsi"/>
          <w:bCs/>
          <w:spacing w:val="-3"/>
          <w:position w:val="1"/>
        </w:rPr>
        <w:t>a</w:t>
      </w:r>
      <w:r w:rsidRPr="00AB52E9">
        <w:rPr>
          <w:rFonts w:asciiTheme="minorHAnsi" w:hAnsiTheme="minorHAnsi"/>
          <w:bCs/>
          <w:spacing w:val="-2"/>
          <w:position w:val="1"/>
        </w:rPr>
        <w:t>t</w:t>
      </w:r>
      <w:r w:rsidRPr="00AB52E9">
        <w:rPr>
          <w:rFonts w:asciiTheme="minorHAnsi" w:hAnsiTheme="minorHAnsi"/>
          <w:bCs/>
          <w:position w:val="1"/>
        </w:rPr>
        <w:t xml:space="preserve">e </w:t>
      </w:r>
      <w:r w:rsidRPr="00AB52E9">
        <w:rPr>
          <w:rFonts w:asciiTheme="minorHAnsi" w:hAnsiTheme="minorHAnsi"/>
          <w:bCs/>
          <w:spacing w:val="2"/>
          <w:position w:val="1"/>
        </w:rPr>
        <w:t>P</w:t>
      </w:r>
      <w:r w:rsidRPr="00AB52E9">
        <w:rPr>
          <w:rFonts w:asciiTheme="minorHAnsi" w:hAnsiTheme="minorHAnsi"/>
          <w:bCs/>
          <w:spacing w:val="-1"/>
          <w:position w:val="1"/>
        </w:rPr>
        <w:t>e</w:t>
      </w:r>
      <w:r w:rsidRPr="00AB52E9">
        <w:rPr>
          <w:rFonts w:asciiTheme="minorHAnsi" w:hAnsiTheme="minorHAnsi"/>
          <w:bCs/>
          <w:spacing w:val="-4"/>
          <w:position w:val="1"/>
        </w:rPr>
        <w:t>r</w:t>
      </w:r>
      <w:r w:rsidRPr="00AB52E9">
        <w:rPr>
          <w:rFonts w:asciiTheme="minorHAnsi" w:hAnsiTheme="minorHAnsi"/>
          <w:bCs/>
          <w:spacing w:val="-2"/>
          <w:position w:val="1"/>
        </w:rPr>
        <w:t>s</w:t>
      </w:r>
      <w:r w:rsidRPr="00AB52E9">
        <w:rPr>
          <w:rFonts w:asciiTheme="minorHAnsi" w:hAnsiTheme="minorHAnsi"/>
          <w:bCs/>
          <w:spacing w:val="-1"/>
          <w:position w:val="1"/>
        </w:rPr>
        <w:t>ona</w:t>
      </w:r>
      <w:r w:rsidRPr="00AB52E9">
        <w:rPr>
          <w:rFonts w:asciiTheme="minorHAnsi" w:hAnsiTheme="minorHAnsi"/>
          <w:bCs/>
          <w:position w:val="1"/>
        </w:rPr>
        <w:t>l</w:t>
      </w:r>
      <w:r w:rsidRPr="00AB52E9">
        <w:rPr>
          <w:rFonts w:asciiTheme="minorHAnsi" w:hAnsiTheme="minorHAnsi"/>
          <w:bCs/>
          <w:spacing w:val="1"/>
          <w:position w:val="1"/>
        </w:rPr>
        <w:t xml:space="preserve"> </w:t>
      </w:r>
      <w:r w:rsidRPr="00AB52E9">
        <w:rPr>
          <w:rFonts w:asciiTheme="minorHAnsi" w:hAnsiTheme="minorHAnsi"/>
          <w:bCs/>
          <w:position w:val="1"/>
        </w:rPr>
        <w:t>a</w:t>
      </w:r>
      <w:r w:rsidRPr="00AB52E9">
        <w:rPr>
          <w:rFonts w:asciiTheme="minorHAnsi" w:hAnsiTheme="minorHAnsi"/>
          <w:bCs/>
          <w:spacing w:val="-1"/>
          <w:position w:val="1"/>
        </w:rPr>
        <w:t>n</w:t>
      </w:r>
      <w:r w:rsidRPr="00AB52E9">
        <w:rPr>
          <w:rFonts w:asciiTheme="minorHAnsi" w:hAnsiTheme="minorHAnsi"/>
          <w:bCs/>
          <w:position w:val="1"/>
        </w:rPr>
        <w:t>d</w:t>
      </w:r>
      <w:r w:rsidRPr="00AB52E9">
        <w:rPr>
          <w:rFonts w:asciiTheme="minorHAnsi" w:hAnsiTheme="minorHAnsi"/>
          <w:bCs/>
          <w:spacing w:val="-2"/>
          <w:position w:val="1"/>
        </w:rPr>
        <w:t xml:space="preserve"> </w:t>
      </w:r>
      <w:r w:rsidRPr="00AB52E9">
        <w:rPr>
          <w:rFonts w:asciiTheme="minorHAnsi" w:hAnsiTheme="minorHAnsi"/>
          <w:bCs/>
          <w:position w:val="1"/>
        </w:rPr>
        <w:t>P</w:t>
      </w:r>
      <w:r w:rsidRPr="00AB52E9">
        <w:rPr>
          <w:rFonts w:asciiTheme="minorHAnsi" w:hAnsiTheme="minorHAnsi"/>
          <w:bCs/>
          <w:spacing w:val="1"/>
          <w:position w:val="1"/>
        </w:rPr>
        <w:t>r</w:t>
      </w:r>
      <w:r w:rsidRPr="00AB52E9">
        <w:rPr>
          <w:rFonts w:asciiTheme="minorHAnsi" w:hAnsiTheme="minorHAnsi"/>
          <w:bCs/>
          <w:spacing w:val="-4"/>
          <w:position w:val="1"/>
        </w:rPr>
        <w:t>o</w:t>
      </w:r>
      <w:r w:rsidRPr="00AB52E9">
        <w:rPr>
          <w:rFonts w:asciiTheme="minorHAnsi" w:hAnsiTheme="minorHAnsi"/>
          <w:bCs/>
          <w:spacing w:val="2"/>
          <w:position w:val="1"/>
        </w:rPr>
        <w:t>f</w:t>
      </w:r>
      <w:r w:rsidRPr="00AB52E9">
        <w:rPr>
          <w:rFonts w:asciiTheme="minorHAnsi" w:hAnsiTheme="minorHAnsi"/>
          <w:bCs/>
          <w:spacing w:val="-3"/>
          <w:position w:val="1"/>
        </w:rPr>
        <w:t>e</w:t>
      </w:r>
      <w:r w:rsidRPr="00AB52E9">
        <w:rPr>
          <w:rFonts w:asciiTheme="minorHAnsi" w:hAnsiTheme="minorHAnsi"/>
          <w:bCs/>
          <w:spacing w:val="1"/>
          <w:position w:val="1"/>
        </w:rPr>
        <w:t>s</w:t>
      </w:r>
      <w:r w:rsidRPr="00AB52E9">
        <w:rPr>
          <w:rFonts w:asciiTheme="minorHAnsi" w:hAnsiTheme="minorHAnsi"/>
          <w:bCs/>
          <w:spacing w:val="-2"/>
          <w:position w:val="1"/>
        </w:rPr>
        <w:t>s</w:t>
      </w:r>
      <w:r w:rsidRPr="00AB52E9">
        <w:rPr>
          <w:rFonts w:asciiTheme="minorHAnsi" w:hAnsiTheme="minorHAnsi"/>
          <w:bCs/>
          <w:spacing w:val="1"/>
          <w:position w:val="1"/>
        </w:rPr>
        <w:t>i</w:t>
      </w:r>
      <w:r w:rsidRPr="00AB52E9">
        <w:rPr>
          <w:rFonts w:asciiTheme="minorHAnsi" w:hAnsiTheme="minorHAnsi"/>
          <w:bCs/>
          <w:spacing w:val="-1"/>
          <w:position w:val="1"/>
        </w:rPr>
        <w:t>on</w:t>
      </w:r>
      <w:r w:rsidRPr="00AB52E9">
        <w:rPr>
          <w:rFonts w:asciiTheme="minorHAnsi" w:hAnsiTheme="minorHAnsi"/>
          <w:bCs/>
          <w:spacing w:val="-3"/>
          <w:position w:val="1"/>
        </w:rPr>
        <w:t>a</w:t>
      </w:r>
      <w:r w:rsidRPr="00AB52E9">
        <w:rPr>
          <w:rFonts w:asciiTheme="minorHAnsi" w:hAnsiTheme="minorHAnsi"/>
          <w:bCs/>
          <w:position w:val="1"/>
        </w:rPr>
        <w:t>l</w:t>
      </w:r>
      <w:r w:rsidRPr="00AB52E9">
        <w:rPr>
          <w:rFonts w:asciiTheme="minorHAnsi" w:hAnsiTheme="minorHAnsi"/>
          <w:bCs/>
          <w:spacing w:val="2"/>
          <w:position w:val="1"/>
        </w:rPr>
        <w:t xml:space="preserve"> </w:t>
      </w:r>
      <w:r w:rsidRPr="00AB52E9">
        <w:rPr>
          <w:rFonts w:asciiTheme="minorHAnsi" w:hAnsiTheme="minorHAnsi"/>
          <w:bCs/>
          <w:position w:val="1"/>
        </w:rPr>
        <w:t>R</w:t>
      </w:r>
      <w:r w:rsidRPr="00AB52E9">
        <w:rPr>
          <w:rFonts w:asciiTheme="minorHAnsi" w:hAnsiTheme="minorHAnsi"/>
          <w:bCs/>
          <w:spacing w:val="-1"/>
          <w:position w:val="1"/>
        </w:rPr>
        <w:t>e</w:t>
      </w:r>
      <w:r w:rsidRPr="00AB52E9">
        <w:rPr>
          <w:rFonts w:asciiTheme="minorHAnsi" w:hAnsiTheme="minorHAnsi"/>
          <w:bCs/>
          <w:spacing w:val="-2"/>
          <w:position w:val="1"/>
        </w:rPr>
        <w:t>s</w:t>
      </w:r>
      <w:r w:rsidRPr="00AB52E9">
        <w:rPr>
          <w:rFonts w:asciiTheme="minorHAnsi" w:hAnsiTheme="minorHAnsi"/>
          <w:bCs/>
          <w:spacing w:val="-1"/>
          <w:position w:val="1"/>
        </w:rPr>
        <w:t>pon</w:t>
      </w:r>
      <w:r w:rsidRPr="00AB52E9">
        <w:rPr>
          <w:rFonts w:asciiTheme="minorHAnsi" w:hAnsiTheme="minorHAnsi"/>
          <w:bCs/>
          <w:spacing w:val="-2"/>
          <w:position w:val="1"/>
        </w:rPr>
        <w:t>s</w:t>
      </w:r>
      <w:r w:rsidRPr="00AB52E9">
        <w:rPr>
          <w:rFonts w:asciiTheme="minorHAnsi" w:hAnsiTheme="minorHAnsi"/>
          <w:bCs/>
          <w:spacing w:val="1"/>
          <w:position w:val="1"/>
        </w:rPr>
        <w:t>i</w:t>
      </w:r>
      <w:r w:rsidRPr="00AB52E9">
        <w:rPr>
          <w:rFonts w:asciiTheme="minorHAnsi" w:hAnsiTheme="minorHAnsi"/>
          <w:bCs/>
          <w:spacing w:val="-3"/>
          <w:position w:val="1"/>
        </w:rPr>
        <w:t>b</w:t>
      </w:r>
      <w:r w:rsidRPr="00AB52E9">
        <w:rPr>
          <w:rFonts w:asciiTheme="minorHAnsi" w:hAnsiTheme="minorHAnsi"/>
          <w:bCs/>
          <w:spacing w:val="-1"/>
          <w:position w:val="1"/>
        </w:rPr>
        <w:t>i</w:t>
      </w:r>
      <w:r w:rsidRPr="00AB52E9">
        <w:rPr>
          <w:rFonts w:asciiTheme="minorHAnsi" w:hAnsiTheme="minorHAnsi"/>
          <w:bCs/>
          <w:spacing w:val="1"/>
          <w:position w:val="1"/>
        </w:rPr>
        <w:t>li</w:t>
      </w:r>
      <w:r w:rsidRPr="00AB52E9">
        <w:rPr>
          <w:rFonts w:asciiTheme="minorHAnsi" w:hAnsiTheme="minorHAnsi"/>
          <w:bCs/>
          <w:position w:val="1"/>
        </w:rPr>
        <w:t>ty</w:t>
      </w:r>
    </w:p>
    <w:p w14:paraId="7F3D8669" w14:textId="77777777" w:rsidR="00EF70D4" w:rsidRPr="00AB52E9" w:rsidRDefault="00EF70D4" w:rsidP="00EF70D4">
      <w:pPr>
        <w:rPr>
          <w:rFonts w:asciiTheme="minorHAnsi" w:hAnsiTheme="minorHAnsi"/>
          <w:bCs/>
          <w:position w:val="1"/>
        </w:rPr>
      </w:pPr>
    </w:p>
    <w:p w14:paraId="5D6DED34" w14:textId="4ED2D2BF" w:rsidR="00EF70D4" w:rsidRPr="00AB52E9" w:rsidRDefault="00EF70D4" w:rsidP="00EF70D4">
      <w:pPr>
        <w:rPr>
          <w:rFonts w:asciiTheme="minorHAnsi" w:hAnsiTheme="minorHAnsi"/>
          <w:bCs/>
          <w:position w:val="1"/>
        </w:rPr>
      </w:pPr>
      <w:r w:rsidRPr="00AB52E9">
        <w:rPr>
          <w:rFonts w:asciiTheme="minorHAnsi" w:eastAsia="Times New Roman" w:hAnsiTheme="minorHAnsi"/>
        </w:rPr>
        <w:t xml:space="preserve">The purpose of the PGP </w:t>
      </w:r>
      <w:r w:rsidRPr="00AB52E9">
        <w:rPr>
          <w:rFonts w:asciiTheme="minorHAnsi" w:eastAsia="Times New Roman" w:hAnsiTheme="minorHAnsi"/>
          <w:spacing w:val="1"/>
        </w:rPr>
        <w:t>i</w:t>
      </w:r>
      <w:r w:rsidRPr="00AB52E9">
        <w:rPr>
          <w:rFonts w:asciiTheme="minorHAnsi" w:eastAsia="Times New Roman" w:hAnsiTheme="minorHAnsi"/>
        </w:rPr>
        <w:t xml:space="preserve">s to </w:t>
      </w:r>
      <w:r w:rsidRPr="00AB52E9">
        <w:rPr>
          <w:rFonts w:asciiTheme="minorHAnsi" w:eastAsia="Times New Roman" w:hAnsiTheme="minorHAnsi"/>
          <w:spacing w:val="-1"/>
        </w:rPr>
        <w:t>a</w:t>
      </w:r>
      <w:r w:rsidRPr="00AB52E9">
        <w:rPr>
          <w:rFonts w:asciiTheme="minorHAnsi" w:eastAsia="Times New Roman" w:hAnsiTheme="minorHAnsi"/>
        </w:rPr>
        <w:t>dv</w:t>
      </w:r>
      <w:r w:rsidRPr="00AB52E9">
        <w:rPr>
          <w:rFonts w:asciiTheme="minorHAnsi" w:eastAsia="Times New Roman" w:hAnsiTheme="minorHAnsi"/>
          <w:spacing w:val="-1"/>
        </w:rPr>
        <w:t>a</w:t>
      </w:r>
      <w:r w:rsidRPr="00AB52E9">
        <w:rPr>
          <w:rFonts w:asciiTheme="minorHAnsi" w:eastAsia="Times New Roman" w:hAnsiTheme="minorHAnsi"/>
        </w:rPr>
        <w:t>n</w:t>
      </w:r>
      <w:r w:rsidRPr="00AB52E9">
        <w:rPr>
          <w:rFonts w:asciiTheme="minorHAnsi" w:eastAsia="Times New Roman" w:hAnsiTheme="minorHAnsi"/>
          <w:spacing w:val="1"/>
        </w:rPr>
        <w:t>c</w:t>
      </w:r>
      <w:r w:rsidRPr="00AB52E9">
        <w:rPr>
          <w:rFonts w:asciiTheme="minorHAnsi" w:eastAsia="Times New Roman" w:hAnsiTheme="minorHAnsi"/>
        </w:rPr>
        <w:t>e</w:t>
      </w:r>
      <w:r w:rsidRPr="00AB52E9">
        <w:rPr>
          <w:rFonts w:asciiTheme="minorHAnsi" w:eastAsia="Times New Roman" w:hAnsiTheme="minorHAnsi"/>
          <w:spacing w:val="-1"/>
        </w:rPr>
        <w:t xml:space="preserve"> </w:t>
      </w:r>
      <w:r w:rsidRPr="00AB52E9">
        <w:rPr>
          <w:rFonts w:asciiTheme="minorHAnsi" w:eastAsia="Times New Roman" w:hAnsiTheme="minorHAnsi"/>
        </w:rPr>
        <w:t>a coordinator’s</w:t>
      </w:r>
      <w:r w:rsidRPr="00AB52E9">
        <w:rPr>
          <w:rFonts w:asciiTheme="minorHAnsi" w:eastAsia="Times New Roman" w:hAnsiTheme="minorHAnsi"/>
          <w:spacing w:val="1"/>
        </w:rPr>
        <w:t xml:space="preserve"> </w:t>
      </w:r>
      <w:r w:rsidRPr="00AB52E9">
        <w:rPr>
          <w:rFonts w:asciiTheme="minorHAnsi" w:eastAsia="Times New Roman" w:hAnsiTheme="minorHAnsi"/>
        </w:rPr>
        <w:t>le</w:t>
      </w:r>
      <w:r w:rsidRPr="00AB52E9">
        <w:rPr>
          <w:rFonts w:asciiTheme="minorHAnsi" w:eastAsia="Times New Roman" w:hAnsiTheme="minorHAnsi"/>
          <w:spacing w:val="2"/>
        </w:rPr>
        <w:t>a</w:t>
      </w:r>
      <w:r w:rsidRPr="00AB52E9">
        <w:rPr>
          <w:rFonts w:asciiTheme="minorHAnsi" w:eastAsia="Times New Roman" w:hAnsiTheme="minorHAnsi"/>
        </w:rPr>
        <w:t>d</w:t>
      </w:r>
      <w:r w:rsidRPr="00AB52E9">
        <w:rPr>
          <w:rFonts w:asciiTheme="minorHAnsi" w:eastAsia="Times New Roman" w:hAnsiTheme="minorHAnsi"/>
          <w:spacing w:val="-1"/>
        </w:rPr>
        <w:t>e</w:t>
      </w:r>
      <w:r w:rsidRPr="00AB52E9">
        <w:rPr>
          <w:rFonts w:asciiTheme="minorHAnsi" w:eastAsia="Times New Roman" w:hAnsiTheme="minorHAnsi"/>
        </w:rPr>
        <w:t>rsh</w:t>
      </w:r>
      <w:r w:rsidRPr="00AB52E9">
        <w:rPr>
          <w:rFonts w:asciiTheme="minorHAnsi" w:eastAsia="Times New Roman" w:hAnsiTheme="minorHAnsi"/>
          <w:spacing w:val="1"/>
        </w:rPr>
        <w:t>i</w:t>
      </w:r>
      <w:r w:rsidRPr="00AB52E9">
        <w:rPr>
          <w:rFonts w:asciiTheme="minorHAnsi" w:eastAsia="Times New Roman" w:hAnsiTheme="minorHAnsi"/>
        </w:rPr>
        <w:t>p pra</w:t>
      </w:r>
      <w:r w:rsidRPr="00AB52E9">
        <w:rPr>
          <w:rFonts w:asciiTheme="minorHAnsi" w:eastAsia="Times New Roman" w:hAnsiTheme="minorHAnsi"/>
          <w:spacing w:val="-1"/>
        </w:rPr>
        <w:t>c</w:t>
      </w:r>
      <w:r w:rsidRPr="00AB52E9">
        <w:rPr>
          <w:rFonts w:asciiTheme="minorHAnsi" w:eastAsia="Times New Roman" w:hAnsiTheme="minorHAnsi"/>
        </w:rPr>
        <w:t>t</w:t>
      </w:r>
      <w:r w:rsidRPr="00AB52E9">
        <w:rPr>
          <w:rFonts w:asciiTheme="minorHAnsi" w:eastAsia="Times New Roman" w:hAnsiTheme="minorHAnsi"/>
          <w:spacing w:val="1"/>
        </w:rPr>
        <w:t>i</w:t>
      </w:r>
      <w:r w:rsidRPr="00AB52E9">
        <w:rPr>
          <w:rFonts w:asciiTheme="minorHAnsi" w:eastAsia="Times New Roman" w:hAnsiTheme="minorHAnsi"/>
          <w:spacing w:val="-1"/>
        </w:rPr>
        <w:t>ce</w:t>
      </w:r>
      <w:r w:rsidRPr="00AB52E9">
        <w:rPr>
          <w:rFonts w:asciiTheme="minorHAnsi" w:eastAsia="Times New Roman" w:hAnsiTheme="minorHAnsi"/>
        </w:rPr>
        <w:t>. The PGP process is des</w:t>
      </w:r>
      <w:r w:rsidRPr="00AB52E9">
        <w:rPr>
          <w:rFonts w:asciiTheme="minorHAnsi" w:eastAsia="Times New Roman" w:hAnsiTheme="minorHAnsi"/>
          <w:spacing w:val="3"/>
        </w:rPr>
        <w:t>i</w:t>
      </w:r>
      <w:r w:rsidRPr="00AB52E9">
        <w:rPr>
          <w:rFonts w:asciiTheme="minorHAnsi" w:eastAsia="Times New Roman" w:hAnsiTheme="minorHAnsi"/>
        </w:rPr>
        <w:t>gn</w:t>
      </w:r>
      <w:r w:rsidRPr="00AB52E9">
        <w:rPr>
          <w:rFonts w:asciiTheme="minorHAnsi" w:eastAsia="Times New Roman" w:hAnsiTheme="minorHAnsi"/>
          <w:spacing w:val="-1"/>
        </w:rPr>
        <w:t>e</w:t>
      </w:r>
      <w:r w:rsidRPr="00AB52E9">
        <w:rPr>
          <w:rFonts w:asciiTheme="minorHAnsi" w:eastAsia="Times New Roman" w:hAnsiTheme="minorHAnsi"/>
        </w:rPr>
        <w:t>d to foster</w:t>
      </w:r>
      <w:r w:rsidRPr="00AB52E9">
        <w:rPr>
          <w:rFonts w:asciiTheme="minorHAnsi" w:eastAsia="Times New Roman" w:hAnsiTheme="minorHAnsi"/>
          <w:spacing w:val="-1"/>
        </w:rPr>
        <w:t xml:space="preserve"> </w:t>
      </w:r>
      <w:r w:rsidRPr="00AB52E9">
        <w:rPr>
          <w:rFonts w:asciiTheme="minorHAnsi" w:eastAsia="Times New Roman" w:hAnsiTheme="minorHAnsi"/>
          <w:spacing w:val="1"/>
        </w:rPr>
        <w:t>r</w:t>
      </w:r>
      <w:r w:rsidRPr="00AB52E9">
        <w:rPr>
          <w:rFonts w:asciiTheme="minorHAnsi" w:eastAsia="Times New Roman" w:hAnsiTheme="minorHAnsi"/>
          <w:spacing w:val="-1"/>
        </w:rPr>
        <w:t>e</w:t>
      </w:r>
      <w:r w:rsidRPr="00AB52E9">
        <w:rPr>
          <w:rFonts w:asciiTheme="minorHAnsi" w:eastAsia="Times New Roman" w:hAnsiTheme="minorHAnsi"/>
        </w:rPr>
        <w:t>fl</w:t>
      </w:r>
      <w:r w:rsidRPr="00AB52E9">
        <w:rPr>
          <w:rFonts w:asciiTheme="minorHAnsi" w:eastAsia="Times New Roman" w:hAnsiTheme="minorHAnsi"/>
          <w:spacing w:val="-1"/>
        </w:rPr>
        <w:t>ec</w:t>
      </w:r>
      <w:r w:rsidRPr="00AB52E9">
        <w:rPr>
          <w:rFonts w:asciiTheme="minorHAnsi" w:eastAsia="Times New Roman" w:hAnsiTheme="minorHAnsi"/>
        </w:rPr>
        <w:t>t</w:t>
      </w:r>
      <w:r w:rsidRPr="00AB52E9">
        <w:rPr>
          <w:rFonts w:asciiTheme="minorHAnsi" w:eastAsia="Times New Roman" w:hAnsiTheme="minorHAnsi"/>
          <w:spacing w:val="1"/>
        </w:rPr>
        <w:t>i</w:t>
      </w:r>
      <w:r w:rsidRPr="00AB52E9">
        <w:rPr>
          <w:rFonts w:asciiTheme="minorHAnsi" w:eastAsia="Times New Roman" w:hAnsiTheme="minorHAnsi"/>
        </w:rPr>
        <w:t xml:space="preserve">on, </w:t>
      </w:r>
      <w:r w:rsidRPr="00AB52E9">
        <w:rPr>
          <w:rFonts w:asciiTheme="minorHAnsi" w:eastAsia="Times New Roman" w:hAnsiTheme="minorHAnsi"/>
          <w:spacing w:val="1"/>
        </w:rPr>
        <w:t>c</w:t>
      </w:r>
      <w:r w:rsidRPr="00AB52E9">
        <w:rPr>
          <w:rFonts w:asciiTheme="minorHAnsi" w:eastAsia="Times New Roman" w:hAnsiTheme="minorHAnsi"/>
        </w:rPr>
        <w:t>ol</w:t>
      </w:r>
      <w:r w:rsidRPr="00AB52E9">
        <w:rPr>
          <w:rFonts w:asciiTheme="minorHAnsi" w:eastAsia="Times New Roman" w:hAnsiTheme="minorHAnsi"/>
          <w:spacing w:val="1"/>
        </w:rPr>
        <w:t>l</w:t>
      </w:r>
      <w:r w:rsidRPr="00AB52E9">
        <w:rPr>
          <w:rFonts w:asciiTheme="minorHAnsi" w:eastAsia="Times New Roman" w:hAnsiTheme="minorHAnsi"/>
          <w:spacing w:val="-1"/>
        </w:rPr>
        <w:t>a</w:t>
      </w:r>
      <w:r w:rsidRPr="00AB52E9">
        <w:rPr>
          <w:rFonts w:asciiTheme="minorHAnsi" w:eastAsia="Times New Roman" w:hAnsiTheme="minorHAnsi"/>
        </w:rPr>
        <w:t>bor</w:t>
      </w:r>
      <w:r w:rsidRPr="00AB52E9">
        <w:rPr>
          <w:rFonts w:asciiTheme="minorHAnsi" w:eastAsia="Times New Roman" w:hAnsiTheme="minorHAnsi"/>
          <w:spacing w:val="-2"/>
        </w:rPr>
        <w:t>a</w:t>
      </w:r>
      <w:r w:rsidRPr="00AB52E9">
        <w:rPr>
          <w:rFonts w:asciiTheme="minorHAnsi" w:eastAsia="Times New Roman" w:hAnsiTheme="minorHAnsi"/>
        </w:rPr>
        <w:t>t</w:t>
      </w:r>
      <w:r w:rsidRPr="00AB52E9">
        <w:rPr>
          <w:rFonts w:asciiTheme="minorHAnsi" w:eastAsia="Times New Roman" w:hAnsiTheme="minorHAnsi"/>
          <w:spacing w:val="1"/>
        </w:rPr>
        <w:t>i</w:t>
      </w:r>
      <w:r w:rsidRPr="00AB52E9">
        <w:rPr>
          <w:rFonts w:asciiTheme="minorHAnsi" w:eastAsia="Times New Roman" w:hAnsiTheme="minorHAnsi"/>
        </w:rPr>
        <w:t>o</w:t>
      </w:r>
      <w:r w:rsidRPr="00AB52E9">
        <w:rPr>
          <w:rFonts w:asciiTheme="minorHAnsi" w:eastAsia="Times New Roman" w:hAnsiTheme="minorHAnsi"/>
          <w:spacing w:val="2"/>
        </w:rPr>
        <w:t>n</w:t>
      </w:r>
      <w:r w:rsidRPr="00AB52E9">
        <w:rPr>
          <w:rFonts w:asciiTheme="minorHAnsi" w:eastAsia="Times New Roman" w:hAnsiTheme="minorHAnsi"/>
        </w:rPr>
        <w:t xml:space="preserve">, </w:t>
      </w:r>
      <w:r w:rsidRPr="00AB52E9">
        <w:rPr>
          <w:rFonts w:asciiTheme="minorHAnsi" w:eastAsia="Times New Roman" w:hAnsiTheme="minorHAnsi"/>
          <w:spacing w:val="-1"/>
        </w:rPr>
        <w:t>a</w:t>
      </w:r>
      <w:r w:rsidRPr="00AB52E9">
        <w:rPr>
          <w:rFonts w:asciiTheme="minorHAnsi" w:eastAsia="Times New Roman" w:hAnsiTheme="minorHAnsi"/>
        </w:rPr>
        <w:t xml:space="preserve">nd </w:t>
      </w:r>
      <w:r w:rsidRPr="00AB52E9">
        <w:rPr>
          <w:rFonts w:asciiTheme="minorHAnsi" w:eastAsia="Times New Roman" w:hAnsiTheme="minorHAnsi"/>
          <w:spacing w:val="-1"/>
        </w:rPr>
        <w:t>a</w:t>
      </w:r>
      <w:r w:rsidRPr="00AB52E9">
        <w:rPr>
          <w:rFonts w:asciiTheme="minorHAnsi" w:eastAsia="Times New Roman" w:hAnsiTheme="minorHAnsi"/>
          <w:spacing w:val="1"/>
        </w:rPr>
        <w:t>c</w:t>
      </w:r>
      <w:r w:rsidRPr="00AB52E9">
        <w:rPr>
          <w:rFonts w:asciiTheme="minorHAnsi" w:eastAsia="Times New Roman" w:hAnsiTheme="minorHAnsi"/>
          <w:spacing w:val="-1"/>
        </w:rPr>
        <w:t>c</w:t>
      </w:r>
      <w:r w:rsidRPr="00AB52E9">
        <w:rPr>
          <w:rFonts w:asciiTheme="minorHAnsi" w:eastAsia="Times New Roman" w:hAnsiTheme="minorHAnsi"/>
        </w:rPr>
        <w:t>oun</w:t>
      </w:r>
      <w:r w:rsidRPr="00AB52E9">
        <w:rPr>
          <w:rFonts w:asciiTheme="minorHAnsi" w:eastAsia="Times New Roman" w:hAnsiTheme="minorHAnsi"/>
          <w:spacing w:val="3"/>
        </w:rPr>
        <w:t>t</w:t>
      </w:r>
      <w:r w:rsidRPr="00AB52E9">
        <w:rPr>
          <w:rFonts w:asciiTheme="minorHAnsi" w:eastAsia="Times New Roman" w:hAnsiTheme="minorHAnsi"/>
          <w:spacing w:val="-1"/>
        </w:rPr>
        <w:t>a</w:t>
      </w:r>
      <w:r w:rsidRPr="00AB52E9">
        <w:rPr>
          <w:rFonts w:asciiTheme="minorHAnsi" w:eastAsia="Times New Roman" w:hAnsiTheme="minorHAnsi"/>
        </w:rPr>
        <w:t>bi</w:t>
      </w:r>
      <w:r w:rsidRPr="00AB52E9">
        <w:rPr>
          <w:rFonts w:asciiTheme="minorHAnsi" w:eastAsia="Times New Roman" w:hAnsiTheme="minorHAnsi"/>
          <w:spacing w:val="1"/>
        </w:rPr>
        <w:t>l</w:t>
      </w:r>
      <w:r w:rsidRPr="00AB52E9">
        <w:rPr>
          <w:rFonts w:asciiTheme="minorHAnsi" w:eastAsia="Times New Roman" w:hAnsiTheme="minorHAnsi"/>
        </w:rPr>
        <w:t>i</w:t>
      </w:r>
      <w:r w:rsidRPr="00AB52E9">
        <w:rPr>
          <w:rFonts w:asciiTheme="minorHAnsi" w:eastAsia="Times New Roman" w:hAnsiTheme="minorHAnsi"/>
          <w:spacing w:val="3"/>
        </w:rPr>
        <w:t>t</w:t>
      </w:r>
      <w:r w:rsidRPr="00AB52E9">
        <w:rPr>
          <w:rFonts w:asciiTheme="minorHAnsi" w:eastAsia="Times New Roman" w:hAnsiTheme="minorHAnsi"/>
          <w:spacing w:val="-5"/>
        </w:rPr>
        <w:t>y.</w:t>
      </w:r>
      <w:r w:rsidRPr="00AB52E9">
        <w:rPr>
          <w:rFonts w:asciiTheme="minorHAnsi" w:eastAsia="Times New Roman" w:hAnsiTheme="minorHAnsi"/>
        </w:rPr>
        <w:t xml:space="preserve"> </w:t>
      </w:r>
      <w:r w:rsidRPr="00AB52E9">
        <w:rPr>
          <w:rFonts w:asciiTheme="minorHAnsi" w:hAnsiTheme="minorHAnsi"/>
        </w:rPr>
        <w:t xml:space="preserve">The </w:t>
      </w:r>
      <w:r w:rsidRPr="00AB52E9">
        <w:rPr>
          <w:rFonts w:asciiTheme="minorHAnsi" w:eastAsia="Times New Roman" w:hAnsiTheme="minorHAnsi"/>
        </w:rPr>
        <w:t>p</w:t>
      </w:r>
      <w:r w:rsidRPr="00AB52E9">
        <w:rPr>
          <w:rFonts w:asciiTheme="minorHAnsi" w:eastAsia="Times New Roman" w:hAnsiTheme="minorHAnsi"/>
          <w:spacing w:val="-1"/>
        </w:rPr>
        <w:t>r</w:t>
      </w:r>
      <w:r w:rsidRPr="00AB52E9">
        <w:rPr>
          <w:rFonts w:asciiTheme="minorHAnsi" w:eastAsia="Times New Roman" w:hAnsiTheme="minorHAnsi"/>
        </w:rPr>
        <w:t>o</w:t>
      </w:r>
      <w:r w:rsidRPr="00AB52E9">
        <w:rPr>
          <w:rFonts w:asciiTheme="minorHAnsi" w:eastAsia="Times New Roman" w:hAnsiTheme="minorHAnsi"/>
          <w:spacing w:val="-1"/>
        </w:rPr>
        <w:t>ce</w:t>
      </w:r>
      <w:r w:rsidRPr="00AB52E9">
        <w:rPr>
          <w:rFonts w:asciiTheme="minorHAnsi" w:eastAsia="Times New Roman" w:hAnsiTheme="minorHAnsi"/>
        </w:rPr>
        <w:t>ss is the same as the professional growth plan process for principals and assistant principals. Each coordinator develops goals based on previous evaluation data, teacher and student performance, and/or personal reflection</w:t>
      </w:r>
      <w:r w:rsidRPr="00AB52E9">
        <w:rPr>
          <w:rFonts w:asciiTheme="minorHAnsi" w:eastAsia="Times New Roman" w:hAnsiTheme="minorHAnsi"/>
          <w:i/>
        </w:rPr>
        <w:t>.</w:t>
      </w:r>
      <w:r w:rsidRPr="00AB52E9">
        <w:rPr>
          <w:rFonts w:asciiTheme="minorHAnsi" w:eastAsia="Times New Roman" w:hAnsiTheme="minorHAnsi"/>
        </w:rPr>
        <w:t xml:space="preserve"> S/he identifies and completes professional learning activities to improve or grow in areas identified, applies the learning to current practice in district and/or school contexts, and reflects on knowledge and skills learned and their impact on the coordinator’s practices.</w:t>
      </w:r>
    </w:p>
    <w:p w14:paraId="12AA36AF" w14:textId="77777777" w:rsidR="00CF4E6E" w:rsidRPr="00AB52E9" w:rsidRDefault="00CF4E6E" w:rsidP="00CF4E6E">
      <w:pPr>
        <w:pStyle w:val="ListParagraph"/>
        <w:rPr>
          <w:rFonts w:asciiTheme="minorHAnsi" w:hAnsiTheme="minorHAnsi"/>
          <w:i/>
          <w:color w:val="000000" w:themeColor="text1"/>
        </w:rPr>
      </w:pPr>
    </w:p>
    <w:p w14:paraId="6E00F36A" w14:textId="0C1AE1BB" w:rsidR="00024C0E" w:rsidRPr="00AB52E9" w:rsidRDefault="00024C0E" w:rsidP="00CF4E6E">
      <w:pPr>
        <w:pStyle w:val="ListParagraph"/>
        <w:ind w:left="0"/>
        <w:rPr>
          <w:rFonts w:asciiTheme="minorHAnsi" w:eastAsia="Cambria" w:hAnsiTheme="minorHAnsi"/>
          <w:bCs/>
        </w:rPr>
      </w:pPr>
      <w:r w:rsidRPr="00AB52E9">
        <w:rPr>
          <w:rFonts w:asciiTheme="minorHAnsi" w:hAnsiTheme="minorHAnsi"/>
          <w:i/>
          <w:color w:val="000000" w:themeColor="text1"/>
        </w:rPr>
        <w:t>Developing the PGP</w:t>
      </w:r>
      <w:r w:rsidR="0022349C" w:rsidRPr="00AB52E9">
        <w:rPr>
          <w:rFonts w:asciiTheme="minorHAnsi" w:hAnsiTheme="minorHAnsi"/>
          <w:i/>
          <w:color w:val="000000" w:themeColor="text1"/>
        </w:rPr>
        <w:t xml:space="preserve">. </w:t>
      </w:r>
      <w:r w:rsidR="009672D1" w:rsidRPr="00AB52E9">
        <w:rPr>
          <w:rFonts w:asciiTheme="minorHAnsi" w:hAnsiTheme="minorHAnsi"/>
          <w:color w:val="000000" w:themeColor="text1"/>
          <w:spacing w:val="1"/>
        </w:rPr>
        <w:t xml:space="preserve">Coordinators should refer to the </w:t>
      </w:r>
      <w:r w:rsidR="006C3BDB" w:rsidRPr="00AB52E9">
        <w:rPr>
          <w:rFonts w:asciiTheme="minorHAnsi" w:hAnsiTheme="minorHAnsi"/>
          <w:i/>
          <w:color w:val="000000" w:themeColor="text1"/>
          <w:spacing w:val="1"/>
          <w:highlight w:val="yellow"/>
        </w:rPr>
        <w:t>P</w:t>
      </w:r>
      <w:r w:rsidR="007E508C" w:rsidRPr="00AB52E9">
        <w:rPr>
          <w:rFonts w:asciiTheme="minorHAnsi" w:hAnsiTheme="minorHAnsi"/>
          <w:i/>
          <w:color w:val="000000" w:themeColor="text1"/>
          <w:spacing w:val="1"/>
          <w:highlight w:val="yellow"/>
        </w:rPr>
        <w:t xml:space="preserve">rofessional </w:t>
      </w:r>
      <w:r w:rsidR="006C3BDB" w:rsidRPr="00AB52E9">
        <w:rPr>
          <w:rFonts w:asciiTheme="minorHAnsi" w:hAnsiTheme="minorHAnsi"/>
          <w:i/>
          <w:color w:val="000000" w:themeColor="text1"/>
          <w:spacing w:val="1"/>
          <w:highlight w:val="yellow"/>
        </w:rPr>
        <w:t>G</w:t>
      </w:r>
      <w:r w:rsidR="007E508C" w:rsidRPr="00AB52E9">
        <w:rPr>
          <w:rFonts w:asciiTheme="minorHAnsi" w:hAnsiTheme="minorHAnsi"/>
          <w:i/>
          <w:color w:val="000000" w:themeColor="text1"/>
          <w:spacing w:val="1"/>
          <w:highlight w:val="yellow"/>
        </w:rPr>
        <w:t xml:space="preserve">rowth </w:t>
      </w:r>
      <w:r w:rsidR="006C3BDB" w:rsidRPr="00AB52E9">
        <w:rPr>
          <w:rFonts w:asciiTheme="minorHAnsi" w:hAnsiTheme="minorHAnsi"/>
          <w:i/>
          <w:color w:val="000000" w:themeColor="text1"/>
          <w:spacing w:val="1"/>
          <w:highlight w:val="yellow"/>
        </w:rPr>
        <w:t>P</w:t>
      </w:r>
      <w:r w:rsidR="007E508C" w:rsidRPr="00AB52E9">
        <w:rPr>
          <w:rFonts w:asciiTheme="minorHAnsi" w:hAnsiTheme="minorHAnsi"/>
          <w:i/>
          <w:color w:val="000000" w:themeColor="text1"/>
          <w:spacing w:val="1"/>
          <w:highlight w:val="yellow"/>
        </w:rPr>
        <w:t>lan</w:t>
      </w:r>
      <w:r w:rsidR="009672D1" w:rsidRPr="00AB52E9">
        <w:rPr>
          <w:rFonts w:asciiTheme="minorHAnsi" w:hAnsiTheme="minorHAnsi"/>
          <w:i/>
          <w:color w:val="000000" w:themeColor="text1"/>
          <w:spacing w:val="1"/>
          <w:highlight w:val="yellow"/>
        </w:rPr>
        <w:t xml:space="preserve"> </w:t>
      </w:r>
      <w:r w:rsidR="00454F8C" w:rsidRPr="00AB52E9">
        <w:rPr>
          <w:rFonts w:asciiTheme="minorHAnsi" w:hAnsiTheme="minorHAnsi"/>
          <w:i/>
          <w:color w:val="000000" w:themeColor="text1"/>
          <w:spacing w:val="1"/>
          <w:highlight w:val="yellow"/>
        </w:rPr>
        <w:t>Development Rubric</w:t>
      </w:r>
      <w:r w:rsidR="00454F8C" w:rsidRPr="00AB52E9">
        <w:rPr>
          <w:rFonts w:asciiTheme="minorHAnsi" w:hAnsiTheme="minorHAnsi"/>
          <w:color w:val="000000" w:themeColor="text1"/>
          <w:spacing w:val="1"/>
          <w:highlight w:val="yellow"/>
        </w:rPr>
        <w:t>, as it will inform the scoring of the plan</w:t>
      </w:r>
      <w:r w:rsidR="009672D1" w:rsidRPr="00AB52E9">
        <w:rPr>
          <w:rFonts w:asciiTheme="minorHAnsi" w:hAnsiTheme="minorHAnsi"/>
          <w:color w:val="000000" w:themeColor="text1"/>
          <w:spacing w:val="1"/>
          <w:highlight w:val="yellow"/>
        </w:rPr>
        <w:t xml:space="preserve">. </w:t>
      </w:r>
      <w:r w:rsidR="00454F8C" w:rsidRPr="00AB52E9">
        <w:rPr>
          <w:rFonts w:asciiTheme="minorHAnsi" w:hAnsiTheme="minorHAnsi"/>
          <w:color w:val="000000" w:themeColor="text1"/>
          <w:spacing w:val="1"/>
          <w:highlight w:val="yellow"/>
        </w:rPr>
        <w:t xml:space="preserve">They should also review the </w:t>
      </w:r>
      <w:r w:rsidR="00454F8C" w:rsidRPr="00AB52E9">
        <w:rPr>
          <w:rFonts w:asciiTheme="minorHAnsi" w:hAnsiTheme="minorHAnsi"/>
          <w:i/>
          <w:color w:val="000000" w:themeColor="text1"/>
          <w:spacing w:val="1"/>
          <w:highlight w:val="yellow"/>
        </w:rPr>
        <w:t>Professional Growth Plan Scoring Form</w:t>
      </w:r>
      <w:r w:rsidR="00454F8C" w:rsidRPr="00AB52E9">
        <w:rPr>
          <w:rFonts w:asciiTheme="minorHAnsi" w:hAnsiTheme="minorHAnsi"/>
          <w:color w:val="000000" w:themeColor="text1"/>
          <w:spacing w:val="1"/>
          <w:highlight w:val="yellow"/>
        </w:rPr>
        <w:t xml:space="preserve"> to ensure they are familiar with the scoring criteria.</w:t>
      </w:r>
      <w:r w:rsidR="00454F8C" w:rsidRPr="00AB52E9">
        <w:rPr>
          <w:rFonts w:asciiTheme="minorHAnsi" w:hAnsiTheme="minorHAnsi"/>
          <w:color w:val="000000" w:themeColor="text1"/>
          <w:spacing w:val="1"/>
        </w:rPr>
        <w:t xml:space="preserve"> </w:t>
      </w:r>
      <w:r w:rsidR="009672D1" w:rsidRPr="00AB52E9">
        <w:rPr>
          <w:rFonts w:asciiTheme="minorHAnsi" w:hAnsiTheme="minorHAnsi"/>
          <w:color w:val="000000" w:themeColor="text1"/>
          <w:spacing w:val="1"/>
        </w:rPr>
        <w:t>Th</w:t>
      </w:r>
      <w:r w:rsidR="00454F8C" w:rsidRPr="00AB52E9">
        <w:rPr>
          <w:rFonts w:asciiTheme="minorHAnsi" w:hAnsiTheme="minorHAnsi"/>
          <w:color w:val="000000" w:themeColor="text1"/>
          <w:spacing w:val="1"/>
        </w:rPr>
        <w:t>ese</w:t>
      </w:r>
      <w:r w:rsidR="009672D1" w:rsidRPr="00AB52E9">
        <w:rPr>
          <w:rFonts w:asciiTheme="minorHAnsi" w:hAnsiTheme="minorHAnsi"/>
          <w:color w:val="000000" w:themeColor="text1"/>
          <w:spacing w:val="1"/>
        </w:rPr>
        <w:t xml:space="preserve"> resource</w:t>
      </w:r>
      <w:r w:rsidR="00454F8C" w:rsidRPr="00AB52E9">
        <w:rPr>
          <w:rFonts w:asciiTheme="minorHAnsi" w:hAnsiTheme="minorHAnsi"/>
          <w:color w:val="000000" w:themeColor="text1"/>
          <w:spacing w:val="1"/>
        </w:rPr>
        <w:t>s</w:t>
      </w:r>
      <w:r w:rsidR="009672D1" w:rsidRPr="00AB52E9">
        <w:rPr>
          <w:rFonts w:asciiTheme="minorHAnsi" w:hAnsiTheme="minorHAnsi"/>
          <w:color w:val="000000" w:themeColor="text1"/>
          <w:spacing w:val="1"/>
        </w:rPr>
        <w:t xml:space="preserve"> </w:t>
      </w:r>
      <w:r w:rsidR="0037568B" w:rsidRPr="00AB52E9">
        <w:rPr>
          <w:rFonts w:asciiTheme="minorHAnsi" w:hAnsiTheme="minorHAnsi"/>
          <w:color w:val="000000" w:themeColor="text1"/>
          <w:spacing w:val="1"/>
        </w:rPr>
        <w:t>and sample goals are</w:t>
      </w:r>
      <w:r w:rsidR="009672D1" w:rsidRPr="00AB52E9">
        <w:rPr>
          <w:rFonts w:asciiTheme="minorHAnsi" w:hAnsiTheme="minorHAnsi"/>
          <w:color w:val="000000" w:themeColor="text1"/>
          <w:spacing w:val="1"/>
        </w:rPr>
        <w:t xml:space="preserve"> available on the</w:t>
      </w:r>
      <w:hyperlink r:id="rId35" w:history="1">
        <w:r w:rsidR="006C3BDB" w:rsidRPr="00AB52E9">
          <w:rPr>
            <w:rStyle w:val="Hyperlink"/>
            <w:rFonts w:asciiTheme="minorHAnsi" w:hAnsiTheme="minorHAnsi"/>
            <w:spacing w:val="1"/>
          </w:rPr>
          <w:t xml:space="preserve"> EES Portal</w:t>
        </w:r>
      </w:hyperlink>
      <w:r w:rsidR="009672D1" w:rsidRPr="00AB52E9">
        <w:rPr>
          <w:rFonts w:asciiTheme="minorHAnsi" w:hAnsiTheme="minorHAnsi"/>
          <w:color w:val="000000" w:themeColor="text1"/>
          <w:spacing w:val="1"/>
        </w:rPr>
        <w:t xml:space="preserve">. </w:t>
      </w:r>
      <w:r w:rsidRPr="00AB52E9">
        <w:rPr>
          <w:rFonts w:asciiTheme="minorHAnsi" w:eastAsia="Times New Roman" w:hAnsiTheme="minorHAnsi"/>
          <w:color w:val="000000" w:themeColor="text1"/>
        </w:rPr>
        <w:t>T</w:t>
      </w:r>
      <w:r w:rsidR="00767E28" w:rsidRPr="00AB52E9">
        <w:rPr>
          <w:rFonts w:asciiTheme="minorHAnsi" w:eastAsia="Times New Roman" w:hAnsiTheme="minorHAnsi"/>
          <w:color w:val="000000" w:themeColor="text1"/>
        </w:rPr>
        <w:t xml:space="preserve">he goals are recorded on the </w:t>
      </w:r>
      <w:r w:rsidR="00767E28" w:rsidRPr="00AB52E9">
        <w:rPr>
          <w:rFonts w:asciiTheme="minorHAnsi" w:eastAsia="Times New Roman" w:hAnsiTheme="minorHAnsi"/>
          <w:i/>
          <w:color w:val="000000" w:themeColor="text1"/>
        </w:rPr>
        <w:t>Evaluation Planning Form</w:t>
      </w:r>
      <w:r w:rsidR="00767E28" w:rsidRPr="00AB52E9">
        <w:rPr>
          <w:rFonts w:asciiTheme="minorHAnsi" w:eastAsia="Times New Roman" w:hAnsiTheme="minorHAnsi"/>
          <w:color w:val="000000" w:themeColor="text1"/>
        </w:rPr>
        <w:t xml:space="preserve"> under Artifact 1. T</w:t>
      </w:r>
      <w:r w:rsidRPr="00AB52E9">
        <w:rPr>
          <w:rFonts w:asciiTheme="minorHAnsi" w:eastAsia="Times New Roman" w:hAnsiTheme="minorHAnsi"/>
          <w:color w:val="000000" w:themeColor="text1"/>
        </w:rPr>
        <w:t>wo</w:t>
      </w:r>
      <w:r w:rsidRPr="00AB52E9">
        <w:rPr>
          <w:rFonts w:asciiTheme="minorHAnsi" w:eastAsia="Times New Roman" w:hAnsiTheme="minorHAnsi"/>
          <w:color w:val="000000" w:themeColor="text1"/>
          <w:spacing w:val="1"/>
        </w:rPr>
        <w:t xml:space="preserve"> </w:t>
      </w:r>
      <w:r w:rsidRPr="00AB52E9">
        <w:rPr>
          <w:rFonts w:asciiTheme="minorHAnsi" w:eastAsia="Times New Roman" w:hAnsiTheme="minorHAnsi"/>
          <w:color w:val="000000" w:themeColor="text1"/>
          <w:spacing w:val="-2"/>
        </w:rPr>
        <w:t>g</w:t>
      </w:r>
      <w:r w:rsidRPr="00AB52E9">
        <w:rPr>
          <w:rFonts w:asciiTheme="minorHAnsi" w:eastAsia="Times New Roman" w:hAnsiTheme="minorHAnsi"/>
          <w:color w:val="000000" w:themeColor="text1"/>
          <w:spacing w:val="2"/>
        </w:rPr>
        <w:t>o</w:t>
      </w:r>
      <w:r w:rsidRPr="00AB52E9">
        <w:rPr>
          <w:rFonts w:asciiTheme="minorHAnsi" w:eastAsia="Times New Roman" w:hAnsiTheme="minorHAnsi"/>
          <w:color w:val="000000" w:themeColor="text1"/>
          <w:spacing w:val="-1"/>
        </w:rPr>
        <w:t>a</w:t>
      </w:r>
      <w:r w:rsidRPr="00AB52E9">
        <w:rPr>
          <w:rFonts w:asciiTheme="minorHAnsi" w:eastAsia="Times New Roman" w:hAnsiTheme="minorHAnsi"/>
          <w:color w:val="000000" w:themeColor="text1"/>
        </w:rPr>
        <w:t xml:space="preserve">ls </w:t>
      </w:r>
      <w:r w:rsidRPr="00AB52E9">
        <w:rPr>
          <w:rFonts w:asciiTheme="minorHAnsi" w:eastAsia="Times New Roman" w:hAnsiTheme="minorHAnsi"/>
          <w:color w:val="000000" w:themeColor="text1"/>
          <w:spacing w:val="1"/>
        </w:rPr>
        <w:t>m</w:t>
      </w:r>
      <w:r w:rsidRPr="00AB52E9">
        <w:rPr>
          <w:rFonts w:asciiTheme="minorHAnsi" w:eastAsia="Times New Roman" w:hAnsiTheme="minorHAnsi"/>
          <w:color w:val="000000" w:themeColor="text1"/>
        </w:rPr>
        <w:t>ust be in</w:t>
      </w:r>
      <w:r w:rsidRPr="00AB52E9">
        <w:rPr>
          <w:rFonts w:asciiTheme="minorHAnsi" w:eastAsia="Times New Roman" w:hAnsiTheme="minorHAnsi"/>
          <w:color w:val="000000" w:themeColor="text1"/>
          <w:spacing w:val="-1"/>
        </w:rPr>
        <w:t>c</w:t>
      </w:r>
      <w:r w:rsidRPr="00AB52E9">
        <w:rPr>
          <w:rFonts w:asciiTheme="minorHAnsi" w:eastAsia="Times New Roman" w:hAnsiTheme="minorHAnsi"/>
          <w:color w:val="000000" w:themeColor="text1"/>
        </w:rPr>
        <w:t>luded in the pl</w:t>
      </w:r>
      <w:r w:rsidRPr="00AB52E9">
        <w:rPr>
          <w:rFonts w:asciiTheme="minorHAnsi" w:eastAsia="Times New Roman" w:hAnsiTheme="minorHAnsi"/>
          <w:color w:val="000000" w:themeColor="text1"/>
          <w:spacing w:val="-1"/>
        </w:rPr>
        <w:t>a</w:t>
      </w:r>
      <w:r w:rsidRPr="00AB52E9">
        <w:rPr>
          <w:rFonts w:asciiTheme="minorHAnsi" w:eastAsia="Times New Roman" w:hAnsiTheme="minorHAnsi"/>
          <w:color w:val="000000" w:themeColor="text1"/>
        </w:rPr>
        <w:t>n:</w:t>
      </w:r>
    </w:p>
    <w:p w14:paraId="5374C5A8" w14:textId="0A1318ED" w:rsidR="00214539" w:rsidRPr="00AB52E9" w:rsidRDefault="004B136F" w:rsidP="00214539">
      <w:pPr>
        <w:pStyle w:val="Bullet10"/>
        <w:rPr>
          <w:rFonts w:asciiTheme="minorHAnsi" w:hAnsiTheme="minorHAnsi"/>
        </w:rPr>
      </w:pPr>
      <w:r w:rsidRPr="00AB52E9">
        <w:rPr>
          <w:rFonts w:asciiTheme="minorHAnsi" w:hAnsiTheme="minorHAnsi"/>
          <w:b/>
          <w:highlight w:val="yellow"/>
        </w:rPr>
        <w:t>Professional Growth</w:t>
      </w:r>
      <w:r w:rsidR="00214539" w:rsidRPr="00AB52E9">
        <w:rPr>
          <w:rFonts w:asciiTheme="minorHAnsi" w:hAnsiTheme="minorHAnsi"/>
        </w:rPr>
        <w:t xml:space="preserve"> </w:t>
      </w:r>
      <w:r w:rsidR="00024C0E" w:rsidRPr="00AB52E9">
        <w:rPr>
          <w:rFonts w:asciiTheme="minorHAnsi" w:eastAsia="Times New Roman" w:hAnsiTheme="minorHAnsi"/>
          <w:b/>
          <w:bCs/>
        </w:rPr>
        <w:t>Goal:</w:t>
      </w:r>
      <w:r w:rsidR="00024C0E" w:rsidRPr="00AB52E9">
        <w:rPr>
          <w:rFonts w:asciiTheme="minorHAnsi" w:hAnsiTheme="minorHAnsi"/>
        </w:rPr>
        <w:t xml:space="preserve"> A learning goal for the coordinator that addresses an area of growth or improvement informed by self-reflection using the </w:t>
      </w:r>
      <w:r w:rsidR="00B96E38" w:rsidRPr="00AB52E9">
        <w:rPr>
          <w:rFonts w:asciiTheme="minorHAnsi" w:hAnsiTheme="minorHAnsi"/>
        </w:rPr>
        <w:t>Coordinator Framework</w:t>
      </w:r>
      <w:r w:rsidR="00024C0E" w:rsidRPr="00AB52E9">
        <w:rPr>
          <w:rFonts w:asciiTheme="minorHAnsi" w:hAnsiTheme="minorHAnsi"/>
        </w:rPr>
        <w:t xml:space="preserve">, previous evaluation results (if available), </w:t>
      </w:r>
      <w:r w:rsidR="00214539" w:rsidRPr="00AB52E9">
        <w:rPr>
          <w:rFonts w:asciiTheme="minorHAnsi" w:hAnsiTheme="minorHAnsi" w:cstheme="minorHAnsi"/>
        </w:rPr>
        <w:t>self-reflection</w:t>
      </w:r>
      <w:r w:rsidR="00214539" w:rsidRPr="00AB52E9">
        <w:rPr>
          <w:rFonts w:asciiTheme="minorHAnsi" w:hAnsiTheme="minorHAnsi"/>
        </w:rPr>
        <w:t xml:space="preserve"> </w:t>
      </w:r>
      <w:r w:rsidR="00214539" w:rsidRPr="00AB52E9">
        <w:rPr>
          <w:rFonts w:asciiTheme="minorHAnsi" w:hAnsiTheme="minorHAnsi" w:cstheme="minorHAnsi"/>
        </w:rPr>
        <w:t xml:space="preserve">and/or </w:t>
      </w:r>
      <w:r w:rsidR="00024C0E" w:rsidRPr="00AB52E9">
        <w:rPr>
          <w:rFonts w:asciiTheme="minorHAnsi" w:hAnsiTheme="minorHAnsi"/>
        </w:rPr>
        <w:t>other available data.</w:t>
      </w:r>
    </w:p>
    <w:p w14:paraId="05871662" w14:textId="19AFF3D9" w:rsidR="00024C0E" w:rsidRPr="00AB52E9" w:rsidRDefault="00024C0E" w:rsidP="00C412C6">
      <w:pPr>
        <w:numPr>
          <w:ilvl w:val="0"/>
          <w:numId w:val="11"/>
        </w:numPr>
        <w:ind w:left="720" w:right="860"/>
        <w:rPr>
          <w:rFonts w:asciiTheme="minorHAnsi" w:eastAsia="Times New Roman" w:hAnsiTheme="minorHAnsi"/>
        </w:rPr>
      </w:pPr>
      <w:r w:rsidRPr="00AB52E9">
        <w:rPr>
          <w:rFonts w:asciiTheme="minorHAnsi" w:eastAsia="Times New Roman" w:hAnsiTheme="minorHAnsi"/>
          <w:b/>
          <w:bCs/>
          <w:spacing w:val="1"/>
        </w:rPr>
        <w:t>Collaborative Goal</w:t>
      </w:r>
      <w:r w:rsidRPr="00AB52E9">
        <w:rPr>
          <w:rFonts w:asciiTheme="minorHAnsi" w:eastAsia="Times New Roman" w:hAnsiTheme="minorHAnsi"/>
          <w:b/>
          <w:bCs/>
        </w:rPr>
        <w:t xml:space="preserve">: </w:t>
      </w:r>
      <w:r w:rsidRPr="00AB52E9">
        <w:rPr>
          <w:rFonts w:asciiTheme="minorHAnsi" w:hAnsiTheme="minorHAnsi"/>
        </w:rPr>
        <w:t>A team of coordinators or the coordinator and other school leaders (cross district, cross school, PLC team, etc.) collaborate to identify a learning goal that focus</w:t>
      </w:r>
      <w:r w:rsidR="00386999" w:rsidRPr="00AB52E9">
        <w:rPr>
          <w:rFonts w:asciiTheme="minorHAnsi" w:hAnsiTheme="minorHAnsi"/>
        </w:rPr>
        <w:t>es on a common area for growth.</w:t>
      </w:r>
      <w:r w:rsidRPr="00AB52E9">
        <w:rPr>
          <w:rFonts w:asciiTheme="minorHAnsi" w:hAnsiTheme="minorHAnsi"/>
        </w:rPr>
        <w:t xml:space="preserve"> </w:t>
      </w:r>
      <w:r w:rsidR="00214539" w:rsidRPr="00AB52E9">
        <w:rPr>
          <w:rFonts w:asciiTheme="minorHAnsi" w:hAnsiTheme="minorHAnsi" w:cstheme="minorHAnsi"/>
        </w:rPr>
        <w:t>The goal is the same for all of the team members; however, each member is responsible for identifying and completing appropriate activities, and reflecting on the learning and use of the new skills and knowledge.</w:t>
      </w:r>
    </w:p>
    <w:p w14:paraId="09246687" w14:textId="77777777" w:rsidR="00214539" w:rsidRPr="00AB52E9" w:rsidRDefault="00214539" w:rsidP="009E7550">
      <w:pPr>
        <w:ind w:right="860"/>
        <w:rPr>
          <w:rFonts w:asciiTheme="minorHAnsi" w:hAnsiTheme="minorHAnsi" w:cstheme="minorHAnsi"/>
          <w:sz w:val="22"/>
          <w:szCs w:val="22"/>
        </w:rPr>
      </w:pPr>
    </w:p>
    <w:p w14:paraId="36D8F40F" w14:textId="77401023" w:rsidR="003E7D48" w:rsidRPr="00AB52E9" w:rsidRDefault="00214539" w:rsidP="00CF4E6E">
      <w:pPr>
        <w:ind w:right="860"/>
        <w:rPr>
          <w:rFonts w:asciiTheme="minorHAnsi" w:eastAsia="Times New Roman" w:hAnsiTheme="minorHAnsi"/>
        </w:rPr>
      </w:pPr>
      <w:r w:rsidRPr="00AB52E9">
        <w:rPr>
          <w:rFonts w:asciiTheme="minorHAnsi" w:eastAsia="Times New Roman" w:hAnsiTheme="minorHAnsi"/>
        </w:rPr>
        <w:t>Goals should be</w:t>
      </w:r>
      <w:r w:rsidRPr="00AB52E9">
        <w:rPr>
          <w:rFonts w:asciiTheme="minorHAnsi" w:eastAsia="Times New Roman" w:hAnsiTheme="minorHAnsi"/>
          <w:spacing w:val="-1"/>
        </w:rPr>
        <w:t xml:space="preserve"> </w:t>
      </w:r>
      <w:r w:rsidRPr="00AB52E9">
        <w:rPr>
          <w:rFonts w:asciiTheme="minorHAnsi" w:eastAsia="Times New Roman" w:hAnsiTheme="minorHAnsi"/>
        </w:rPr>
        <w:t>w</w:t>
      </w:r>
      <w:r w:rsidRPr="00AB52E9">
        <w:rPr>
          <w:rFonts w:asciiTheme="minorHAnsi" w:eastAsia="Times New Roman" w:hAnsiTheme="minorHAnsi"/>
          <w:spacing w:val="-1"/>
        </w:rPr>
        <w:t>r</w:t>
      </w:r>
      <w:r w:rsidRPr="00AB52E9">
        <w:rPr>
          <w:rFonts w:asciiTheme="minorHAnsi" w:eastAsia="Times New Roman" w:hAnsiTheme="minorHAnsi"/>
        </w:rPr>
        <w:t>i</w:t>
      </w:r>
      <w:r w:rsidRPr="00AB52E9">
        <w:rPr>
          <w:rFonts w:asciiTheme="minorHAnsi" w:eastAsia="Times New Roman" w:hAnsiTheme="minorHAnsi"/>
          <w:spacing w:val="1"/>
        </w:rPr>
        <w:t>t</w:t>
      </w:r>
      <w:r w:rsidRPr="00AB52E9">
        <w:rPr>
          <w:rFonts w:asciiTheme="minorHAnsi" w:eastAsia="Times New Roman" w:hAnsiTheme="minorHAnsi"/>
        </w:rPr>
        <w:t xml:space="preserve">ten </w:t>
      </w:r>
      <w:r w:rsidRPr="00AB52E9">
        <w:rPr>
          <w:rFonts w:asciiTheme="minorHAnsi" w:eastAsia="Times New Roman" w:hAnsiTheme="minorHAnsi"/>
          <w:spacing w:val="-1"/>
        </w:rPr>
        <w:t>a</w:t>
      </w:r>
      <w:r w:rsidRPr="00AB52E9">
        <w:rPr>
          <w:rFonts w:asciiTheme="minorHAnsi" w:eastAsia="Times New Roman" w:hAnsiTheme="minorHAnsi"/>
        </w:rPr>
        <w:t xml:space="preserve">s </w:t>
      </w:r>
      <w:r w:rsidRPr="00AB52E9">
        <w:rPr>
          <w:rFonts w:asciiTheme="minorHAnsi" w:eastAsia="Times New Roman" w:hAnsiTheme="minorHAnsi"/>
          <w:b/>
          <w:spacing w:val="2"/>
        </w:rPr>
        <w:t>S</w:t>
      </w:r>
      <w:r w:rsidRPr="00AB52E9">
        <w:rPr>
          <w:rFonts w:asciiTheme="minorHAnsi" w:eastAsia="Times New Roman" w:hAnsiTheme="minorHAnsi"/>
          <w:b/>
        </w:rPr>
        <w:t>MART</w:t>
      </w:r>
      <w:r w:rsidRPr="00AB52E9">
        <w:rPr>
          <w:rFonts w:asciiTheme="minorHAnsi" w:eastAsia="Times New Roman" w:hAnsiTheme="minorHAnsi"/>
          <w:spacing w:val="1"/>
        </w:rPr>
        <w:t xml:space="preserve"> </w:t>
      </w:r>
      <w:r w:rsidRPr="00AB52E9">
        <w:rPr>
          <w:rFonts w:asciiTheme="minorHAnsi" w:eastAsia="Times New Roman" w:hAnsiTheme="minorHAnsi"/>
          <w:spacing w:val="-2"/>
        </w:rPr>
        <w:t>g</w:t>
      </w:r>
      <w:r w:rsidRPr="00AB52E9">
        <w:rPr>
          <w:rFonts w:asciiTheme="minorHAnsi" w:eastAsia="Times New Roman" w:hAnsiTheme="minorHAnsi"/>
          <w:spacing w:val="2"/>
        </w:rPr>
        <w:t>o</w:t>
      </w:r>
      <w:r w:rsidRPr="00AB52E9">
        <w:rPr>
          <w:rFonts w:asciiTheme="minorHAnsi" w:eastAsia="Times New Roman" w:hAnsiTheme="minorHAnsi"/>
          <w:spacing w:val="-1"/>
        </w:rPr>
        <w:t>a</w:t>
      </w:r>
      <w:r w:rsidRPr="00AB52E9">
        <w:rPr>
          <w:rFonts w:asciiTheme="minorHAnsi" w:eastAsia="Times New Roman" w:hAnsiTheme="minorHAnsi"/>
        </w:rPr>
        <w:t>ls</w:t>
      </w:r>
      <w:r w:rsidRPr="00AB52E9">
        <w:rPr>
          <w:rFonts w:asciiTheme="minorHAnsi" w:eastAsia="Times New Roman" w:hAnsiTheme="minorHAnsi"/>
          <w:spacing w:val="-1"/>
        </w:rPr>
        <w:t xml:space="preserve"> (</w:t>
      </w:r>
      <w:r w:rsidR="009B5AB6" w:rsidRPr="00AB52E9">
        <w:rPr>
          <w:rFonts w:asciiTheme="minorHAnsi" w:eastAsia="Times New Roman" w:hAnsiTheme="minorHAnsi"/>
        </w:rPr>
        <w:t>see Table 3).</w:t>
      </w:r>
      <w:r w:rsidR="00E14C49" w:rsidRPr="00AB52E9">
        <w:rPr>
          <w:rFonts w:asciiTheme="minorHAnsi" w:eastAsia="Times New Roman" w:hAnsiTheme="minorHAnsi"/>
        </w:rPr>
        <w:t xml:space="preserve"> </w:t>
      </w:r>
      <w:r w:rsidR="00E14C49" w:rsidRPr="00AB52E9">
        <w:rPr>
          <w:rFonts w:asciiTheme="minorHAnsi" w:eastAsia="Times New Roman" w:hAnsiTheme="minorHAnsi"/>
          <w:spacing w:val="1"/>
        </w:rPr>
        <w:t>The PGP</w:t>
      </w:r>
      <w:r w:rsidR="00E14C49" w:rsidRPr="00AB52E9">
        <w:rPr>
          <w:rFonts w:asciiTheme="minorHAnsi" w:eastAsia="Times New Roman" w:hAnsiTheme="minorHAnsi"/>
        </w:rPr>
        <w:t xml:space="preserve"> </w:t>
      </w:r>
      <w:r w:rsidR="00E14C49" w:rsidRPr="00AB52E9">
        <w:rPr>
          <w:rFonts w:asciiTheme="minorHAnsi" w:eastAsia="Times New Roman" w:hAnsiTheme="minorHAnsi"/>
          <w:spacing w:val="-2"/>
        </w:rPr>
        <w:t>g</w:t>
      </w:r>
      <w:r w:rsidR="00E14C49" w:rsidRPr="00AB52E9">
        <w:rPr>
          <w:rFonts w:asciiTheme="minorHAnsi" w:eastAsia="Times New Roman" w:hAnsiTheme="minorHAnsi"/>
        </w:rPr>
        <w:t>o</w:t>
      </w:r>
      <w:r w:rsidR="00E14C49" w:rsidRPr="00AB52E9">
        <w:rPr>
          <w:rFonts w:asciiTheme="minorHAnsi" w:eastAsia="Times New Roman" w:hAnsiTheme="minorHAnsi"/>
          <w:spacing w:val="-1"/>
        </w:rPr>
        <w:t>a</w:t>
      </w:r>
      <w:r w:rsidR="00E14C49" w:rsidRPr="00AB52E9">
        <w:rPr>
          <w:rFonts w:asciiTheme="minorHAnsi" w:eastAsia="Times New Roman" w:hAnsiTheme="minorHAnsi"/>
        </w:rPr>
        <w:t xml:space="preserve">ls </w:t>
      </w:r>
      <w:r w:rsidR="00E14C49" w:rsidRPr="00AB52E9">
        <w:rPr>
          <w:rFonts w:asciiTheme="minorHAnsi" w:eastAsia="Times New Roman" w:hAnsiTheme="minorHAnsi"/>
          <w:spacing w:val="1"/>
        </w:rPr>
        <w:t>s</w:t>
      </w:r>
      <w:r w:rsidR="00E14C49" w:rsidRPr="00AB52E9">
        <w:rPr>
          <w:rFonts w:asciiTheme="minorHAnsi" w:eastAsia="Times New Roman" w:hAnsiTheme="minorHAnsi"/>
        </w:rPr>
        <w:t>hould fo</w:t>
      </w:r>
      <w:r w:rsidR="00E14C49" w:rsidRPr="00AB52E9">
        <w:rPr>
          <w:rFonts w:asciiTheme="minorHAnsi" w:eastAsia="Times New Roman" w:hAnsiTheme="minorHAnsi"/>
          <w:spacing w:val="-2"/>
        </w:rPr>
        <w:t>c</w:t>
      </w:r>
      <w:r w:rsidR="00E14C49" w:rsidRPr="00AB52E9">
        <w:rPr>
          <w:rFonts w:asciiTheme="minorHAnsi" w:eastAsia="Times New Roman" w:hAnsiTheme="minorHAnsi"/>
        </w:rPr>
        <w:t xml:space="preserve">us on </w:t>
      </w:r>
      <w:r w:rsidR="00E14C49" w:rsidRPr="00AB52E9">
        <w:rPr>
          <w:rFonts w:asciiTheme="minorHAnsi" w:eastAsia="Times New Roman" w:hAnsiTheme="minorHAnsi"/>
          <w:i/>
        </w:rPr>
        <w:t>the coordinator’s pro</w:t>
      </w:r>
      <w:r w:rsidR="00E14C49" w:rsidRPr="00AB52E9">
        <w:rPr>
          <w:rFonts w:asciiTheme="minorHAnsi" w:eastAsia="Times New Roman" w:hAnsiTheme="minorHAnsi"/>
          <w:i/>
          <w:spacing w:val="1"/>
        </w:rPr>
        <w:t>f</w:t>
      </w:r>
      <w:r w:rsidR="00E14C49" w:rsidRPr="00AB52E9">
        <w:rPr>
          <w:rFonts w:asciiTheme="minorHAnsi" w:eastAsia="Times New Roman" w:hAnsiTheme="minorHAnsi"/>
          <w:i/>
          <w:spacing w:val="-1"/>
        </w:rPr>
        <w:t>e</w:t>
      </w:r>
      <w:r w:rsidR="00E14C49" w:rsidRPr="00AB52E9">
        <w:rPr>
          <w:rFonts w:asciiTheme="minorHAnsi" w:eastAsia="Times New Roman" w:hAnsiTheme="minorHAnsi"/>
          <w:i/>
        </w:rPr>
        <w:t>ss</w:t>
      </w:r>
      <w:r w:rsidR="00E14C49" w:rsidRPr="00AB52E9">
        <w:rPr>
          <w:rFonts w:asciiTheme="minorHAnsi" w:eastAsia="Times New Roman" w:hAnsiTheme="minorHAnsi"/>
          <w:i/>
          <w:spacing w:val="1"/>
        </w:rPr>
        <w:t>i</w:t>
      </w:r>
      <w:r w:rsidR="00E14C49" w:rsidRPr="00AB52E9">
        <w:rPr>
          <w:rFonts w:asciiTheme="minorHAnsi" w:eastAsia="Times New Roman" w:hAnsiTheme="minorHAnsi"/>
          <w:i/>
        </w:rPr>
        <w:t>onal pra</w:t>
      </w:r>
      <w:r w:rsidR="00E14C49" w:rsidRPr="00AB52E9">
        <w:rPr>
          <w:rFonts w:asciiTheme="minorHAnsi" w:eastAsia="Times New Roman" w:hAnsiTheme="minorHAnsi"/>
          <w:i/>
          <w:spacing w:val="-1"/>
        </w:rPr>
        <w:t>c</w:t>
      </w:r>
      <w:r w:rsidR="00E14C49" w:rsidRPr="00AB52E9">
        <w:rPr>
          <w:rFonts w:asciiTheme="minorHAnsi" w:eastAsia="Times New Roman" w:hAnsiTheme="minorHAnsi"/>
          <w:i/>
        </w:rPr>
        <w:t>t</w:t>
      </w:r>
      <w:r w:rsidR="00E14C49" w:rsidRPr="00AB52E9">
        <w:rPr>
          <w:rFonts w:asciiTheme="minorHAnsi" w:eastAsia="Times New Roman" w:hAnsiTheme="minorHAnsi"/>
          <w:i/>
          <w:spacing w:val="1"/>
        </w:rPr>
        <w:t>i</w:t>
      </w:r>
      <w:r w:rsidR="00E14C49" w:rsidRPr="00AB52E9">
        <w:rPr>
          <w:rFonts w:asciiTheme="minorHAnsi" w:eastAsia="Times New Roman" w:hAnsiTheme="minorHAnsi"/>
          <w:i/>
          <w:spacing w:val="-1"/>
        </w:rPr>
        <w:t>ce</w:t>
      </w:r>
      <w:r w:rsidR="00E14C49" w:rsidRPr="00AB52E9">
        <w:rPr>
          <w:rFonts w:asciiTheme="minorHAnsi" w:eastAsia="Times New Roman" w:hAnsiTheme="minorHAnsi"/>
          <w:i/>
        </w:rPr>
        <w:t>s</w:t>
      </w:r>
      <w:r w:rsidR="00E14C49" w:rsidRPr="00AB52E9">
        <w:rPr>
          <w:rFonts w:asciiTheme="minorHAnsi" w:eastAsia="Times New Roman" w:hAnsiTheme="minorHAnsi"/>
          <w:i/>
          <w:spacing w:val="2"/>
        </w:rPr>
        <w:t xml:space="preserve"> </w:t>
      </w:r>
      <w:r w:rsidR="00E14C49" w:rsidRPr="00AB52E9">
        <w:rPr>
          <w:rFonts w:asciiTheme="minorHAnsi" w:eastAsia="Times New Roman" w:hAnsiTheme="minorHAnsi"/>
          <w:spacing w:val="2"/>
        </w:rPr>
        <w:t xml:space="preserve">as defined by the Coordinator Framework </w:t>
      </w:r>
      <w:r w:rsidR="00E14C49" w:rsidRPr="00AB52E9">
        <w:rPr>
          <w:rFonts w:asciiTheme="minorHAnsi" w:eastAsia="Times New Roman" w:hAnsiTheme="minorHAnsi"/>
        </w:rPr>
        <w:t>(</w:t>
      </w:r>
      <w:r w:rsidR="00E14C49" w:rsidRPr="00AB52E9">
        <w:rPr>
          <w:rFonts w:asciiTheme="minorHAnsi" w:eastAsia="Times New Roman" w:hAnsiTheme="minorHAnsi"/>
          <w:spacing w:val="-2"/>
        </w:rPr>
        <w:t>e</w:t>
      </w:r>
      <w:r w:rsidR="00E14C49" w:rsidRPr="00AB52E9">
        <w:rPr>
          <w:rFonts w:asciiTheme="minorHAnsi" w:eastAsia="Times New Roman" w:hAnsiTheme="minorHAnsi"/>
          <w:spacing w:val="2"/>
        </w:rPr>
        <w:t>.</w:t>
      </w:r>
      <w:r w:rsidR="00E14C49" w:rsidRPr="00AB52E9">
        <w:rPr>
          <w:rFonts w:asciiTheme="minorHAnsi" w:eastAsia="Times New Roman" w:hAnsiTheme="minorHAnsi"/>
          <w:spacing w:val="-2"/>
        </w:rPr>
        <w:t>g</w:t>
      </w:r>
      <w:r w:rsidR="00E14C49" w:rsidRPr="00AB52E9">
        <w:rPr>
          <w:rFonts w:asciiTheme="minorHAnsi" w:eastAsia="Times New Roman" w:hAnsiTheme="minorHAnsi"/>
        </w:rPr>
        <w:t>., managing</w:t>
      </w:r>
      <w:r w:rsidR="00E14C49" w:rsidRPr="00AB52E9">
        <w:rPr>
          <w:rFonts w:asciiTheme="minorHAnsi" w:eastAsia="Times New Roman" w:hAnsiTheme="minorHAnsi"/>
          <w:spacing w:val="-2"/>
        </w:rPr>
        <w:t xml:space="preserve"> </w:t>
      </w:r>
      <w:r w:rsidR="00E14C49" w:rsidRPr="00AB52E9">
        <w:rPr>
          <w:rFonts w:asciiTheme="minorHAnsi" w:eastAsia="Times New Roman" w:hAnsiTheme="minorHAnsi"/>
        </w:rPr>
        <w:t>pr</w:t>
      </w:r>
      <w:r w:rsidR="00E14C49" w:rsidRPr="00AB52E9">
        <w:rPr>
          <w:rFonts w:asciiTheme="minorHAnsi" w:eastAsia="Times New Roman" w:hAnsiTheme="minorHAnsi"/>
          <w:spacing w:val="1"/>
        </w:rPr>
        <w:t>o</w:t>
      </w:r>
      <w:r w:rsidR="00E14C49" w:rsidRPr="00AB52E9">
        <w:rPr>
          <w:rFonts w:asciiTheme="minorHAnsi" w:eastAsia="Times New Roman" w:hAnsiTheme="minorHAnsi"/>
        </w:rPr>
        <w:t>g</w:t>
      </w:r>
      <w:r w:rsidR="00E14C49" w:rsidRPr="00AB52E9">
        <w:rPr>
          <w:rFonts w:asciiTheme="minorHAnsi" w:eastAsia="Times New Roman" w:hAnsiTheme="minorHAnsi"/>
          <w:spacing w:val="-1"/>
        </w:rPr>
        <w:t>ra</w:t>
      </w:r>
      <w:r w:rsidR="00E14C49" w:rsidRPr="00AB52E9">
        <w:rPr>
          <w:rFonts w:asciiTheme="minorHAnsi" w:eastAsia="Times New Roman" w:hAnsiTheme="minorHAnsi"/>
        </w:rPr>
        <w:t>ms, providing professional development, etc.)</w:t>
      </w:r>
      <w:r w:rsidR="00E14C49" w:rsidRPr="00AB52E9">
        <w:rPr>
          <w:rFonts w:asciiTheme="minorHAnsi" w:eastAsia="Times New Roman" w:hAnsiTheme="minorHAnsi"/>
          <w:spacing w:val="2"/>
        </w:rPr>
        <w:t>. B</w:t>
      </w:r>
      <w:r w:rsidR="00E14C49" w:rsidRPr="00AB52E9">
        <w:rPr>
          <w:rFonts w:asciiTheme="minorHAnsi" w:eastAsia="Times New Roman" w:hAnsiTheme="minorHAnsi"/>
        </w:rPr>
        <w:t>y</w:t>
      </w:r>
      <w:r w:rsidR="00E14C49" w:rsidRPr="00AB52E9">
        <w:rPr>
          <w:rFonts w:asciiTheme="minorHAnsi" w:eastAsia="Times New Roman" w:hAnsiTheme="minorHAnsi"/>
          <w:spacing w:val="-5"/>
        </w:rPr>
        <w:t xml:space="preserve"> </w:t>
      </w:r>
      <w:r w:rsidR="00E14C49" w:rsidRPr="00AB52E9">
        <w:rPr>
          <w:rFonts w:asciiTheme="minorHAnsi" w:eastAsia="Times New Roman" w:hAnsiTheme="minorHAnsi"/>
        </w:rPr>
        <w:t>i</w:t>
      </w:r>
      <w:r w:rsidR="00E14C49" w:rsidRPr="00AB52E9">
        <w:rPr>
          <w:rFonts w:asciiTheme="minorHAnsi" w:eastAsia="Times New Roman" w:hAnsiTheme="minorHAnsi"/>
          <w:spacing w:val="1"/>
        </w:rPr>
        <w:t>m</w:t>
      </w:r>
      <w:r w:rsidR="00E14C49" w:rsidRPr="00AB52E9">
        <w:rPr>
          <w:rFonts w:asciiTheme="minorHAnsi" w:eastAsia="Times New Roman" w:hAnsiTheme="minorHAnsi"/>
        </w:rPr>
        <w:t>p</w:t>
      </w:r>
      <w:r w:rsidR="00E14C49" w:rsidRPr="00AB52E9">
        <w:rPr>
          <w:rFonts w:asciiTheme="minorHAnsi" w:eastAsia="Times New Roman" w:hAnsiTheme="minorHAnsi"/>
          <w:spacing w:val="-1"/>
        </w:rPr>
        <w:t>r</w:t>
      </w:r>
      <w:r w:rsidR="00E14C49" w:rsidRPr="00AB52E9">
        <w:rPr>
          <w:rFonts w:asciiTheme="minorHAnsi" w:eastAsia="Times New Roman" w:hAnsiTheme="minorHAnsi"/>
          <w:spacing w:val="2"/>
        </w:rPr>
        <w:t>o</w:t>
      </w:r>
      <w:r w:rsidR="00E14C49" w:rsidRPr="00AB52E9">
        <w:rPr>
          <w:rFonts w:asciiTheme="minorHAnsi" w:eastAsia="Times New Roman" w:hAnsiTheme="minorHAnsi"/>
        </w:rPr>
        <w:t>ving</w:t>
      </w:r>
      <w:r w:rsidR="00E14C49" w:rsidRPr="00AB52E9">
        <w:rPr>
          <w:rFonts w:asciiTheme="minorHAnsi" w:eastAsia="Times New Roman" w:hAnsiTheme="minorHAnsi"/>
          <w:spacing w:val="-2"/>
        </w:rPr>
        <w:t xml:space="preserve"> </w:t>
      </w:r>
      <w:r w:rsidR="00E14C49" w:rsidRPr="00AB52E9">
        <w:rPr>
          <w:rFonts w:asciiTheme="minorHAnsi" w:eastAsia="Times New Roman" w:hAnsiTheme="minorHAnsi"/>
        </w:rPr>
        <w:t>coordinator pr</w:t>
      </w:r>
      <w:r w:rsidR="00E14C49" w:rsidRPr="00AB52E9">
        <w:rPr>
          <w:rFonts w:asciiTheme="minorHAnsi" w:eastAsia="Times New Roman" w:hAnsiTheme="minorHAnsi"/>
          <w:spacing w:val="1"/>
        </w:rPr>
        <w:t>a</w:t>
      </w:r>
      <w:r w:rsidR="00E14C49" w:rsidRPr="00AB52E9">
        <w:rPr>
          <w:rFonts w:asciiTheme="minorHAnsi" w:eastAsia="Times New Roman" w:hAnsiTheme="minorHAnsi"/>
          <w:spacing w:val="-1"/>
        </w:rPr>
        <w:t>c</w:t>
      </w:r>
      <w:r w:rsidR="00E14C49" w:rsidRPr="00AB52E9">
        <w:rPr>
          <w:rFonts w:asciiTheme="minorHAnsi" w:eastAsia="Times New Roman" w:hAnsiTheme="minorHAnsi"/>
        </w:rPr>
        <w:t>t</w:t>
      </w:r>
      <w:r w:rsidR="00E14C49" w:rsidRPr="00AB52E9">
        <w:rPr>
          <w:rFonts w:asciiTheme="minorHAnsi" w:eastAsia="Times New Roman" w:hAnsiTheme="minorHAnsi"/>
          <w:spacing w:val="1"/>
        </w:rPr>
        <w:t>ic</w:t>
      </w:r>
      <w:r w:rsidR="00E14C49" w:rsidRPr="00AB52E9">
        <w:rPr>
          <w:rFonts w:asciiTheme="minorHAnsi" w:eastAsia="Times New Roman" w:hAnsiTheme="minorHAnsi"/>
          <w:spacing w:val="-1"/>
        </w:rPr>
        <w:t>e</w:t>
      </w:r>
      <w:r w:rsidR="00E14C49" w:rsidRPr="00AB52E9">
        <w:rPr>
          <w:rFonts w:asciiTheme="minorHAnsi" w:eastAsia="Times New Roman" w:hAnsiTheme="minorHAnsi"/>
        </w:rPr>
        <w:t>s, ch</w:t>
      </w:r>
      <w:r w:rsidR="00E14C49" w:rsidRPr="00AB52E9">
        <w:rPr>
          <w:rFonts w:asciiTheme="minorHAnsi" w:eastAsia="Times New Roman" w:hAnsiTheme="minorHAnsi"/>
          <w:spacing w:val="-2"/>
        </w:rPr>
        <w:t>a</w:t>
      </w:r>
      <w:r w:rsidR="00E14C49" w:rsidRPr="00AB52E9">
        <w:rPr>
          <w:rFonts w:asciiTheme="minorHAnsi" w:eastAsia="Times New Roman" w:hAnsiTheme="minorHAnsi"/>
          <w:spacing w:val="2"/>
        </w:rPr>
        <w:t>n</w:t>
      </w:r>
      <w:r w:rsidR="00E14C49" w:rsidRPr="00AB52E9">
        <w:rPr>
          <w:rFonts w:asciiTheme="minorHAnsi" w:eastAsia="Times New Roman" w:hAnsiTheme="minorHAnsi"/>
          <w:spacing w:val="-2"/>
        </w:rPr>
        <w:t>g</w:t>
      </w:r>
      <w:r w:rsidR="00E14C49" w:rsidRPr="00AB52E9">
        <w:rPr>
          <w:rFonts w:asciiTheme="minorHAnsi" w:eastAsia="Times New Roman" w:hAnsiTheme="minorHAnsi"/>
          <w:spacing w:val="-1"/>
        </w:rPr>
        <w:t>e</w:t>
      </w:r>
      <w:r w:rsidR="00E14C49" w:rsidRPr="00AB52E9">
        <w:rPr>
          <w:rFonts w:asciiTheme="minorHAnsi" w:eastAsia="Times New Roman" w:hAnsiTheme="minorHAnsi"/>
        </w:rPr>
        <w:t>s in district- and school-lev</w:t>
      </w:r>
      <w:r w:rsidR="00E14C49" w:rsidRPr="00AB52E9">
        <w:rPr>
          <w:rFonts w:asciiTheme="minorHAnsi" w:eastAsia="Times New Roman" w:hAnsiTheme="minorHAnsi"/>
          <w:spacing w:val="-1"/>
        </w:rPr>
        <w:t>e</w:t>
      </w:r>
      <w:r w:rsidR="00E14C49" w:rsidRPr="00AB52E9">
        <w:rPr>
          <w:rFonts w:asciiTheme="minorHAnsi" w:eastAsia="Times New Roman" w:hAnsiTheme="minorHAnsi"/>
        </w:rPr>
        <w:t>l p</w:t>
      </w:r>
      <w:r w:rsidR="00E14C49" w:rsidRPr="00AB52E9">
        <w:rPr>
          <w:rFonts w:asciiTheme="minorHAnsi" w:eastAsia="Times New Roman" w:hAnsiTheme="minorHAnsi"/>
          <w:spacing w:val="-1"/>
        </w:rPr>
        <w:t>rac</w:t>
      </w:r>
      <w:r w:rsidR="00E14C49" w:rsidRPr="00AB52E9">
        <w:rPr>
          <w:rFonts w:asciiTheme="minorHAnsi" w:eastAsia="Times New Roman" w:hAnsiTheme="minorHAnsi"/>
        </w:rPr>
        <w:t>t</w:t>
      </w:r>
      <w:r w:rsidR="00E14C49" w:rsidRPr="00AB52E9">
        <w:rPr>
          <w:rFonts w:asciiTheme="minorHAnsi" w:eastAsia="Times New Roman" w:hAnsiTheme="minorHAnsi"/>
          <w:spacing w:val="1"/>
        </w:rPr>
        <w:t>ic</w:t>
      </w:r>
      <w:r w:rsidR="00E14C49" w:rsidRPr="00AB52E9">
        <w:rPr>
          <w:rFonts w:asciiTheme="minorHAnsi" w:eastAsia="Times New Roman" w:hAnsiTheme="minorHAnsi"/>
          <w:spacing w:val="-1"/>
        </w:rPr>
        <w:t>e</w:t>
      </w:r>
      <w:r w:rsidR="00E14C49" w:rsidRPr="00AB52E9">
        <w:rPr>
          <w:rFonts w:asciiTheme="minorHAnsi" w:eastAsia="Times New Roman" w:hAnsiTheme="minorHAnsi"/>
        </w:rPr>
        <w:t>s</w:t>
      </w:r>
      <w:r w:rsidR="00E14C49" w:rsidRPr="00AB52E9">
        <w:rPr>
          <w:rFonts w:asciiTheme="minorHAnsi" w:eastAsia="Times New Roman" w:hAnsiTheme="minorHAnsi"/>
          <w:spacing w:val="2"/>
        </w:rPr>
        <w:t xml:space="preserve"> </w:t>
      </w:r>
      <w:r w:rsidR="00E14C49" w:rsidRPr="00AB52E9">
        <w:rPr>
          <w:rFonts w:asciiTheme="minorHAnsi" w:eastAsia="Times New Roman" w:hAnsiTheme="minorHAnsi"/>
        </w:rPr>
        <w:t>m</w:t>
      </w:r>
      <w:r w:rsidR="00E14C49" w:rsidRPr="00AB52E9">
        <w:rPr>
          <w:rFonts w:asciiTheme="minorHAnsi" w:eastAsia="Times New Roman" w:hAnsiTheme="minorHAnsi"/>
          <w:spacing w:val="2"/>
        </w:rPr>
        <w:t>a</w:t>
      </w:r>
      <w:r w:rsidR="00E14C49" w:rsidRPr="00AB52E9">
        <w:rPr>
          <w:rFonts w:asciiTheme="minorHAnsi" w:eastAsia="Times New Roman" w:hAnsiTheme="minorHAnsi"/>
        </w:rPr>
        <w:t>y</w:t>
      </w:r>
      <w:r w:rsidR="00E14C49" w:rsidRPr="00AB52E9">
        <w:rPr>
          <w:rFonts w:asciiTheme="minorHAnsi" w:eastAsia="Times New Roman" w:hAnsiTheme="minorHAnsi"/>
          <w:spacing w:val="-5"/>
        </w:rPr>
        <w:t xml:space="preserve"> </w:t>
      </w:r>
      <w:r w:rsidR="00E14C49" w:rsidRPr="00AB52E9">
        <w:rPr>
          <w:rFonts w:asciiTheme="minorHAnsi" w:eastAsia="Times New Roman" w:hAnsiTheme="minorHAnsi"/>
          <w:spacing w:val="1"/>
        </w:rPr>
        <w:t>r</w:t>
      </w:r>
      <w:r w:rsidR="00E14C49" w:rsidRPr="00AB52E9">
        <w:rPr>
          <w:rFonts w:asciiTheme="minorHAnsi" w:eastAsia="Times New Roman" w:hAnsiTheme="minorHAnsi"/>
          <w:spacing w:val="-1"/>
        </w:rPr>
        <w:t>e</w:t>
      </w:r>
      <w:r w:rsidR="00E14C49" w:rsidRPr="00AB52E9">
        <w:rPr>
          <w:rFonts w:asciiTheme="minorHAnsi" w:eastAsia="Times New Roman" w:hAnsiTheme="minorHAnsi"/>
        </w:rPr>
        <w:t>sul</w:t>
      </w:r>
      <w:r w:rsidR="00E14C49" w:rsidRPr="00AB52E9">
        <w:rPr>
          <w:rFonts w:asciiTheme="minorHAnsi" w:eastAsia="Times New Roman" w:hAnsiTheme="minorHAnsi"/>
          <w:spacing w:val="1"/>
        </w:rPr>
        <w:t>t</w:t>
      </w:r>
      <w:r w:rsidR="00E14C49" w:rsidRPr="00AB52E9">
        <w:rPr>
          <w:rFonts w:asciiTheme="minorHAnsi" w:eastAsia="Times New Roman" w:hAnsiTheme="minorHAnsi"/>
        </w:rPr>
        <w:t>.</w:t>
      </w:r>
      <w:r w:rsidR="0033024D" w:rsidRPr="00AB52E9">
        <w:rPr>
          <w:rFonts w:asciiTheme="minorHAnsi" w:eastAsia="Times New Roman" w:hAnsiTheme="minorHAnsi"/>
        </w:rPr>
        <w:t xml:space="preserve"> </w:t>
      </w:r>
    </w:p>
    <w:p w14:paraId="6A57D875" w14:textId="77777777" w:rsidR="00517D40" w:rsidRPr="00AB52E9" w:rsidRDefault="00517D40" w:rsidP="00386999">
      <w:pPr>
        <w:ind w:right="-20"/>
        <w:rPr>
          <w:rFonts w:asciiTheme="minorHAnsi" w:eastAsia="Times New Roman" w:hAnsiTheme="minorHAnsi"/>
          <w:bCs/>
          <w:position w:val="-1"/>
        </w:rPr>
      </w:pPr>
    </w:p>
    <w:p w14:paraId="286C4F99" w14:textId="77777777" w:rsidR="009B5AB6" w:rsidRPr="00AB52E9" w:rsidRDefault="009B5AB6" w:rsidP="00386999">
      <w:pPr>
        <w:ind w:right="-20"/>
        <w:rPr>
          <w:rFonts w:asciiTheme="minorHAnsi" w:eastAsia="Times New Roman" w:hAnsiTheme="minorHAnsi"/>
          <w:bCs/>
          <w:position w:val="-1"/>
        </w:rPr>
      </w:pPr>
    </w:p>
    <w:p w14:paraId="5E367746" w14:textId="77777777" w:rsidR="009B5AB6" w:rsidRPr="00AB52E9" w:rsidRDefault="009B5AB6" w:rsidP="00386999">
      <w:pPr>
        <w:ind w:right="-20"/>
        <w:rPr>
          <w:rFonts w:asciiTheme="minorHAnsi" w:eastAsia="Times New Roman" w:hAnsiTheme="minorHAnsi"/>
          <w:bCs/>
          <w:position w:val="-1"/>
        </w:rPr>
      </w:pPr>
    </w:p>
    <w:p w14:paraId="6A8A9856" w14:textId="77777777" w:rsidR="009B5AB6" w:rsidRPr="00AB52E9" w:rsidRDefault="009B5AB6" w:rsidP="00386999">
      <w:pPr>
        <w:ind w:right="-20"/>
        <w:rPr>
          <w:rFonts w:asciiTheme="minorHAnsi" w:eastAsia="Times New Roman" w:hAnsiTheme="minorHAnsi"/>
          <w:bCs/>
          <w:position w:val="-1"/>
        </w:rPr>
      </w:pPr>
    </w:p>
    <w:p w14:paraId="4D59A722" w14:textId="77777777" w:rsidR="009B5AB6" w:rsidRPr="00AB52E9" w:rsidRDefault="009B5AB6" w:rsidP="00386999">
      <w:pPr>
        <w:ind w:right="-20"/>
        <w:rPr>
          <w:rFonts w:asciiTheme="minorHAnsi" w:eastAsia="Times New Roman" w:hAnsiTheme="minorHAnsi"/>
          <w:bCs/>
          <w:position w:val="-1"/>
        </w:rPr>
      </w:pPr>
    </w:p>
    <w:p w14:paraId="036DABE1" w14:textId="77777777" w:rsidR="009B5AB6" w:rsidRPr="00AB52E9" w:rsidRDefault="009B5AB6" w:rsidP="00386999">
      <w:pPr>
        <w:ind w:right="-20"/>
        <w:rPr>
          <w:rFonts w:asciiTheme="minorHAnsi" w:eastAsia="Times New Roman" w:hAnsiTheme="minorHAnsi"/>
          <w:bCs/>
          <w:position w:val="-1"/>
        </w:rPr>
      </w:pPr>
    </w:p>
    <w:p w14:paraId="21679920" w14:textId="77777777" w:rsidR="009B5AB6" w:rsidRPr="00AB52E9" w:rsidRDefault="009B5AB6" w:rsidP="00386999">
      <w:pPr>
        <w:ind w:right="-20"/>
        <w:rPr>
          <w:rFonts w:asciiTheme="minorHAnsi" w:eastAsia="Times New Roman" w:hAnsiTheme="minorHAnsi"/>
          <w:bCs/>
          <w:position w:val="-1"/>
        </w:rPr>
      </w:pPr>
    </w:p>
    <w:p w14:paraId="5280021F" w14:textId="319BAEEC" w:rsidR="00386999" w:rsidRPr="00AB52E9" w:rsidRDefault="00386999" w:rsidP="00386999">
      <w:pPr>
        <w:ind w:right="-20"/>
        <w:rPr>
          <w:rFonts w:asciiTheme="minorHAnsi" w:eastAsia="Times New Roman" w:hAnsiTheme="minorHAnsi"/>
          <w:bCs/>
          <w:position w:val="-1"/>
        </w:rPr>
      </w:pPr>
      <w:r w:rsidRPr="00AB52E9">
        <w:rPr>
          <w:rFonts w:asciiTheme="minorHAnsi" w:eastAsia="Times New Roman" w:hAnsiTheme="minorHAnsi"/>
          <w:bCs/>
          <w:position w:val="-1"/>
        </w:rPr>
        <w:lastRenderedPageBreak/>
        <w:t>Ta</w:t>
      </w:r>
      <w:r w:rsidRPr="00AB52E9">
        <w:rPr>
          <w:rFonts w:asciiTheme="minorHAnsi" w:eastAsia="Times New Roman" w:hAnsiTheme="minorHAnsi"/>
          <w:bCs/>
          <w:spacing w:val="1"/>
          <w:position w:val="-1"/>
        </w:rPr>
        <w:t>b</w:t>
      </w:r>
      <w:r w:rsidR="00CF4E6E" w:rsidRPr="00AB52E9">
        <w:rPr>
          <w:rFonts w:asciiTheme="minorHAnsi" w:eastAsia="Times New Roman" w:hAnsiTheme="minorHAnsi"/>
          <w:bCs/>
          <w:position w:val="-1"/>
        </w:rPr>
        <w:t>le 3</w:t>
      </w:r>
      <w:r w:rsidRPr="00AB52E9">
        <w:rPr>
          <w:rFonts w:asciiTheme="minorHAnsi" w:eastAsia="Times New Roman" w:hAnsiTheme="minorHAnsi"/>
          <w:bCs/>
          <w:position w:val="-1"/>
        </w:rPr>
        <w:t xml:space="preserve">. </w:t>
      </w:r>
    </w:p>
    <w:p w14:paraId="13DE3E59" w14:textId="77777777" w:rsidR="00386999" w:rsidRPr="00AB52E9" w:rsidRDefault="00386999" w:rsidP="00386999">
      <w:pPr>
        <w:spacing w:after="40"/>
        <w:ind w:right="-14"/>
        <w:rPr>
          <w:rFonts w:asciiTheme="minorHAnsi" w:eastAsia="Times New Roman" w:hAnsiTheme="minorHAnsi"/>
          <w:i/>
        </w:rPr>
      </w:pPr>
      <w:r w:rsidRPr="00AB52E9">
        <w:rPr>
          <w:rFonts w:asciiTheme="minorHAnsi" w:eastAsia="Times New Roman" w:hAnsiTheme="minorHAnsi"/>
          <w:bCs/>
          <w:i/>
          <w:spacing w:val="-1"/>
          <w:position w:val="-1"/>
        </w:rPr>
        <w:t>De</w:t>
      </w:r>
      <w:r w:rsidRPr="00AB52E9">
        <w:rPr>
          <w:rFonts w:asciiTheme="minorHAnsi" w:eastAsia="Times New Roman" w:hAnsiTheme="minorHAnsi"/>
          <w:bCs/>
          <w:i/>
          <w:spacing w:val="1"/>
          <w:position w:val="-1"/>
        </w:rPr>
        <w:t>f</w:t>
      </w:r>
      <w:r w:rsidRPr="00AB52E9">
        <w:rPr>
          <w:rFonts w:asciiTheme="minorHAnsi" w:eastAsia="Times New Roman" w:hAnsiTheme="minorHAnsi"/>
          <w:bCs/>
          <w:i/>
          <w:position w:val="-1"/>
        </w:rPr>
        <w:t>i</w:t>
      </w:r>
      <w:r w:rsidRPr="00AB52E9">
        <w:rPr>
          <w:rFonts w:asciiTheme="minorHAnsi" w:eastAsia="Times New Roman" w:hAnsiTheme="minorHAnsi"/>
          <w:bCs/>
          <w:i/>
          <w:spacing w:val="1"/>
          <w:position w:val="-1"/>
        </w:rPr>
        <w:t>n</w:t>
      </w:r>
      <w:r w:rsidRPr="00AB52E9">
        <w:rPr>
          <w:rFonts w:asciiTheme="minorHAnsi" w:eastAsia="Times New Roman" w:hAnsiTheme="minorHAnsi"/>
          <w:bCs/>
          <w:i/>
          <w:spacing w:val="-2"/>
          <w:position w:val="-1"/>
        </w:rPr>
        <w:t>i</w:t>
      </w:r>
      <w:r w:rsidRPr="00AB52E9">
        <w:rPr>
          <w:rFonts w:asciiTheme="minorHAnsi" w:eastAsia="Times New Roman" w:hAnsiTheme="minorHAnsi"/>
          <w:bCs/>
          <w:i/>
          <w:spacing w:val="1"/>
          <w:position w:val="-1"/>
        </w:rPr>
        <w:t>n</w:t>
      </w:r>
      <w:r w:rsidRPr="00AB52E9">
        <w:rPr>
          <w:rFonts w:asciiTheme="minorHAnsi" w:eastAsia="Times New Roman" w:hAnsiTheme="minorHAnsi"/>
          <w:bCs/>
          <w:i/>
          <w:position w:val="-1"/>
        </w:rPr>
        <w:t xml:space="preserve">g </w:t>
      </w:r>
      <w:r w:rsidRPr="00AB52E9">
        <w:rPr>
          <w:rFonts w:asciiTheme="minorHAnsi" w:eastAsia="Times New Roman" w:hAnsiTheme="minorHAnsi"/>
          <w:bCs/>
          <w:i/>
          <w:spacing w:val="1"/>
          <w:position w:val="-1"/>
        </w:rPr>
        <w:t>S</w:t>
      </w:r>
      <w:r w:rsidRPr="00AB52E9">
        <w:rPr>
          <w:rFonts w:asciiTheme="minorHAnsi" w:eastAsia="Times New Roman" w:hAnsiTheme="minorHAnsi"/>
          <w:bCs/>
          <w:i/>
          <w:spacing w:val="-1"/>
          <w:position w:val="-1"/>
        </w:rPr>
        <w:t>M</w:t>
      </w:r>
      <w:r w:rsidRPr="00AB52E9">
        <w:rPr>
          <w:rFonts w:asciiTheme="minorHAnsi" w:eastAsia="Times New Roman" w:hAnsiTheme="minorHAnsi"/>
          <w:bCs/>
          <w:i/>
          <w:spacing w:val="-3"/>
          <w:position w:val="-1"/>
        </w:rPr>
        <w:t>A</w:t>
      </w:r>
      <w:r w:rsidRPr="00AB52E9">
        <w:rPr>
          <w:rFonts w:asciiTheme="minorHAnsi" w:eastAsia="Times New Roman" w:hAnsiTheme="minorHAnsi"/>
          <w:bCs/>
          <w:i/>
          <w:position w:val="-1"/>
        </w:rPr>
        <w:t>RT</w:t>
      </w:r>
      <w:r w:rsidRPr="00AB52E9">
        <w:rPr>
          <w:rFonts w:asciiTheme="minorHAnsi" w:eastAsia="Times New Roman" w:hAnsiTheme="minorHAnsi"/>
          <w:bCs/>
          <w:i/>
          <w:spacing w:val="2"/>
          <w:position w:val="-1"/>
        </w:rPr>
        <w:t xml:space="preserve"> </w:t>
      </w:r>
      <w:r w:rsidRPr="00AB52E9">
        <w:rPr>
          <w:rFonts w:asciiTheme="minorHAnsi" w:eastAsia="Times New Roman" w:hAnsiTheme="minorHAnsi"/>
          <w:bCs/>
          <w:i/>
          <w:spacing w:val="-2"/>
          <w:position w:val="-1"/>
        </w:rPr>
        <w:t>G</w:t>
      </w:r>
      <w:r w:rsidRPr="00AB52E9">
        <w:rPr>
          <w:rFonts w:asciiTheme="minorHAnsi" w:eastAsia="Times New Roman" w:hAnsiTheme="minorHAnsi"/>
          <w:bCs/>
          <w:i/>
          <w:position w:val="-1"/>
        </w:rPr>
        <w:t>oals</w:t>
      </w:r>
    </w:p>
    <w:tbl>
      <w:tblPr>
        <w:tblW w:w="9360" w:type="dxa"/>
        <w:tblInd w:w="5" w:type="dxa"/>
        <w:tblLayout w:type="fixed"/>
        <w:tblCellMar>
          <w:left w:w="0" w:type="dxa"/>
          <w:right w:w="0" w:type="dxa"/>
        </w:tblCellMar>
        <w:tblLook w:val="01E0" w:firstRow="1" w:lastRow="1" w:firstColumn="1" w:lastColumn="1" w:noHBand="0" w:noVBand="0"/>
      </w:tblPr>
      <w:tblGrid>
        <w:gridCol w:w="450"/>
        <w:gridCol w:w="3960"/>
        <w:gridCol w:w="4950"/>
      </w:tblGrid>
      <w:tr w:rsidR="00386999" w:rsidRPr="00AB52E9" w14:paraId="351A4699" w14:textId="77777777" w:rsidTr="000D0E74">
        <w:trPr>
          <w:trHeight w:hRule="exact" w:val="1009"/>
        </w:trPr>
        <w:tc>
          <w:tcPr>
            <w:tcW w:w="450" w:type="dxa"/>
            <w:tcBorders>
              <w:top w:val="single" w:sz="4" w:space="0" w:color="C5C7A7"/>
              <w:left w:val="single" w:sz="4" w:space="0" w:color="C5C7A7"/>
              <w:bottom w:val="single" w:sz="4" w:space="0" w:color="C5C7A7"/>
              <w:right w:val="nil"/>
            </w:tcBorders>
            <w:shd w:val="clear" w:color="auto" w:fill="A0A36D"/>
            <w:vAlign w:val="center"/>
          </w:tcPr>
          <w:p w14:paraId="500AA310" w14:textId="77777777" w:rsidR="00386999" w:rsidRPr="00AB52E9" w:rsidRDefault="00386999" w:rsidP="009E1265">
            <w:pPr>
              <w:spacing w:before="36"/>
              <w:ind w:right="-20"/>
              <w:jc w:val="center"/>
              <w:rPr>
                <w:rFonts w:asciiTheme="minorHAnsi" w:eastAsia="Times New Roman" w:hAnsiTheme="minorHAnsi"/>
              </w:rPr>
            </w:pPr>
            <w:r w:rsidRPr="00AB52E9">
              <w:rPr>
                <w:rFonts w:asciiTheme="minorHAnsi" w:eastAsia="Times New Roman" w:hAnsiTheme="minorHAnsi"/>
                <w:b/>
                <w:bCs/>
                <w:color w:val="FFFFFF"/>
              </w:rPr>
              <w:t>S</w:t>
            </w:r>
          </w:p>
        </w:tc>
        <w:tc>
          <w:tcPr>
            <w:tcW w:w="3960" w:type="dxa"/>
            <w:tcBorders>
              <w:top w:val="single" w:sz="4" w:space="0" w:color="C5C7A7"/>
              <w:left w:val="nil"/>
              <w:bottom w:val="single" w:sz="4" w:space="0" w:color="C5C7A7"/>
              <w:right w:val="nil"/>
            </w:tcBorders>
            <w:shd w:val="clear" w:color="auto" w:fill="EBEBE0"/>
          </w:tcPr>
          <w:p w14:paraId="431E88A2" w14:textId="77777777" w:rsidR="00386999" w:rsidRPr="00AB52E9" w:rsidRDefault="00386999" w:rsidP="009E1265">
            <w:pPr>
              <w:spacing w:before="34"/>
              <w:ind w:left="108" w:right="86"/>
              <w:rPr>
                <w:rFonts w:asciiTheme="minorHAnsi" w:eastAsia="Times New Roman" w:hAnsiTheme="minorHAnsi"/>
              </w:rPr>
            </w:pPr>
            <w:r w:rsidRPr="00AB52E9">
              <w:rPr>
                <w:rFonts w:asciiTheme="minorHAnsi" w:eastAsia="Times New Roman" w:hAnsiTheme="minorHAnsi"/>
                <w:b/>
              </w:rPr>
              <w:t>Spec</w:t>
            </w:r>
            <w:r w:rsidRPr="00AB52E9">
              <w:rPr>
                <w:rFonts w:asciiTheme="minorHAnsi" w:eastAsia="Times New Roman" w:hAnsiTheme="minorHAnsi"/>
                <w:b/>
                <w:spacing w:val="-1"/>
              </w:rPr>
              <w:t>i</w:t>
            </w:r>
            <w:r w:rsidRPr="00AB52E9">
              <w:rPr>
                <w:rFonts w:asciiTheme="minorHAnsi" w:eastAsia="Times New Roman" w:hAnsiTheme="minorHAnsi"/>
                <w:b/>
                <w:spacing w:val="1"/>
              </w:rPr>
              <w:t>f</w:t>
            </w:r>
            <w:r w:rsidRPr="00AB52E9">
              <w:rPr>
                <w:rFonts w:asciiTheme="minorHAnsi" w:eastAsia="Times New Roman" w:hAnsiTheme="minorHAnsi"/>
                <w:b/>
                <w:spacing w:val="-1"/>
              </w:rPr>
              <w:t>i</w:t>
            </w:r>
            <w:r w:rsidRPr="00AB52E9">
              <w:rPr>
                <w:rFonts w:asciiTheme="minorHAnsi" w:eastAsia="Times New Roman" w:hAnsiTheme="minorHAnsi"/>
                <w:b/>
              </w:rPr>
              <w:t>c</w:t>
            </w:r>
            <w:r w:rsidRPr="00AB52E9">
              <w:rPr>
                <w:rFonts w:asciiTheme="minorHAnsi" w:eastAsia="Times New Roman" w:hAnsiTheme="minorHAnsi"/>
              </w:rPr>
              <w:t>:</w:t>
            </w:r>
            <w:r w:rsidRPr="00AB52E9">
              <w:rPr>
                <w:rFonts w:asciiTheme="minorHAnsi" w:eastAsia="Times New Roman" w:hAnsiTheme="minorHAnsi"/>
                <w:spacing w:val="1"/>
              </w:rPr>
              <w:t xml:space="preserve"> Steps to be taken are </w:t>
            </w:r>
            <w:r w:rsidRPr="00AB52E9">
              <w:rPr>
                <w:rFonts w:asciiTheme="minorHAnsi" w:eastAsia="Times New Roman" w:hAnsiTheme="minorHAnsi"/>
                <w:spacing w:val="-3"/>
              </w:rPr>
              <w:t>well defined.</w:t>
            </w:r>
          </w:p>
        </w:tc>
        <w:tc>
          <w:tcPr>
            <w:tcW w:w="4950" w:type="dxa"/>
            <w:tcBorders>
              <w:top w:val="single" w:sz="4" w:space="0" w:color="C5C7A7"/>
              <w:left w:val="nil"/>
              <w:bottom w:val="single" w:sz="4" w:space="0" w:color="C5C7A7"/>
              <w:right w:val="single" w:sz="4" w:space="0" w:color="C5C7A7"/>
            </w:tcBorders>
            <w:shd w:val="clear" w:color="auto" w:fill="EBEBE0"/>
          </w:tcPr>
          <w:p w14:paraId="056C974E" w14:textId="77777777" w:rsidR="00386999" w:rsidRPr="00AB52E9" w:rsidRDefault="00386999" w:rsidP="009E1265">
            <w:pPr>
              <w:spacing w:before="40"/>
              <w:ind w:left="144" w:right="-20"/>
              <w:rPr>
                <w:rFonts w:asciiTheme="minorHAnsi" w:eastAsia="Times New Roman" w:hAnsiTheme="minorHAnsi"/>
              </w:rPr>
            </w:pPr>
            <w:r w:rsidRPr="00AB52E9">
              <w:rPr>
                <w:rFonts w:asciiTheme="minorHAnsi" w:eastAsia="Times New Roman" w:hAnsiTheme="minorHAnsi"/>
              </w:rPr>
              <w:t>Who will be involved?</w:t>
            </w:r>
          </w:p>
          <w:p w14:paraId="31F546C1" w14:textId="77777777" w:rsidR="00386999" w:rsidRPr="00AB52E9" w:rsidRDefault="00386999" w:rsidP="009E1265">
            <w:pPr>
              <w:spacing w:before="40"/>
              <w:ind w:left="144" w:right="-20"/>
              <w:rPr>
                <w:rFonts w:asciiTheme="minorHAnsi" w:eastAsia="Times New Roman" w:hAnsiTheme="minorHAnsi"/>
              </w:rPr>
            </w:pPr>
            <w:r w:rsidRPr="00AB52E9">
              <w:rPr>
                <w:rFonts w:asciiTheme="minorHAnsi" w:eastAsia="Times New Roman" w:hAnsiTheme="minorHAnsi"/>
              </w:rPr>
              <w:t>What do you want to accomplish?</w:t>
            </w:r>
          </w:p>
          <w:p w14:paraId="29A83587" w14:textId="77777777" w:rsidR="00386999" w:rsidRPr="00AB52E9" w:rsidRDefault="00386999" w:rsidP="009E1265">
            <w:pPr>
              <w:spacing w:before="40"/>
              <w:ind w:left="144" w:right="-20"/>
              <w:rPr>
                <w:rFonts w:asciiTheme="minorHAnsi" w:eastAsia="Times New Roman" w:hAnsiTheme="minorHAnsi"/>
              </w:rPr>
            </w:pPr>
            <w:r w:rsidRPr="00AB52E9">
              <w:rPr>
                <w:rFonts w:asciiTheme="minorHAnsi" w:eastAsia="Times New Roman" w:hAnsiTheme="minorHAnsi"/>
              </w:rPr>
              <w:t>Where and when will the learning take place?</w:t>
            </w:r>
            <w:r w:rsidRPr="00AB52E9">
              <w:rPr>
                <w:rFonts w:asciiTheme="minorHAnsi" w:hAnsiTheme="minorHAnsi"/>
              </w:rPr>
              <w:t xml:space="preserve"> </w:t>
            </w:r>
          </w:p>
        </w:tc>
      </w:tr>
      <w:tr w:rsidR="00386999" w:rsidRPr="00AB52E9" w14:paraId="6DEE1E51" w14:textId="77777777" w:rsidTr="009E1265">
        <w:trPr>
          <w:trHeight w:hRule="exact" w:val="631"/>
        </w:trPr>
        <w:tc>
          <w:tcPr>
            <w:tcW w:w="450" w:type="dxa"/>
            <w:tcBorders>
              <w:top w:val="single" w:sz="4" w:space="0" w:color="C5C7A7"/>
              <w:left w:val="single" w:sz="4" w:space="0" w:color="C5C7A7"/>
              <w:bottom w:val="single" w:sz="4" w:space="0" w:color="C5C7A7"/>
              <w:right w:val="nil"/>
            </w:tcBorders>
            <w:shd w:val="clear" w:color="auto" w:fill="A0A36D"/>
            <w:vAlign w:val="center"/>
          </w:tcPr>
          <w:p w14:paraId="4C132B28" w14:textId="77777777" w:rsidR="00386999" w:rsidRPr="00AB52E9" w:rsidRDefault="00386999" w:rsidP="009E1265">
            <w:pPr>
              <w:spacing w:before="36"/>
              <w:ind w:right="-20"/>
              <w:jc w:val="center"/>
              <w:rPr>
                <w:rFonts w:asciiTheme="minorHAnsi" w:eastAsia="Times New Roman" w:hAnsiTheme="minorHAnsi"/>
              </w:rPr>
            </w:pPr>
            <w:r w:rsidRPr="00AB52E9">
              <w:rPr>
                <w:rFonts w:asciiTheme="minorHAnsi" w:eastAsia="Times New Roman" w:hAnsiTheme="minorHAnsi"/>
                <w:b/>
                <w:bCs/>
                <w:color w:val="FFFFFF"/>
              </w:rPr>
              <w:t>M</w:t>
            </w:r>
          </w:p>
        </w:tc>
        <w:tc>
          <w:tcPr>
            <w:tcW w:w="3960" w:type="dxa"/>
            <w:tcBorders>
              <w:top w:val="single" w:sz="4" w:space="0" w:color="C5C7A7"/>
              <w:left w:val="nil"/>
              <w:bottom w:val="single" w:sz="4" w:space="0" w:color="C5C7A7"/>
              <w:right w:val="nil"/>
            </w:tcBorders>
          </w:tcPr>
          <w:p w14:paraId="166B73A0" w14:textId="77777777" w:rsidR="00386999" w:rsidRPr="00AB52E9" w:rsidRDefault="00386999" w:rsidP="009E1265">
            <w:pPr>
              <w:spacing w:before="37"/>
              <w:ind w:left="108" w:right="510"/>
              <w:rPr>
                <w:rFonts w:asciiTheme="minorHAnsi" w:eastAsia="Times New Roman" w:hAnsiTheme="minorHAnsi"/>
              </w:rPr>
            </w:pPr>
            <w:r w:rsidRPr="00AB52E9">
              <w:rPr>
                <w:rFonts w:asciiTheme="minorHAnsi" w:eastAsia="Times New Roman" w:hAnsiTheme="minorHAnsi"/>
                <w:b/>
              </w:rPr>
              <w:t>M</w:t>
            </w:r>
            <w:r w:rsidRPr="00AB52E9">
              <w:rPr>
                <w:rFonts w:asciiTheme="minorHAnsi" w:eastAsia="Times New Roman" w:hAnsiTheme="minorHAnsi"/>
                <w:b/>
                <w:spacing w:val="1"/>
              </w:rPr>
              <w:t>e</w:t>
            </w:r>
            <w:r w:rsidRPr="00AB52E9">
              <w:rPr>
                <w:rFonts w:asciiTheme="minorHAnsi" w:eastAsia="Times New Roman" w:hAnsiTheme="minorHAnsi"/>
                <w:b/>
              </w:rPr>
              <w:t>a</w:t>
            </w:r>
            <w:r w:rsidRPr="00AB52E9">
              <w:rPr>
                <w:rFonts w:asciiTheme="minorHAnsi" w:eastAsia="Times New Roman" w:hAnsiTheme="minorHAnsi"/>
                <w:b/>
                <w:spacing w:val="-2"/>
              </w:rPr>
              <w:t>s</w:t>
            </w:r>
            <w:r w:rsidRPr="00AB52E9">
              <w:rPr>
                <w:rFonts w:asciiTheme="minorHAnsi" w:eastAsia="Times New Roman" w:hAnsiTheme="minorHAnsi"/>
                <w:b/>
              </w:rPr>
              <w:t>u</w:t>
            </w:r>
            <w:r w:rsidRPr="00AB52E9">
              <w:rPr>
                <w:rFonts w:asciiTheme="minorHAnsi" w:eastAsia="Times New Roman" w:hAnsiTheme="minorHAnsi"/>
                <w:b/>
                <w:spacing w:val="1"/>
              </w:rPr>
              <w:t>r</w:t>
            </w:r>
            <w:r w:rsidRPr="00AB52E9">
              <w:rPr>
                <w:rFonts w:asciiTheme="minorHAnsi" w:eastAsia="Times New Roman" w:hAnsiTheme="minorHAnsi"/>
                <w:b/>
                <w:spacing w:val="-2"/>
              </w:rPr>
              <w:t>a</w:t>
            </w:r>
            <w:r w:rsidRPr="00AB52E9">
              <w:rPr>
                <w:rFonts w:asciiTheme="minorHAnsi" w:eastAsia="Times New Roman" w:hAnsiTheme="minorHAnsi"/>
                <w:b/>
              </w:rPr>
              <w:t>b</w:t>
            </w:r>
            <w:r w:rsidRPr="00AB52E9">
              <w:rPr>
                <w:rFonts w:asciiTheme="minorHAnsi" w:eastAsia="Times New Roman" w:hAnsiTheme="minorHAnsi"/>
                <w:b/>
                <w:spacing w:val="1"/>
              </w:rPr>
              <w:t>l</w:t>
            </w:r>
            <w:r w:rsidRPr="00AB52E9">
              <w:rPr>
                <w:rFonts w:asciiTheme="minorHAnsi" w:eastAsia="Times New Roman" w:hAnsiTheme="minorHAnsi"/>
                <w:b/>
                <w:spacing w:val="-2"/>
              </w:rPr>
              <w:t>e</w:t>
            </w:r>
            <w:r w:rsidRPr="00AB52E9">
              <w:rPr>
                <w:rFonts w:asciiTheme="minorHAnsi" w:eastAsia="Times New Roman" w:hAnsiTheme="minorHAnsi"/>
              </w:rPr>
              <w:t>:</w:t>
            </w:r>
            <w:r w:rsidRPr="00AB52E9">
              <w:rPr>
                <w:rFonts w:asciiTheme="minorHAnsi" w:eastAsia="Times New Roman" w:hAnsiTheme="minorHAnsi"/>
                <w:spacing w:val="1"/>
              </w:rPr>
              <w:t xml:space="preserve"> </w:t>
            </w:r>
            <w:r w:rsidRPr="00AB52E9">
              <w:rPr>
                <w:rFonts w:asciiTheme="minorHAnsi" w:eastAsia="Times New Roman" w:hAnsiTheme="minorHAnsi"/>
              </w:rPr>
              <w:t>Progress can be monitored.</w:t>
            </w:r>
          </w:p>
        </w:tc>
        <w:tc>
          <w:tcPr>
            <w:tcW w:w="4950" w:type="dxa"/>
            <w:tcBorders>
              <w:top w:val="single" w:sz="4" w:space="0" w:color="C5C7A7"/>
              <w:left w:val="nil"/>
              <w:bottom w:val="single" w:sz="4" w:space="0" w:color="C5C7A7"/>
              <w:right w:val="single" w:sz="4" w:space="0" w:color="C5C7A7"/>
            </w:tcBorders>
          </w:tcPr>
          <w:p w14:paraId="333F8FA7" w14:textId="77777777" w:rsidR="00386999" w:rsidRPr="00AB52E9" w:rsidRDefault="00386999" w:rsidP="009E1265">
            <w:pPr>
              <w:spacing w:before="31"/>
              <w:ind w:left="144" w:right="257"/>
              <w:rPr>
                <w:rFonts w:asciiTheme="minorHAnsi" w:eastAsia="Times New Roman" w:hAnsiTheme="minorHAnsi"/>
              </w:rPr>
            </w:pPr>
            <w:r w:rsidRPr="00AB52E9">
              <w:rPr>
                <w:rFonts w:asciiTheme="minorHAnsi" w:eastAsia="Times New Roman" w:hAnsiTheme="minorHAnsi"/>
              </w:rPr>
              <w:t>What criteria will be used to measure progress toward goal attainment?</w:t>
            </w:r>
          </w:p>
          <w:p w14:paraId="2876BAEF" w14:textId="77777777" w:rsidR="00386999" w:rsidRPr="00AB52E9" w:rsidRDefault="00386999" w:rsidP="009E1265">
            <w:pPr>
              <w:spacing w:before="31"/>
              <w:ind w:left="144" w:right="257"/>
              <w:rPr>
                <w:rFonts w:asciiTheme="minorHAnsi" w:eastAsia="Times New Roman" w:hAnsiTheme="minorHAnsi"/>
              </w:rPr>
            </w:pPr>
          </w:p>
        </w:tc>
      </w:tr>
      <w:tr w:rsidR="00386999" w:rsidRPr="00AB52E9" w14:paraId="447FEDA9" w14:textId="77777777" w:rsidTr="009E1265">
        <w:trPr>
          <w:trHeight w:hRule="exact" w:val="901"/>
        </w:trPr>
        <w:tc>
          <w:tcPr>
            <w:tcW w:w="450" w:type="dxa"/>
            <w:tcBorders>
              <w:top w:val="single" w:sz="4" w:space="0" w:color="C5C7A7"/>
              <w:left w:val="single" w:sz="4" w:space="0" w:color="C5C7A7"/>
              <w:bottom w:val="single" w:sz="4" w:space="0" w:color="C5C7A7"/>
              <w:right w:val="nil"/>
            </w:tcBorders>
            <w:shd w:val="clear" w:color="auto" w:fill="A0A36D"/>
            <w:vAlign w:val="center"/>
          </w:tcPr>
          <w:p w14:paraId="630DEBCE" w14:textId="77777777" w:rsidR="00386999" w:rsidRPr="00AB52E9" w:rsidRDefault="00386999" w:rsidP="009E1265">
            <w:pPr>
              <w:spacing w:before="36"/>
              <w:ind w:right="-20"/>
              <w:jc w:val="center"/>
              <w:rPr>
                <w:rFonts w:asciiTheme="minorHAnsi" w:eastAsia="Times New Roman" w:hAnsiTheme="minorHAnsi"/>
              </w:rPr>
            </w:pPr>
            <w:r w:rsidRPr="00AB52E9">
              <w:rPr>
                <w:rFonts w:asciiTheme="minorHAnsi" w:eastAsia="Times New Roman" w:hAnsiTheme="minorHAnsi"/>
                <w:b/>
                <w:bCs/>
                <w:color w:val="FFFFFF"/>
              </w:rPr>
              <w:t>A</w:t>
            </w:r>
          </w:p>
        </w:tc>
        <w:tc>
          <w:tcPr>
            <w:tcW w:w="3960" w:type="dxa"/>
            <w:tcBorders>
              <w:top w:val="single" w:sz="4" w:space="0" w:color="C5C7A7"/>
              <w:left w:val="nil"/>
              <w:bottom w:val="single" w:sz="4" w:space="0" w:color="C5C7A7"/>
              <w:right w:val="nil"/>
            </w:tcBorders>
            <w:shd w:val="clear" w:color="auto" w:fill="EBEBE0"/>
          </w:tcPr>
          <w:p w14:paraId="281C2AB5" w14:textId="77777777" w:rsidR="00386999" w:rsidRPr="00AB52E9" w:rsidRDefault="00386999" w:rsidP="009E1265">
            <w:pPr>
              <w:spacing w:before="37"/>
              <w:ind w:left="108" w:right="429"/>
              <w:rPr>
                <w:rFonts w:asciiTheme="minorHAnsi" w:eastAsia="Times New Roman" w:hAnsiTheme="minorHAnsi"/>
              </w:rPr>
            </w:pPr>
            <w:r w:rsidRPr="00AB52E9">
              <w:rPr>
                <w:rFonts w:asciiTheme="minorHAnsi" w:eastAsia="Times New Roman" w:hAnsiTheme="minorHAnsi"/>
                <w:b/>
                <w:spacing w:val="-1"/>
              </w:rPr>
              <w:t>A</w:t>
            </w:r>
            <w:r w:rsidRPr="00AB52E9">
              <w:rPr>
                <w:rFonts w:asciiTheme="minorHAnsi" w:eastAsia="Times New Roman" w:hAnsiTheme="minorHAnsi"/>
                <w:b/>
              </w:rPr>
              <w:t>ch</w:t>
            </w:r>
            <w:r w:rsidRPr="00AB52E9">
              <w:rPr>
                <w:rFonts w:asciiTheme="minorHAnsi" w:eastAsia="Times New Roman" w:hAnsiTheme="minorHAnsi"/>
                <w:b/>
                <w:spacing w:val="1"/>
              </w:rPr>
              <w:t>i</w:t>
            </w:r>
            <w:r w:rsidRPr="00AB52E9">
              <w:rPr>
                <w:rFonts w:asciiTheme="minorHAnsi" w:eastAsia="Times New Roman" w:hAnsiTheme="minorHAnsi"/>
                <w:b/>
              </w:rPr>
              <w:t>e</w:t>
            </w:r>
            <w:r w:rsidRPr="00AB52E9">
              <w:rPr>
                <w:rFonts w:asciiTheme="minorHAnsi" w:eastAsia="Times New Roman" w:hAnsiTheme="minorHAnsi"/>
                <w:b/>
                <w:spacing w:val="-2"/>
              </w:rPr>
              <w:t>v</w:t>
            </w:r>
            <w:r w:rsidRPr="00AB52E9">
              <w:rPr>
                <w:rFonts w:asciiTheme="minorHAnsi" w:eastAsia="Times New Roman" w:hAnsiTheme="minorHAnsi"/>
                <w:b/>
              </w:rPr>
              <w:t>ab</w:t>
            </w:r>
            <w:r w:rsidRPr="00AB52E9">
              <w:rPr>
                <w:rFonts w:asciiTheme="minorHAnsi" w:eastAsia="Times New Roman" w:hAnsiTheme="minorHAnsi"/>
                <w:b/>
                <w:spacing w:val="-1"/>
              </w:rPr>
              <w:t>l</w:t>
            </w:r>
            <w:r w:rsidRPr="00AB52E9">
              <w:rPr>
                <w:rFonts w:asciiTheme="minorHAnsi" w:eastAsia="Times New Roman" w:hAnsiTheme="minorHAnsi"/>
                <w:b/>
              </w:rPr>
              <w:t>e</w:t>
            </w:r>
            <w:r w:rsidRPr="00AB52E9">
              <w:rPr>
                <w:rFonts w:asciiTheme="minorHAnsi" w:eastAsia="Times New Roman" w:hAnsiTheme="minorHAnsi"/>
              </w:rPr>
              <w:t>: Activities can be accomplished within the time allowed.</w:t>
            </w:r>
          </w:p>
        </w:tc>
        <w:tc>
          <w:tcPr>
            <w:tcW w:w="4950" w:type="dxa"/>
            <w:tcBorders>
              <w:top w:val="single" w:sz="4" w:space="0" w:color="C5C7A7"/>
              <w:left w:val="nil"/>
              <w:bottom w:val="single" w:sz="4" w:space="0" w:color="C5C7A7"/>
              <w:right w:val="single" w:sz="4" w:space="0" w:color="C5C7A7"/>
            </w:tcBorders>
            <w:shd w:val="clear" w:color="auto" w:fill="EBEBE0"/>
          </w:tcPr>
          <w:p w14:paraId="5B9F38AB" w14:textId="77777777" w:rsidR="00386999" w:rsidRPr="00AB52E9" w:rsidRDefault="00386999" w:rsidP="009E1265">
            <w:pPr>
              <w:spacing w:before="31"/>
              <w:ind w:left="144" w:right="-20"/>
              <w:rPr>
                <w:rFonts w:asciiTheme="minorHAnsi" w:eastAsia="Times New Roman" w:hAnsiTheme="minorHAnsi"/>
              </w:rPr>
            </w:pPr>
            <w:r w:rsidRPr="00AB52E9">
              <w:rPr>
                <w:rFonts w:asciiTheme="minorHAnsi" w:eastAsia="Times New Roman" w:hAnsiTheme="minorHAnsi"/>
              </w:rPr>
              <w:t>What</w:t>
            </w:r>
            <w:r w:rsidRPr="00AB52E9">
              <w:rPr>
                <w:rFonts w:asciiTheme="minorHAnsi" w:eastAsia="Times New Roman" w:hAnsiTheme="minorHAnsi"/>
                <w:spacing w:val="-1"/>
              </w:rPr>
              <w:t xml:space="preserve"> </w:t>
            </w:r>
            <w:r w:rsidRPr="00AB52E9">
              <w:rPr>
                <w:rFonts w:asciiTheme="minorHAnsi" w:eastAsia="Times New Roman" w:hAnsiTheme="minorHAnsi"/>
              </w:rPr>
              <w:t>are the requirements and/or constraints?</w:t>
            </w:r>
          </w:p>
          <w:p w14:paraId="064DECF0" w14:textId="77777777" w:rsidR="00386999" w:rsidRPr="00AB52E9" w:rsidRDefault="00386999" w:rsidP="009E1265">
            <w:pPr>
              <w:spacing w:before="42"/>
              <w:ind w:left="144" w:right="-20"/>
              <w:rPr>
                <w:rFonts w:asciiTheme="minorHAnsi" w:eastAsia="Times New Roman" w:hAnsiTheme="minorHAnsi"/>
              </w:rPr>
            </w:pPr>
            <w:r w:rsidRPr="00AB52E9">
              <w:rPr>
                <w:rFonts w:asciiTheme="minorHAnsi" w:eastAsia="Times New Roman" w:hAnsiTheme="minorHAnsi"/>
              </w:rPr>
              <w:t>Why</w:t>
            </w:r>
            <w:r w:rsidRPr="00AB52E9">
              <w:rPr>
                <w:rFonts w:asciiTheme="minorHAnsi" w:eastAsia="Times New Roman" w:hAnsiTheme="minorHAnsi"/>
                <w:spacing w:val="-2"/>
              </w:rPr>
              <w:t xml:space="preserve"> </w:t>
            </w:r>
            <w:r w:rsidRPr="00AB52E9">
              <w:rPr>
                <w:rFonts w:asciiTheme="minorHAnsi" w:eastAsia="Times New Roman" w:hAnsiTheme="minorHAnsi"/>
              </w:rPr>
              <w:t>a</w:t>
            </w:r>
            <w:r w:rsidRPr="00AB52E9">
              <w:rPr>
                <w:rFonts w:asciiTheme="minorHAnsi" w:eastAsia="Times New Roman" w:hAnsiTheme="minorHAnsi"/>
                <w:spacing w:val="1"/>
              </w:rPr>
              <w:t>r</w:t>
            </w:r>
            <w:r w:rsidRPr="00AB52E9">
              <w:rPr>
                <w:rFonts w:asciiTheme="minorHAnsi" w:eastAsia="Times New Roman" w:hAnsiTheme="minorHAnsi"/>
              </w:rPr>
              <w:t>e</w:t>
            </w:r>
            <w:r w:rsidRPr="00AB52E9">
              <w:rPr>
                <w:rFonts w:asciiTheme="minorHAnsi" w:eastAsia="Times New Roman" w:hAnsiTheme="minorHAnsi"/>
                <w:spacing w:val="-2"/>
              </w:rPr>
              <w:t xml:space="preserve"> </w:t>
            </w:r>
            <w:r w:rsidRPr="00AB52E9">
              <w:rPr>
                <w:rFonts w:asciiTheme="minorHAnsi" w:eastAsia="Times New Roman" w:hAnsiTheme="minorHAnsi"/>
                <w:spacing w:val="1"/>
              </w:rPr>
              <w:t>t</w:t>
            </w:r>
            <w:r w:rsidRPr="00AB52E9">
              <w:rPr>
                <w:rFonts w:asciiTheme="minorHAnsi" w:eastAsia="Times New Roman" w:hAnsiTheme="minorHAnsi"/>
              </w:rPr>
              <w:t xml:space="preserve">he </w:t>
            </w:r>
            <w:r w:rsidRPr="00AB52E9">
              <w:rPr>
                <w:rFonts w:asciiTheme="minorHAnsi" w:eastAsia="Times New Roman" w:hAnsiTheme="minorHAnsi"/>
                <w:spacing w:val="-2"/>
              </w:rPr>
              <w:t>g</w:t>
            </w:r>
            <w:r w:rsidRPr="00AB52E9">
              <w:rPr>
                <w:rFonts w:asciiTheme="minorHAnsi" w:eastAsia="Times New Roman" w:hAnsiTheme="minorHAnsi"/>
              </w:rPr>
              <w:t>oa</w:t>
            </w:r>
            <w:r w:rsidRPr="00AB52E9">
              <w:rPr>
                <w:rFonts w:asciiTheme="minorHAnsi" w:eastAsia="Times New Roman" w:hAnsiTheme="minorHAnsi"/>
                <w:spacing w:val="-1"/>
              </w:rPr>
              <w:t>l</w:t>
            </w:r>
            <w:r w:rsidRPr="00AB52E9">
              <w:rPr>
                <w:rFonts w:asciiTheme="minorHAnsi" w:eastAsia="Times New Roman" w:hAnsiTheme="minorHAnsi"/>
              </w:rPr>
              <w:t xml:space="preserve">s </w:t>
            </w:r>
            <w:r w:rsidRPr="00AB52E9">
              <w:rPr>
                <w:rFonts w:asciiTheme="minorHAnsi" w:eastAsia="Times New Roman" w:hAnsiTheme="minorHAnsi"/>
                <w:spacing w:val="1"/>
              </w:rPr>
              <w:t>a</w:t>
            </w:r>
            <w:r w:rsidRPr="00AB52E9">
              <w:rPr>
                <w:rFonts w:asciiTheme="minorHAnsi" w:eastAsia="Times New Roman" w:hAnsiTheme="minorHAnsi"/>
              </w:rPr>
              <w:t>c</w:t>
            </w:r>
            <w:r w:rsidRPr="00AB52E9">
              <w:rPr>
                <w:rFonts w:asciiTheme="minorHAnsi" w:eastAsia="Times New Roman" w:hAnsiTheme="minorHAnsi"/>
                <w:spacing w:val="-2"/>
              </w:rPr>
              <w:t>h</w:t>
            </w:r>
            <w:r w:rsidRPr="00AB52E9">
              <w:rPr>
                <w:rFonts w:asciiTheme="minorHAnsi" w:eastAsia="Times New Roman" w:hAnsiTheme="minorHAnsi"/>
                <w:spacing w:val="1"/>
              </w:rPr>
              <w:t>i</w:t>
            </w:r>
            <w:r w:rsidRPr="00AB52E9">
              <w:rPr>
                <w:rFonts w:asciiTheme="minorHAnsi" w:eastAsia="Times New Roman" w:hAnsiTheme="minorHAnsi"/>
              </w:rPr>
              <w:t>e</w:t>
            </w:r>
            <w:r w:rsidRPr="00AB52E9">
              <w:rPr>
                <w:rFonts w:asciiTheme="minorHAnsi" w:eastAsia="Times New Roman" w:hAnsiTheme="minorHAnsi"/>
                <w:spacing w:val="-2"/>
              </w:rPr>
              <w:t>v</w:t>
            </w:r>
            <w:r w:rsidRPr="00AB52E9">
              <w:rPr>
                <w:rFonts w:asciiTheme="minorHAnsi" w:eastAsia="Times New Roman" w:hAnsiTheme="minorHAnsi"/>
              </w:rPr>
              <w:t>a</w:t>
            </w:r>
            <w:r w:rsidRPr="00AB52E9">
              <w:rPr>
                <w:rFonts w:asciiTheme="minorHAnsi" w:eastAsia="Times New Roman" w:hAnsiTheme="minorHAnsi"/>
                <w:spacing w:val="-2"/>
              </w:rPr>
              <w:t>b</w:t>
            </w:r>
            <w:r w:rsidRPr="00AB52E9">
              <w:rPr>
                <w:rFonts w:asciiTheme="minorHAnsi" w:eastAsia="Times New Roman" w:hAnsiTheme="minorHAnsi"/>
                <w:spacing w:val="1"/>
              </w:rPr>
              <w:t>l</w:t>
            </w:r>
            <w:r w:rsidRPr="00AB52E9">
              <w:rPr>
                <w:rFonts w:asciiTheme="minorHAnsi" w:eastAsia="Times New Roman" w:hAnsiTheme="minorHAnsi"/>
              </w:rPr>
              <w:t>e yet ch</w:t>
            </w:r>
            <w:r w:rsidRPr="00AB52E9">
              <w:rPr>
                <w:rFonts w:asciiTheme="minorHAnsi" w:eastAsia="Times New Roman" w:hAnsiTheme="minorHAnsi"/>
                <w:spacing w:val="-2"/>
              </w:rPr>
              <w:t>a</w:t>
            </w:r>
            <w:r w:rsidRPr="00AB52E9">
              <w:rPr>
                <w:rFonts w:asciiTheme="minorHAnsi" w:eastAsia="Times New Roman" w:hAnsiTheme="minorHAnsi"/>
                <w:spacing w:val="1"/>
              </w:rPr>
              <w:t>l</w:t>
            </w:r>
            <w:r w:rsidRPr="00AB52E9">
              <w:rPr>
                <w:rFonts w:asciiTheme="minorHAnsi" w:eastAsia="Times New Roman" w:hAnsiTheme="minorHAnsi"/>
                <w:spacing w:val="-1"/>
              </w:rPr>
              <w:t>l</w:t>
            </w:r>
            <w:r w:rsidRPr="00AB52E9">
              <w:rPr>
                <w:rFonts w:asciiTheme="minorHAnsi" w:eastAsia="Times New Roman" w:hAnsiTheme="minorHAnsi"/>
              </w:rPr>
              <w:t>en</w:t>
            </w:r>
            <w:r w:rsidRPr="00AB52E9">
              <w:rPr>
                <w:rFonts w:asciiTheme="minorHAnsi" w:eastAsia="Times New Roman" w:hAnsiTheme="minorHAnsi"/>
                <w:spacing w:val="-2"/>
              </w:rPr>
              <w:t>g</w:t>
            </w:r>
            <w:r w:rsidRPr="00AB52E9">
              <w:rPr>
                <w:rFonts w:asciiTheme="minorHAnsi" w:eastAsia="Times New Roman" w:hAnsiTheme="minorHAnsi"/>
                <w:spacing w:val="1"/>
              </w:rPr>
              <w:t>i</w:t>
            </w:r>
            <w:r w:rsidRPr="00AB52E9">
              <w:rPr>
                <w:rFonts w:asciiTheme="minorHAnsi" w:eastAsia="Times New Roman" w:hAnsiTheme="minorHAnsi"/>
              </w:rPr>
              <w:t>n</w:t>
            </w:r>
            <w:r w:rsidRPr="00AB52E9">
              <w:rPr>
                <w:rFonts w:asciiTheme="minorHAnsi" w:eastAsia="Times New Roman" w:hAnsiTheme="minorHAnsi"/>
                <w:spacing w:val="-2"/>
              </w:rPr>
              <w:t>g</w:t>
            </w:r>
            <w:r w:rsidRPr="00AB52E9">
              <w:rPr>
                <w:rFonts w:asciiTheme="minorHAnsi" w:eastAsia="Times New Roman" w:hAnsiTheme="minorHAnsi"/>
              </w:rPr>
              <w:t>?</w:t>
            </w:r>
          </w:p>
          <w:p w14:paraId="76876D7B" w14:textId="77777777" w:rsidR="00386999" w:rsidRPr="00AB52E9" w:rsidRDefault="00386999" w:rsidP="009E1265">
            <w:pPr>
              <w:spacing w:before="42"/>
              <w:ind w:left="144" w:right="-20"/>
              <w:rPr>
                <w:rFonts w:asciiTheme="minorHAnsi" w:eastAsia="Times New Roman" w:hAnsiTheme="minorHAnsi"/>
              </w:rPr>
            </w:pPr>
          </w:p>
        </w:tc>
      </w:tr>
      <w:tr w:rsidR="00386999" w:rsidRPr="00AB52E9" w14:paraId="57C95445" w14:textId="77777777" w:rsidTr="009E1265">
        <w:trPr>
          <w:trHeight w:hRule="exact" w:val="649"/>
        </w:trPr>
        <w:tc>
          <w:tcPr>
            <w:tcW w:w="450" w:type="dxa"/>
            <w:tcBorders>
              <w:top w:val="single" w:sz="4" w:space="0" w:color="C5C7A7"/>
              <w:left w:val="single" w:sz="4" w:space="0" w:color="C5C7A7"/>
              <w:bottom w:val="single" w:sz="4" w:space="0" w:color="C5C7A7"/>
              <w:right w:val="nil"/>
            </w:tcBorders>
            <w:shd w:val="clear" w:color="auto" w:fill="A0A36D"/>
            <w:vAlign w:val="center"/>
          </w:tcPr>
          <w:p w14:paraId="7ACD4E79" w14:textId="77777777" w:rsidR="00386999" w:rsidRPr="00AB52E9" w:rsidRDefault="00386999" w:rsidP="009E1265">
            <w:pPr>
              <w:spacing w:before="36"/>
              <w:ind w:right="-20"/>
              <w:jc w:val="center"/>
              <w:rPr>
                <w:rFonts w:asciiTheme="minorHAnsi" w:eastAsia="Times New Roman" w:hAnsiTheme="minorHAnsi"/>
              </w:rPr>
            </w:pPr>
            <w:r w:rsidRPr="00AB52E9">
              <w:rPr>
                <w:rFonts w:asciiTheme="minorHAnsi" w:eastAsia="Times New Roman" w:hAnsiTheme="minorHAnsi"/>
                <w:b/>
                <w:bCs/>
                <w:color w:val="FFFFFF"/>
              </w:rPr>
              <w:t>R</w:t>
            </w:r>
          </w:p>
        </w:tc>
        <w:tc>
          <w:tcPr>
            <w:tcW w:w="3960" w:type="dxa"/>
            <w:tcBorders>
              <w:top w:val="single" w:sz="4" w:space="0" w:color="C5C7A7"/>
              <w:left w:val="nil"/>
              <w:bottom w:val="single" w:sz="4" w:space="0" w:color="C5C7A7"/>
              <w:right w:val="nil"/>
            </w:tcBorders>
          </w:tcPr>
          <w:p w14:paraId="31486F3E" w14:textId="77777777" w:rsidR="00386999" w:rsidRPr="00AB52E9" w:rsidRDefault="00386999" w:rsidP="009E1265">
            <w:pPr>
              <w:spacing w:before="37"/>
              <w:ind w:left="108" w:right="105"/>
              <w:rPr>
                <w:rFonts w:asciiTheme="minorHAnsi" w:eastAsia="Times New Roman" w:hAnsiTheme="minorHAnsi"/>
              </w:rPr>
            </w:pPr>
            <w:r w:rsidRPr="00AB52E9">
              <w:rPr>
                <w:rFonts w:asciiTheme="minorHAnsi" w:eastAsia="Times New Roman" w:hAnsiTheme="minorHAnsi"/>
                <w:b/>
                <w:spacing w:val="-1"/>
              </w:rPr>
              <w:t>Relevant</w:t>
            </w:r>
            <w:r w:rsidRPr="00AB52E9">
              <w:rPr>
                <w:rFonts w:asciiTheme="minorHAnsi" w:eastAsia="Times New Roman" w:hAnsiTheme="minorHAnsi"/>
              </w:rPr>
              <w:t>: The goal is specific to the professional role.</w:t>
            </w:r>
          </w:p>
        </w:tc>
        <w:tc>
          <w:tcPr>
            <w:tcW w:w="4950" w:type="dxa"/>
            <w:tcBorders>
              <w:top w:val="single" w:sz="4" w:space="0" w:color="C5C7A7"/>
              <w:left w:val="nil"/>
              <w:bottom w:val="single" w:sz="4" w:space="0" w:color="C5C7A7"/>
              <w:right w:val="single" w:sz="4" w:space="0" w:color="C5C7A7"/>
            </w:tcBorders>
          </w:tcPr>
          <w:p w14:paraId="42E07DF5" w14:textId="77777777" w:rsidR="00386999" w:rsidRPr="00AB52E9" w:rsidRDefault="00386999" w:rsidP="009E1265">
            <w:pPr>
              <w:spacing w:before="31"/>
              <w:ind w:left="144" w:right="-20"/>
              <w:rPr>
                <w:rFonts w:asciiTheme="minorHAnsi" w:eastAsia="Times New Roman" w:hAnsiTheme="minorHAnsi"/>
              </w:rPr>
            </w:pPr>
            <w:r w:rsidRPr="00AB52E9">
              <w:rPr>
                <w:rFonts w:asciiTheme="minorHAnsi" w:eastAsia="Times New Roman" w:hAnsiTheme="minorHAnsi"/>
              </w:rPr>
              <w:t>How does the goal tie into key responsibilities?</w:t>
            </w:r>
          </w:p>
          <w:p w14:paraId="394CF114" w14:textId="77777777" w:rsidR="00386999" w:rsidRPr="00AB52E9" w:rsidRDefault="00386999" w:rsidP="009E1265">
            <w:pPr>
              <w:spacing w:before="40"/>
              <w:ind w:left="144" w:right="173"/>
              <w:rPr>
                <w:rFonts w:asciiTheme="minorHAnsi" w:eastAsia="Times New Roman" w:hAnsiTheme="minorHAnsi"/>
              </w:rPr>
            </w:pPr>
          </w:p>
        </w:tc>
      </w:tr>
      <w:tr w:rsidR="00386999" w:rsidRPr="00AB52E9" w14:paraId="7C131C44" w14:textId="77777777" w:rsidTr="009E1265">
        <w:trPr>
          <w:trHeight w:hRule="exact" w:val="1270"/>
        </w:trPr>
        <w:tc>
          <w:tcPr>
            <w:tcW w:w="450" w:type="dxa"/>
            <w:tcBorders>
              <w:top w:val="single" w:sz="4" w:space="0" w:color="C5C7A7"/>
              <w:left w:val="single" w:sz="4" w:space="0" w:color="C5C7A7"/>
              <w:bottom w:val="single" w:sz="4" w:space="0" w:color="C5C7A7"/>
              <w:right w:val="nil"/>
            </w:tcBorders>
            <w:shd w:val="clear" w:color="auto" w:fill="A0A36D"/>
            <w:vAlign w:val="center"/>
          </w:tcPr>
          <w:p w14:paraId="61B2CA42" w14:textId="77777777" w:rsidR="00386999" w:rsidRPr="00AB52E9" w:rsidRDefault="00386999" w:rsidP="009E1265">
            <w:pPr>
              <w:spacing w:before="36"/>
              <w:ind w:right="-20"/>
              <w:jc w:val="center"/>
              <w:rPr>
                <w:rFonts w:asciiTheme="minorHAnsi" w:eastAsia="Times New Roman" w:hAnsiTheme="minorHAnsi"/>
              </w:rPr>
            </w:pPr>
            <w:r w:rsidRPr="00AB52E9">
              <w:rPr>
                <w:rFonts w:asciiTheme="minorHAnsi" w:eastAsia="Times New Roman" w:hAnsiTheme="minorHAnsi"/>
                <w:b/>
                <w:bCs/>
                <w:color w:val="FFFFFF"/>
              </w:rPr>
              <w:t>T</w:t>
            </w:r>
          </w:p>
        </w:tc>
        <w:tc>
          <w:tcPr>
            <w:tcW w:w="3960" w:type="dxa"/>
            <w:tcBorders>
              <w:top w:val="single" w:sz="4" w:space="0" w:color="C5C7A7"/>
              <w:left w:val="nil"/>
              <w:bottom w:val="single" w:sz="4" w:space="0" w:color="C5C7A7"/>
              <w:right w:val="nil"/>
            </w:tcBorders>
            <w:shd w:val="clear" w:color="auto" w:fill="EBEBE0"/>
          </w:tcPr>
          <w:p w14:paraId="23063519" w14:textId="77777777" w:rsidR="00386999" w:rsidRPr="00AB52E9" w:rsidRDefault="00386999" w:rsidP="009E1265">
            <w:pPr>
              <w:spacing w:before="34"/>
              <w:ind w:left="108" w:right="302"/>
              <w:rPr>
                <w:rFonts w:asciiTheme="minorHAnsi" w:eastAsia="Times New Roman" w:hAnsiTheme="minorHAnsi"/>
              </w:rPr>
            </w:pPr>
            <w:r w:rsidRPr="00AB52E9">
              <w:rPr>
                <w:rFonts w:asciiTheme="minorHAnsi" w:eastAsia="Times New Roman" w:hAnsiTheme="minorHAnsi"/>
                <w:b/>
              </w:rPr>
              <w:t>Time-bound</w:t>
            </w:r>
            <w:r w:rsidRPr="00AB52E9">
              <w:rPr>
                <w:rFonts w:asciiTheme="minorHAnsi" w:eastAsia="Times New Roman" w:hAnsiTheme="minorHAnsi"/>
              </w:rPr>
              <w:t>:</w:t>
            </w:r>
            <w:r w:rsidRPr="00AB52E9">
              <w:rPr>
                <w:rFonts w:asciiTheme="minorHAnsi" w:eastAsia="Times New Roman" w:hAnsiTheme="minorHAnsi"/>
                <w:spacing w:val="1"/>
              </w:rPr>
              <w:t xml:space="preserve"> </w:t>
            </w:r>
            <w:r w:rsidRPr="00AB52E9">
              <w:rPr>
                <w:rFonts w:asciiTheme="minorHAnsi" w:eastAsia="Times New Roman" w:hAnsiTheme="minorHAnsi"/>
              </w:rPr>
              <w:t>Start and completion dates</w:t>
            </w:r>
            <w:r w:rsidRPr="00AB52E9">
              <w:rPr>
                <w:rFonts w:asciiTheme="minorHAnsi" w:eastAsia="Times New Roman" w:hAnsiTheme="minorHAnsi"/>
                <w:spacing w:val="1"/>
              </w:rPr>
              <w:t xml:space="preserve"> are </w:t>
            </w:r>
            <w:r w:rsidRPr="00AB52E9">
              <w:rPr>
                <w:rFonts w:asciiTheme="minorHAnsi" w:eastAsia="Times New Roman" w:hAnsiTheme="minorHAnsi"/>
              </w:rPr>
              <w:t>clearly defined.</w:t>
            </w:r>
          </w:p>
        </w:tc>
        <w:tc>
          <w:tcPr>
            <w:tcW w:w="4950" w:type="dxa"/>
            <w:tcBorders>
              <w:top w:val="single" w:sz="4" w:space="0" w:color="C5C7A7"/>
              <w:left w:val="nil"/>
              <w:bottom w:val="single" w:sz="4" w:space="0" w:color="C5C7A7"/>
              <w:right w:val="single" w:sz="4" w:space="0" w:color="C5C7A7"/>
            </w:tcBorders>
            <w:shd w:val="clear" w:color="auto" w:fill="EBEBE0"/>
          </w:tcPr>
          <w:p w14:paraId="402FC1DF" w14:textId="77777777" w:rsidR="00386999" w:rsidRPr="00AB52E9" w:rsidRDefault="00386999" w:rsidP="009E1265">
            <w:pPr>
              <w:spacing w:before="37"/>
              <w:ind w:left="144" w:right="634"/>
              <w:rPr>
                <w:rFonts w:asciiTheme="minorHAnsi" w:eastAsia="Times New Roman" w:hAnsiTheme="minorHAnsi"/>
              </w:rPr>
            </w:pPr>
            <w:r w:rsidRPr="00AB52E9">
              <w:rPr>
                <w:rFonts w:asciiTheme="minorHAnsi" w:eastAsia="Times New Roman" w:hAnsiTheme="minorHAnsi"/>
              </w:rPr>
              <w:t xml:space="preserve">When </w:t>
            </w:r>
            <w:r w:rsidRPr="00AB52E9">
              <w:rPr>
                <w:rFonts w:asciiTheme="minorHAnsi" w:eastAsia="Times New Roman" w:hAnsiTheme="minorHAnsi"/>
                <w:spacing w:val="-3"/>
              </w:rPr>
              <w:t>w</w:t>
            </w:r>
            <w:r w:rsidRPr="00AB52E9">
              <w:rPr>
                <w:rFonts w:asciiTheme="minorHAnsi" w:eastAsia="Times New Roman" w:hAnsiTheme="minorHAnsi"/>
                <w:spacing w:val="1"/>
              </w:rPr>
              <w:t>i</w:t>
            </w:r>
            <w:r w:rsidRPr="00AB52E9">
              <w:rPr>
                <w:rFonts w:asciiTheme="minorHAnsi" w:eastAsia="Times New Roman" w:hAnsiTheme="minorHAnsi"/>
                <w:spacing w:val="-1"/>
              </w:rPr>
              <w:t>l</w:t>
            </w:r>
            <w:r w:rsidRPr="00AB52E9">
              <w:rPr>
                <w:rFonts w:asciiTheme="minorHAnsi" w:eastAsia="Times New Roman" w:hAnsiTheme="minorHAnsi"/>
              </w:rPr>
              <w:t>l</w:t>
            </w:r>
            <w:r w:rsidRPr="00AB52E9">
              <w:rPr>
                <w:rFonts w:asciiTheme="minorHAnsi" w:eastAsia="Times New Roman" w:hAnsiTheme="minorHAnsi"/>
                <w:spacing w:val="1"/>
              </w:rPr>
              <w:t xml:space="preserve"> </w:t>
            </w:r>
            <w:r w:rsidRPr="00AB52E9">
              <w:rPr>
                <w:rFonts w:asciiTheme="minorHAnsi" w:eastAsia="Times New Roman" w:hAnsiTheme="minorHAnsi"/>
              </w:rPr>
              <w:t>p</w:t>
            </w:r>
            <w:r w:rsidRPr="00AB52E9">
              <w:rPr>
                <w:rFonts w:asciiTheme="minorHAnsi" w:eastAsia="Times New Roman" w:hAnsiTheme="minorHAnsi"/>
                <w:spacing w:val="1"/>
              </w:rPr>
              <w:t>r</w:t>
            </w:r>
            <w:r w:rsidRPr="00AB52E9">
              <w:rPr>
                <w:rFonts w:asciiTheme="minorHAnsi" w:eastAsia="Times New Roman" w:hAnsiTheme="minorHAnsi"/>
                <w:spacing w:val="-2"/>
              </w:rPr>
              <w:t>o</w:t>
            </w:r>
            <w:r w:rsidRPr="00AB52E9">
              <w:rPr>
                <w:rFonts w:asciiTheme="minorHAnsi" w:eastAsia="Times New Roman" w:hAnsiTheme="minorHAnsi"/>
                <w:spacing w:val="1"/>
              </w:rPr>
              <w:t>f</w:t>
            </w:r>
            <w:r w:rsidRPr="00AB52E9">
              <w:rPr>
                <w:rFonts w:asciiTheme="minorHAnsi" w:eastAsia="Times New Roman" w:hAnsiTheme="minorHAnsi"/>
                <w:spacing w:val="-2"/>
              </w:rPr>
              <w:t>e</w:t>
            </w:r>
            <w:r w:rsidRPr="00AB52E9">
              <w:rPr>
                <w:rFonts w:asciiTheme="minorHAnsi" w:eastAsia="Times New Roman" w:hAnsiTheme="minorHAnsi"/>
              </w:rPr>
              <w:t>s</w:t>
            </w:r>
            <w:r w:rsidRPr="00AB52E9">
              <w:rPr>
                <w:rFonts w:asciiTheme="minorHAnsi" w:eastAsia="Times New Roman" w:hAnsiTheme="minorHAnsi"/>
                <w:spacing w:val="1"/>
              </w:rPr>
              <w:t>s</w:t>
            </w:r>
            <w:r w:rsidRPr="00AB52E9">
              <w:rPr>
                <w:rFonts w:asciiTheme="minorHAnsi" w:eastAsia="Times New Roman" w:hAnsiTheme="minorHAnsi"/>
                <w:spacing w:val="-1"/>
              </w:rPr>
              <w:t>i</w:t>
            </w:r>
            <w:r w:rsidRPr="00AB52E9">
              <w:rPr>
                <w:rFonts w:asciiTheme="minorHAnsi" w:eastAsia="Times New Roman" w:hAnsiTheme="minorHAnsi"/>
              </w:rPr>
              <w:t>on</w:t>
            </w:r>
            <w:r w:rsidRPr="00AB52E9">
              <w:rPr>
                <w:rFonts w:asciiTheme="minorHAnsi" w:eastAsia="Times New Roman" w:hAnsiTheme="minorHAnsi"/>
                <w:spacing w:val="-2"/>
              </w:rPr>
              <w:t>a</w:t>
            </w:r>
            <w:r w:rsidRPr="00AB52E9">
              <w:rPr>
                <w:rFonts w:asciiTheme="minorHAnsi" w:eastAsia="Times New Roman" w:hAnsiTheme="minorHAnsi"/>
              </w:rPr>
              <w:t>l</w:t>
            </w:r>
            <w:r w:rsidRPr="00AB52E9">
              <w:rPr>
                <w:rFonts w:asciiTheme="minorHAnsi" w:eastAsia="Times New Roman" w:hAnsiTheme="minorHAnsi"/>
                <w:spacing w:val="1"/>
              </w:rPr>
              <w:t xml:space="preserve"> </w:t>
            </w:r>
            <w:r w:rsidRPr="00AB52E9">
              <w:rPr>
                <w:rFonts w:asciiTheme="minorHAnsi" w:eastAsia="Times New Roman" w:hAnsiTheme="minorHAnsi"/>
              </w:rPr>
              <w:t>de</w:t>
            </w:r>
            <w:r w:rsidRPr="00AB52E9">
              <w:rPr>
                <w:rFonts w:asciiTheme="minorHAnsi" w:eastAsia="Times New Roman" w:hAnsiTheme="minorHAnsi"/>
                <w:spacing w:val="-2"/>
              </w:rPr>
              <w:t>v</w:t>
            </w:r>
            <w:r w:rsidRPr="00AB52E9">
              <w:rPr>
                <w:rFonts w:asciiTheme="minorHAnsi" w:eastAsia="Times New Roman" w:hAnsiTheme="minorHAnsi"/>
              </w:rPr>
              <w:t>e</w:t>
            </w:r>
            <w:r w:rsidRPr="00AB52E9">
              <w:rPr>
                <w:rFonts w:asciiTheme="minorHAnsi" w:eastAsia="Times New Roman" w:hAnsiTheme="minorHAnsi"/>
                <w:spacing w:val="1"/>
              </w:rPr>
              <w:t>l</w:t>
            </w:r>
            <w:r w:rsidRPr="00AB52E9">
              <w:rPr>
                <w:rFonts w:asciiTheme="minorHAnsi" w:eastAsia="Times New Roman" w:hAnsiTheme="minorHAnsi"/>
              </w:rPr>
              <w:t>op</w:t>
            </w:r>
            <w:r w:rsidRPr="00AB52E9">
              <w:rPr>
                <w:rFonts w:asciiTheme="minorHAnsi" w:eastAsia="Times New Roman" w:hAnsiTheme="minorHAnsi"/>
                <w:spacing w:val="-4"/>
              </w:rPr>
              <w:t>m</w:t>
            </w:r>
            <w:r w:rsidRPr="00AB52E9">
              <w:rPr>
                <w:rFonts w:asciiTheme="minorHAnsi" w:eastAsia="Times New Roman" w:hAnsiTheme="minorHAnsi"/>
              </w:rPr>
              <w:t>ent</w:t>
            </w:r>
            <w:r w:rsidRPr="00AB52E9">
              <w:rPr>
                <w:rFonts w:asciiTheme="minorHAnsi" w:eastAsia="Times New Roman" w:hAnsiTheme="minorHAnsi"/>
                <w:spacing w:val="1"/>
              </w:rPr>
              <w:t xml:space="preserve"> </w:t>
            </w:r>
            <w:r w:rsidRPr="00AB52E9">
              <w:rPr>
                <w:rFonts w:asciiTheme="minorHAnsi" w:eastAsia="Times New Roman" w:hAnsiTheme="minorHAnsi"/>
                <w:spacing w:val="-2"/>
              </w:rPr>
              <w:t>a</w:t>
            </w:r>
            <w:r w:rsidRPr="00AB52E9">
              <w:rPr>
                <w:rFonts w:asciiTheme="minorHAnsi" w:eastAsia="Times New Roman" w:hAnsiTheme="minorHAnsi"/>
              </w:rPr>
              <w:t>c</w:t>
            </w:r>
            <w:r w:rsidRPr="00AB52E9">
              <w:rPr>
                <w:rFonts w:asciiTheme="minorHAnsi" w:eastAsia="Times New Roman" w:hAnsiTheme="minorHAnsi"/>
                <w:spacing w:val="-1"/>
              </w:rPr>
              <w:t>t</w:t>
            </w:r>
            <w:r w:rsidRPr="00AB52E9">
              <w:rPr>
                <w:rFonts w:asciiTheme="minorHAnsi" w:eastAsia="Times New Roman" w:hAnsiTheme="minorHAnsi"/>
                <w:spacing w:val="1"/>
              </w:rPr>
              <w:t>i</w:t>
            </w:r>
            <w:r w:rsidRPr="00AB52E9">
              <w:rPr>
                <w:rFonts w:asciiTheme="minorHAnsi" w:eastAsia="Times New Roman" w:hAnsiTheme="minorHAnsi"/>
                <w:spacing w:val="-2"/>
              </w:rPr>
              <w:t>v</w:t>
            </w:r>
            <w:r w:rsidRPr="00AB52E9">
              <w:rPr>
                <w:rFonts w:asciiTheme="minorHAnsi" w:eastAsia="Times New Roman" w:hAnsiTheme="minorHAnsi"/>
                <w:spacing w:val="1"/>
              </w:rPr>
              <w:t>it</w:t>
            </w:r>
            <w:r w:rsidRPr="00AB52E9">
              <w:rPr>
                <w:rFonts w:asciiTheme="minorHAnsi" w:eastAsia="Times New Roman" w:hAnsiTheme="minorHAnsi"/>
                <w:spacing w:val="-1"/>
              </w:rPr>
              <w:t>i</w:t>
            </w:r>
            <w:r w:rsidRPr="00AB52E9">
              <w:rPr>
                <w:rFonts w:asciiTheme="minorHAnsi" w:eastAsia="Times New Roman" w:hAnsiTheme="minorHAnsi"/>
              </w:rPr>
              <w:t>es occu</w:t>
            </w:r>
            <w:r w:rsidRPr="00AB52E9">
              <w:rPr>
                <w:rFonts w:asciiTheme="minorHAnsi" w:eastAsia="Times New Roman" w:hAnsiTheme="minorHAnsi"/>
                <w:spacing w:val="-2"/>
              </w:rPr>
              <w:t>r</w:t>
            </w:r>
            <w:r w:rsidRPr="00AB52E9">
              <w:rPr>
                <w:rFonts w:asciiTheme="minorHAnsi" w:eastAsia="Times New Roman" w:hAnsiTheme="minorHAnsi"/>
              </w:rPr>
              <w:t>?</w:t>
            </w:r>
          </w:p>
          <w:p w14:paraId="032D4DED" w14:textId="77777777" w:rsidR="00386999" w:rsidRPr="00AB52E9" w:rsidRDefault="00386999" w:rsidP="009E1265">
            <w:pPr>
              <w:spacing w:before="37"/>
              <w:ind w:left="144" w:right="786"/>
              <w:rPr>
                <w:rFonts w:asciiTheme="minorHAnsi" w:eastAsia="Times New Roman" w:hAnsiTheme="minorHAnsi"/>
              </w:rPr>
            </w:pPr>
            <w:r w:rsidRPr="00AB52E9">
              <w:rPr>
                <w:rFonts w:asciiTheme="minorHAnsi" w:eastAsia="Times New Roman" w:hAnsiTheme="minorHAnsi"/>
              </w:rPr>
              <w:t>What</w:t>
            </w:r>
            <w:r w:rsidRPr="00AB52E9">
              <w:rPr>
                <w:rFonts w:asciiTheme="minorHAnsi" w:eastAsia="Times New Roman" w:hAnsiTheme="minorHAnsi"/>
                <w:spacing w:val="-1"/>
              </w:rPr>
              <w:t xml:space="preserve"> </w:t>
            </w:r>
            <w:r w:rsidRPr="00AB52E9">
              <w:rPr>
                <w:rFonts w:asciiTheme="minorHAnsi" w:eastAsia="Times New Roman" w:hAnsiTheme="minorHAnsi"/>
              </w:rPr>
              <w:t>a</w:t>
            </w:r>
            <w:r w:rsidRPr="00AB52E9">
              <w:rPr>
                <w:rFonts w:asciiTheme="minorHAnsi" w:eastAsia="Times New Roman" w:hAnsiTheme="minorHAnsi"/>
                <w:spacing w:val="-1"/>
              </w:rPr>
              <w:t>r</w:t>
            </w:r>
            <w:r w:rsidRPr="00AB52E9">
              <w:rPr>
                <w:rFonts w:asciiTheme="minorHAnsi" w:eastAsia="Times New Roman" w:hAnsiTheme="minorHAnsi"/>
              </w:rPr>
              <w:t xml:space="preserve">e </w:t>
            </w:r>
            <w:r w:rsidRPr="00AB52E9">
              <w:rPr>
                <w:rFonts w:asciiTheme="minorHAnsi" w:eastAsia="Times New Roman" w:hAnsiTheme="minorHAnsi"/>
                <w:spacing w:val="1"/>
              </w:rPr>
              <w:t>t</w:t>
            </w:r>
            <w:r w:rsidRPr="00AB52E9">
              <w:rPr>
                <w:rFonts w:asciiTheme="minorHAnsi" w:eastAsia="Times New Roman" w:hAnsiTheme="minorHAnsi"/>
                <w:spacing w:val="-2"/>
              </w:rPr>
              <w:t>h</w:t>
            </w:r>
            <w:r w:rsidRPr="00AB52E9">
              <w:rPr>
                <w:rFonts w:asciiTheme="minorHAnsi" w:eastAsia="Times New Roman" w:hAnsiTheme="minorHAnsi"/>
              </w:rPr>
              <w:t>e</w:t>
            </w:r>
            <w:r w:rsidRPr="00AB52E9">
              <w:rPr>
                <w:rFonts w:asciiTheme="minorHAnsi" w:eastAsia="Times New Roman" w:hAnsiTheme="minorHAnsi"/>
                <w:spacing w:val="1"/>
              </w:rPr>
              <w:t xml:space="preserve"> </w:t>
            </w:r>
            <w:r w:rsidRPr="00AB52E9">
              <w:rPr>
                <w:rFonts w:asciiTheme="minorHAnsi" w:eastAsia="Times New Roman" w:hAnsiTheme="minorHAnsi"/>
              </w:rPr>
              <w:t>d</w:t>
            </w:r>
            <w:r w:rsidRPr="00AB52E9">
              <w:rPr>
                <w:rFonts w:asciiTheme="minorHAnsi" w:eastAsia="Times New Roman" w:hAnsiTheme="minorHAnsi"/>
                <w:spacing w:val="-2"/>
              </w:rPr>
              <w:t>e</w:t>
            </w:r>
            <w:r w:rsidRPr="00AB52E9">
              <w:rPr>
                <w:rFonts w:asciiTheme="minorHAnsi" w:eastAsia="Times New Roman" w:hAnsiTheme="minorHAnsi"/>
              </w:rPr>
              <w:t>ad</w:t>
            </w:r>
            <w:r w:rsidRPr="00AB52E9">
              <w:rPr>
                <w:rFonts w:asciiTheme="minorHAnsi" w:eastAsia="Times New Roman" w:hAnsiTheme="minorHAnsi"/>
                <w:spacing w:val="-1"/>
              </w:rPr>
              <w:t>l</w:t>
            </w:r>
            <w:r w:rsidRPr="00AB52E9">
              <w:rPr>
                <w:rFonts w:asciiTheme="minorHAnsi" w:eastAsia="Times New Roman" w:hAnsiTheme="minorHAnsi"/>
                <w:spacing w:val="1"/>
              </w:rPr>
              <w:t>i</w:t>
            </w:r>
            <w:r w:rsidRPr="00AB52E9">
              <w:rPr>
                <w:rFonts w:asciiTheme="minorHAnsi" w:eastAsia="Times New Roman" w:hAnsiTheme="minorHAnsi"/>
              </w:rPr>
              <w:t>n</w:t>
            </w:r>
            <w:r w:rsidRPr="00AB52E9">
              <w:rPr>
                <w:rFonts w:asciiTheme="minorHAnsi" w:eastAsia="Times New Roman" w:hAnsiTheme="minorHAnsi"/>
                <w:spacing w:val="-2"/>
              </w:rPr>
              <w:t>e</w:t>
            </w:r>
            <w:r w:rsidRPr="00AB52E9">
              <w:rPr>
                <w:rFonts w:asciiTheme="minorHAnsi" w:eastAsia="Times New Roman" w:hAnsiTheme="minorHAnsi"/>
              </w:rPr>
              <w:t xml:space="preserve">s </w:t>
            </w:r>
            <w:r w:rsidRPr="00AB52E9">
              <w:rPr>
                <w:rFonts w:asciiTheme="minorHAnsi" w:eastAsia="Times New Roman" w:hAnsiTheme="minorHAnsi"/>
                <w:spacing w:val="1"/>
              </w:rPr>
              <w:t>f</w:t>
            </w:r>
            <w:r w:rsidRPr="00AB52E9">
              <w:rPr>
                <w:rFonts w:asciiTheme="minorHAnsi" w:eastAsia="Times New Roman" w:hAnsiTheme="minorHAnsi"/>
                <w:spacing w:val="-2"/>
              </w:rPr>
              <w:t>o</w:t>
            </w:r>
            <w:r w:rsidRPr="00AB52E9">
              <w:rPr>
                <w:rFonts w:asciiTheme="minorHAnsi" w:eastAsia="Times New Roman" w:hAnsiTheme="minorHAnsi"/>
              </w:rPr>
              <w:t>r</w:t>
            </w:r>
            <w:r w:rsidRPr="00AB52E9">
              <w:rPr>
                <w:rFonts w:asciiTheme="minorHAnsi" w:eastAsia="Times New Roman" w:hAnsiTheme="minorHAnsi"/>
                <w:spacing w:val="-2"/>
              </w:rPr>
              <w:t xml:space="preserve"> </w:t>
            </w:r>
            <w:r w:rsidRPr="00AB52E9">
              <w:rPr>
                <w:rFonts w:asciiTheme="minorHAnsi" w:eastAsia="Times New Roman" w:hAnsiTheme="minorHAnsi"/>
              </w:rPr>
              <w:t xml:space="preserve">each </w:t>
            </w:r>
            <w:r w:rsidRPr="00AB52E9">
              <w:rPr>
                <w:rFonts w:asciiTheme="minorHAnsi" w:eastAsia="Times New Roman" w:hAnsiTheme="minorHAnsi"/>
                <w:spacing w:val="-2"/>
              </w:rPr>
              <w:t>a</w:t>
            </w:r>
            <w:r w:rsidRPr="00AB52E9">
              <w:rPr>
                <w:rFonts w:asciiTheme="minorHAnsi" w:eastAsia="Times New Roman" w:hAnsiTheme="minorHAnsi"/>
              </w:rPr>
              <w:t>c</w:t>
            </w:r>
            <w:r w:rsidRPr="00AB52E9">
              <w:rPr>
                <w:rFonts w:asciiTheme="minorHAnsi" w:eastAsia="Times New Roman" w:hAnsiTheme="minorHAnsi"/>
                <w:spacing w:val="-1"/>
              </w:rPr>
              <w:t>t</w:t>
            </w:r>
            <w:r w:rsidRPr="00AB52E9">
              <w:rPr>
                <w:rFonts w:asciiTheme="minorHAnsi" w:eastAsia="Times New Roman" w:hAnsiTheme="minorHAnsi"/>
                <w:spacing w:val="1"/>
              </w:rPr>
              <w:t>i</w:t>
            </w:r>
            <w:r w:rsidRPr="00AB52E9">
              <w:rPr>
                <w:rFonts w:asciiTheme="minorHAnsi" w:eastAsia="Times New Roman" w:hAnsiTheme="minorHAnsi"/>
                <w:spacing w:val="-2"/>
              </w:rPr>
              <w:t>v</w:t>
            </w:r>
            <w:r w:rsidRPr="00AB52E9">
              <w:rPr>
                <w:rFonts w:asciiTheme="minorHAnsi" w:eastAsia="Times New Roman" w:hAnsiTheme="minorHAnsi"/>
                <w:spacing w:val="1"/>
              </w:rPr>
              <w:t>it</w:t>
            </w:r>
            <w:r w:rsidRPr="00AB52E9">
              <w:rPr>
                <w:rFonts w:asciiTheme="minorHAnsi" w:eastAsia="Times New Roman" w:hAnsiTheme="minorHAnsi"/>
                <w:spacing w:val="-2"/>
              </w:rPr>
              <w:t>y</w:t>
            </w:r>
            <w:r w:rsidRPr="00AB52E9">
              <w:rPr>
                <w:rFonts w:asciiTheme="minorHAnsi" w:eastAsia="Times New Roman" w:hAnsiTheme="minorHAnsi"/>
              </w:rPr>
              <w:t xml:space="preserve">? When </w:t>
            </w:r>
            <w:r w:rsidRPr="00AB52E9">
              <w:rPr>
                <w:rFonts w:asciiTheme="minorHAnsi" w:eastAsia="Times New Roman" w:hAnsiTheme="minorHAnsi"/>
                <w:spacing w:val="-3"/>
              </w:rPr>
              <w:t>w</w:t>
            </w:r>
            <w:r w:rsidRPr="00AB52E9">
              <w:rPr>
                <w:rFonts w:asciiTheme="minorHAnsi" w:eastAsia="Times New Roman" w:hAnsiTheme="minorHAnsi"/>
                <w:spacing w:val="1"/>
              </w:rPr>
              <w:t>i</w:t>
            </w:r>
            <w:r w:rsidRPr="00AB52E9">
              <w:rPr>
                <w:rFonts w:asciiTheme="minorHAnsi" w:eastAsia="Times New Roman" w:hAnsiTheme="minorHAnsi"/>
                <w:spacing w:val="-1"/>
              </w:rPr>
              <w:t>l</w:t>
            </w:r>
            <w:r w:rsidRPr="00AB52E9">
              <w:rPr>
                <w:rFonts w:asciiTheme="minorHAnsi" w:eastAsia="Times New Roman" w:hAnsiTheme="minorHAnsi"/>
              </w:rPr>
              <w:t>l</w:t>
            </w:r>
            <w:r w:rsidRPr="00AB52E9">
              <w:rPr>
                <w:rFonts w:asciiTheme="minorHAnsi" w:eastAsia="Times New Roman" w:hAnsiTheme="minorHAnsi"/>
                <w:spacing w:val="1"/>
              </w:rPr>
              <w:t xml:space="preserve"> the </w:t>
            </w:r>
            <w:r w:rsidRPr="00AB52E9">
              <w:rPr>
                <w:rFonts w:asciiTheme="minorHAnsi" w:eastAsia="Times New Roman" w:hAnsiTheme="minorHAnsi"/>
                <w:spacing w:val="-1"/>
              </w:rPr>
              <w:t>l</w:t>
            </w:r>
            <w:r w:rsidRPr="00AB52E9">
              <w:rPr>
                <w:rFonts w:asciiTheme="minorHAnsi" w:eastAsia="Times New Roman" w:hAnsiTheme="minorHAnsi"/>
              </w:rPr>
              <w:t>ea</w:t>
            </w:r>
            <w:r w:rsidRPr="00AB52E9">
              <w:rPr>
                <w:rFonts w:asciiTheme="minorHAnsi" w:eastAsia="Times New Roman" w:hAnsiTheme="minorHAnsi"/>
                <w:spacing w:val="1"/>
              </w:rPr>
              <w:t>r</w:t>
            </w:r>
            <w:r w:rsidRPr="00AB52E9">
              <w:rPr>
                <w:rFonts w:asciiTheme="minorHAnsi" w:eastAsia="Times New Roman" w:hAnsiTheme="minorHAnsi"/>
                <w:spacing w:val="-2"/>
              </w:rPr>
              <w:t>n</w:t>
            </w:r>
            <w:r w:rsidRPr="00AB52E9">
              <w:rPr>
                <w:rFonts w:asciiTheme="minorHAnsi" w:eastAsia="Times New Roman" w:hAnsiTheme="minorHAnsi"/>
                <w:spacing w:val="1"/>
              </w:rPr>
              <w:t>i</w:t>
            </w:r>
            <w:r w:rsidRPr="00AB52E9">
              <w:rPr>
                <w:rFonts w:asciiTheme="minorHAnsi" w:eastAsia="Times New Roman" w:hAnsiTheme="minorHAnsi"/>
              </w:rPr>
              <w:t>ng</w:t>
            </w:r>
            <w:r w:rsidRPr="00AB52E9">
              <w:rPr>
                <w:rFonts w:asciiTheme="minorHAnsi" w:eastAsia="Times New Roman" w:hAnsiTheme="minorHAnsi"/>
                <w:spacing w:val="-2"/>
              </w:rPr>
              <w:t xml:space="preserve"> </w:t>
            </w:r>
            <w:r w:rsidRPr="00AB52E9">
              <w:rPr>
                <w:rFonts w:asciiTheme="minorHAnsi" w:eastAsia="Times New Roman" w:hAnsiTheme="minorHAnsi"/>
              </w:rPr>
              <w:t>be a</w:t>
            </w:r>
            <w:r w:rsidRPr="00AB52E9">
              <w:rPr>
                <w:rFonts w:asciiTheme="minorHAnsi" w:eastAsia="Times New Roman" w:hAnsiTheme="minorHAnsi"/>
                <w:spacing w:val="-2"/>
              </w:rPr>
              <w:t>p</w:t>
            </w:r>
            <w:r w:rsidRPr="00AB52E9">
              <w:rPr>
                <w:rFonts w:asciiTheme="minorHAnsi" w:eastAsia="Times New Roman" w:hAnsiTheme="minorHAnsi"/>
              </w:rPr>
              <w:t>p</w:t>
            </w:r>
            <w:r w:rsidRPr="00AB52E9">
              <w:rPr>
                <w:rFonts w:asciiTheme="minorHAnsi" w:eastAsia="Times New Roman" w:hAnsiTheme="minorHAnsi"/>
                <w:spacing w:val="-1"/>
              </w:rPr>
              <w:t>li</w:t>
            </w:r>
            <w:r w:rsidRPr="00AB52E9">
              <w:rPr>
                <w:rFonts w:asciiTheme="minorHAnsi" w:eastAsia="Times New Roman" w:hAnsiTheme="minorHAnsi"/>
              </w:rPr>
              <w:t>ed?</w:t>
            </w:r>
          </w:p>
        </w:tc>
      </w:tr>
    </w:tbl>
    <w:p w14:paraId="3C17BFB0" w14:textId="77777777" w:rsidR="003E7D48" w:rsidRPr="00AB52E9" w:rsidRDefault="003E7D48" w:rsidP="003E7D48">
      <w:pPr>
        <w:pStyle w:val="Default"/>
        <w:rPr>
          <w:rFonts w:asciiTheme="minorHAnsi" w:eastAsia="Times New Roman" w:hAnsiTheme="minorHAnsi" w:cs="Calibri"/>
          <w:i/>
          <w:spacing w:val="1"/>
        </w:rPr>
      </w:pPr>
    </w:p>
    <w:p w14:paraId="5678D30E" w14:textId="4717FA56" w:rsidR="007115C9" w:rsidRPr="00AB52E9" w:rsidRDefault="007115C9" w:rsidP="007115C9">
      <w:pPr>
        <w:pStyle w:val="Default"/>
        <w:spacing w:after="240"/>
        <w:rPr>
          <w:rFonts w:asciiTheme="minorHAnsi" w:hAnsiTheme="minorHAnsi" w:cs="Calibri"/>
        </w:rPr>
      </w:pPr>
      <w:proofErr w:type="gramStart"/>
      <w:r w:rsidRPr="00AB52E9">
        <w:rPr>
          <w:rFonts w:asciiTheme="minorHAnsi" w:eastAsia="Times New Roman" w:hAnsiTheme="minorHAnsi" w:cs="Calibri"/>
          <w:i/>
          <w:spacing w:val="1"/>
        </w:rPr>
        <w:t>Professional Learning Activities.</w:t>
      </w:r>
      <w:proofErr w:type="gramEnd"/>
      <w:r w:rsidRPr="00AB52E9">
        <w:rPr>
          <w:rFonts w:asciiTheme="minorHAnsi" w:eastAsia="Times New Roman" w:hAnsiTheme="minorHAnsi" w:cs="Calibri"/>
          <w:spacing w:val="1"/>
        </w:rPr>
        <w:t xml:space="preserve"> </w:t>
      </w:r>
      <w:r w:rsidRPr="00AB52E9">
        <w:rPr>
          <w:rFonts w:asciiTheme="minorHAnsi" w:eastAsia="Times New Roman" w:hAnsiTheme="minorHAnsi" w:cs="Calibri"/>
        </w:rPr>
        <w:t>Pr</w:t>
      </w:r>
      <w:r w:rsidRPr="00AB52E9">
        <w:rPr>
          <w:rFonts w:asciiTheme="minorHAnsi" w:eastAsia="Times New Roman" w:hAnsiTheme="minorHAnsi" w:cs="Calibri"/>
          <w:spacing w:val="1"/>
        </w:rPr>
        <w:t>o</w:t>
      </w:r>
      <w:r w:rsidRPr="00AB52E9">
        <w:rPr>
          <w:rFonts w:asciiTheme="minorHAnsi" w:eastAsia="Times New Roman" w:hAnsiTheme="minorHAnsi" w:cs="Calibri"/>
        </w:rPr>
        <w:t>f</w:t>
      </w:r>
      <w:r w:rsidRPr="00AB52E9">
        <w:rPr>
          <w:rFonts w:asciiTheme="minorHAnsi" w:eastAsia="Times New Roman" w:hAnsiTheme="minorHAnsi" w:cs="Calibri"/>
          <w:spacing w:val="-2"/>
        </w:rPr>
        <w:t>e</w:t>
      </w:r>
      <w:r w:rsidRPr="00AB52E9">
        <w:rPr>
          <w:rFonts w:asciiTheme="minorHAnsi" w:eastAsia="Times New Roman" w:hAnsiTheme="minorHAnsi" w:cs="Calibri"/>
        </w:rPr>
        <w:t>ss</w:t>
      </w:r>
      <w:r w:rsidRPr="00AB52E9">
        <w:rPr>
          <w:rFonts w:asciiTheme="minorHAnsi" w:eastAsia="Times New Roman" w:hAnsiTheme="minorHAnsi" w:cs="Calibri"/>
          <w:spacing w:val="1"/>
        </w:rPr>
        <w:t>i</w:t>
      </w:r>
      <w:r w:rsidRPr="00AB52E9">
        <w:rPr>
          <w:rFonts w:asciiTheme="minorHAnsi" w:eastAsia="Times New Roman" w:hAnsiTheme="minorHAnsi" w:cs="Calibri"/>
        </w:rPr>
        <w:t>on</w:t>
      </w:r>
      <w:r w:rsidRPr="00AB52E9">
        <w:rPr>
          <w:rFonts w:asciiTheme="minorHAnsi" w:eastAsia="Times New Roman" w:hAnsiTheme="minorHAnsi" w:cs="Calibri"/>
          <w:spacing w:val="-1"/>
        </w:rPr>
        <w:t>a</w:t>
      </w:r>
      <w:r w:rsidRPr="00AB52E9">
        <w:rPr>
          <w:rFonts w:asciiTheme="minorHAnsi" w:eastAsia="Times New Roman" w:hAnsiTheme="minorHAnsi" w:cs="Calibri"/>
        </w:rPr>
        <w:t>l learning a</w:t>
      </w:r>
      <w:r w:rsidRPr="00AB52E9">
        <w:rPr>
          <w:rFonts w:asciiTheme="minorHAnsi" w:eastAsia="Times New Roman" w:hAnsiTheme="minorHAnsi" w:cs="Calibri"/>
          <w:spacing w:val="-1"/>
        </w:rPr>
        <w:t>c</w:t>
      </w:r>
      <w:r w:rsidRPr="00AB52E9">
        <w:rPr>
          <w:rFonts w:asciiTheme="minorHAnsi" w:eastAsia="Times New Roman" w:hAnsiTheme="minorHAnsi" w:cs="Calibri"/>
        </w:rPr>
        <w:t>t</w:t>
      </w:r>
      <w:r w:rsidRPr="00AB52E9">
        <w:rPr>
          <w:rFonts w:asciiTheme="minorHAnsi" w:eastAsia="Times New Roman" w:hAnsiTheme="minorHAnsi" w:cs="Calibri"/>
          <w:spacing w:val="1"/>
        </w:rPr>
        <w:t>i</w:t>
      </w:r>
      <w:r w:rsidRPr="00AB52E9">
        <w:rPr>
          <w:rFonts w:asciiTheme="minorHAnsi" w:eastAsia="Times New Roman" w:hAnsiTheme="minorHAnsi" w:cs="Calibri"/>
        </w:rPr>
        <w:t>vi</w:t>
      </w:r>
      <w:r w:rsidRPr="00AB52E9">
        <w:rPr>
          <w:rFonts w:asciiTheme="minorHAnsi" w:eastAsia="Times New Roman" w:hAnsiTheme="minorHAnsi" w:cs="Calibri"/>
          <w:spacing w:val="1"/>
        </w:rPr>
        <w:t>t</w:t>
      </w:r>
      <w:r w:rsidRPr="00AB52E9">
        <w:rPr>
          <w:rFonts w:asciiTheme="minorHAnsi" w:eastAsia="Times New Roman" w:hAnsiTheme="minorHAnsi" w:cs="Calibri"/>
        </w:rPr>
        <w:t xml:space="preserve">ies, </w:t>
      </w:r>
      <w:r w:rsidR="00386999" w:rsidRPr="00AB52E9">
        <w:rPr>
          <w:rFonts w:asciiTheme="minorHAnsi" w:eastAsia="Times New Roman" w:hAnsiTheme="minorHAnsi" w:cs="Calibri"/>
        </w:rPr>
        <w:t>application of the learning</w:t>
      </w:r>
      <w:r w:rsidRPr="00AB52E9">
        <w:rPr>
          <w:rFonts w:asciiTheme="minorHAnsi" w:eastAsia="Times New Roman" w:hAnsiTheme="minorHAnsi" w:cs="Calibri"/>
        </w:rPr>
        <w:t xml:space="preserve">, </w:t>
      </w:r>
      <w:r w:rsidR="00EF522B" w:rsidRPr="00AB52E9">
        <w:rPr>
          <w:rFonts w:asciiTheme="minorHAnsi" w:eastAsia="Times New Roman" w:hAnsiTheme="minorHAnsi" w:cs="Calibri"/>
        </w:rPr>
        <w:t>impact on practice</w:t>
      </w:r>
      <w:r w:rsidR="00386999" w:rsidRPr="00AB52E9">
        <w:rPr>
          <w:rFonts w:asciiTheme="minorHAnsi" w:eastAsia="Times New Roman" w:hAnsiTheme="minorHAnsi" w:cs="Calibri"/>
        </w:rPr>
        <w:t>,</w:t>
      </w:r>
      <w:r w:rsidRPr="00AB52E9">
        <w:rPr>
          <w:rFonts w:asciiTheme="minorHAnsi" w:eastAsia="Times New Roman" w:hAnsiTheme="minorHAnsi" w:cs="Calibri"/>
        </w:rPr>
        <w:t xml:space="preserve"> and </w:t>
      </w:r>
      <w:r w:rsidR="0037568B" w:rsidRPr="00AB52E9">
        <w:rPr>
          <w:rFonts w:asciiTheme="minorHAnsi" w:eastAsia="Times New Roman" w:hAnsiTheme="minorHAnsi" w:cs="Calibri"/>
        </w:rPr>
        <w:t xml:space="preserve">a </w:t>
      </w:r>
      <w:r w:rsidR="00386999" w:rsidRPr="00AB52E9">
        <w:rPr>
          <w:rFonts w:asciiTheme="minorHAnsi" w:eastAsia="Times New Roman" w:hAnsiTheme="minorHAnsi" w:cs="Calibri"/>
        </w:rPr>
        <w:t>target complet</w:t>
      </w:r>
      <w:r w:rsidR="0037568B" w:rsidRPr="00AB52E9">
        <w:rPr>
          <w:rFonts w:asciiTheme="minorHAnsi" w:eastAsia="Times New Roman" w:hAnsiTheme="minorHAnsi" w:cs="Calibri"/>
        </w:rPr>
        <w:t>ion date</w:t>
      </w:r>
      <w:r w:rsidR="00386999" w:rsidRPr="00AB52E9">
        <w:rPr>
          <w:rFonts w:asciiTheme="minorHAnsi" w:eastAsia="Times New Roman" w:hAnsiTheme="minorHAnsi" w:cs="Calibri"/>
          <w:spacing w:val="1"/>
        </w:rPr>
        <w:t xml:space="preserve"> </w:t>
      </w:r>
      <w:r w:rsidRPr="00AB52E9">
        <w:rPr>
          <w:rFonts w:asciiTheme="minorHAnsi" w:eastAsia="Times New Roman" w:hAnsiTheme="minorHAnsi" w:cs="Calibri"/>
          <w:spacing w:val="1"/>
        </w:rPr>
        <w:t>are identified for each goal. W</w:t>
      </w:r>
      <w:r w:rsidRPr="00AB52E9">
        <w:rPr>
          <w:rFonts w:asciiTheme="minorHAnsi" w:eastAsia="Times New Roman" w:hAnsiTheme="minorHAnsi" w:cs="Calibri"/>
        </w:rPr>
        <w:t>h</w:t>
      </w:r>
      <w:r w:rsidRPr="00AB52E9">
        <w:rPr>
          <w:rFonts w:asciiTheme="minorHAnsi" w:eastAsia="Times New Roman" w:hAnsiTheme="minorHAnsi" w:cs="Calibri"/>
          <w:spacing w:val="-1"/>
        </w:rPr>
        <w:t>e</w:t>
      </w:r>
      <w:r w:rsidRPr="00AB52E9">
        <w:rPr>
          <w:rFonts w:asciiTheme="minorHAnsi" w:eastAsia="Times New Roman" w:hAnsiTheme="minorHAnsi" w:cs="Calibri"/>
        </w:rPr>
        <w:t>n sel</w:t>
      </w:r>
      <w:r w:rsidRPr="00AB52E9">
        <w:rPr>
          <w:rFonts w:asciiTheme="minorHAnsi" w:eastAsia="Times New Roman" w:hAnsiTheme="minorHAnsi" w:cs="Calibri"/>
          <w:spacing w:val="-1"/>
        </w:rPr>
        <w:t>ec</w:t>
      </w:r>
      <w:r w:rsidRPr="00AB52E9">
        <w:rPr>
          <w:rFonts w:asciiTheme="minorHAnsi" w:eastAsia="Times New Roman" w:hAnsiTheme="minorHAnsi" w:cs="Calibri"/>
        </w:rPr>
        <w:t>t</w:t>
      </w:r>
      <w:r w:rsidRPr="00AB52E9">
        <w:rPr>
          <w:rFonts w:asciiTheme="minorHAnsi" w:eastAsia="Times New Roman" w:hAnsiTheme="minorHAnsi" w:cs="Calibri"/>
          <w:spacing w:val="1"/>
        </w:rPr>
        <w:t>i</w:t>
      </w:r>
      <w:r w:rsidRPr="00AB52E9">
        <w:rPr>
          <w:rFonts w:asciiTheme="minorHAnsi" w:eastAsia="Times New Roman" w:hAnsiTheme="minorHAnsi" w:cs="Calibri"/>
        </w:rPr>
        <w:t>ng</w:t>
      </w:r>
      <w:r w:rsidRPr="00AB52E9">
        <w:rPr>
          <w:rFonts w:asciiTheme="minorHAnsi" w:eastAsia="Times New Roman" w:hAnsiTheme="minorHAnsi" w:cs="Calibri"/>
          <w:spacing w:val="-2"/>
        </w:rPr>
        <w:t xml:space="preserve"> </w:t>
      </w:r>
      <w:r w:rsidRPr="00AB52E9">
        <w:rPr>
          <w:rFonts w:asciiTheme="minorHAnsi" w:eastAsia="Times New Roman" w:hAnsiTheme="minorHAnsi" w:cs="Calibri"/>
        </w:rPr>
        <w:t>pr</w:t>
      </w:r>
      <w:r w:rsidRPr="00AB52E9">
        <w:rPr>
          <w:rFonts w:asciiTheme="minorHAnsi" w:eastAsia="Times New Roman" w:hAnsiTheme="minorHAnsi" w:cs="Calibri"/>
          <w:spacing w:val="1"/>
        </w:rPr>
        <w:t>o</w:t>
      </w:r>
      <w:r w:rsidRPr="00AB52E9">
        <w:rPr>
          <w:rFonts w:asciiTheme="minorHAnsi" w:eastAsia="Times New Roman" w:hAnsiTheme="minorHAnsi" w:cs="Calibri"/>
        </w:rPr>
        <w:t>f</w:t>
      </w:r>
      <w:r w:rsidRPr="00AB52E9">
        <w:rPr>
          <w:rFonts w:asciiTheme="minorHAnsi" w:eastAsia="Times New Roman" w:hAnsiTheme="minorHAnsi" w:cs="Calibri"/>
          <w:spacing w:val="-2"/>
        </w:rPr>
        <w:t>e</w:t>
      </w:r>
      <w:r w:rsidRPr="00AB52E9">
        <w:rPr>
          <w:rFonts w:asciiTheme="minorHAnsi" w:eastAsia="Times New Roman" w:hAnsiTheme="minorHAnsi" w:cs="Calibri"/>
        </w:rPr>
        <w:t>ss</w:t>
      </w:r>
      <w:r w:rsidRPr="00AB52E9">
        <w:rPr>
          <w:rFonts w:asciiTheme="minorHAnsi" w:eastAsia="Times New Roman" w:hAnsiTheme="minorHAnsi" w:cs="Calibri"/>
          <w:spacing w:val="1"/>
        </w:rPr>
        <w:t>i</w:t>
      </w:r>
      <w:r w:rsidRPr="00AB52E9">
        <w:rPr>
          <w:rFonts w:asciiTheme="minorHAnsi" w:eastAsia="Times New Roman" w:hAnsiTheme="minorHAnsi" w:cs="Calibri"/>
        </w:rPr>
        <w:t>on</w:t>
      </w:r>
      <w:r w:rsidRPr="00AB52E9">
        <w:rPr>
          <w:rFonts w:asciiTheme="minorHAnsi" w:eastAsia="Times New Roman" w:hAnsiTheme="minorHAnsi" w:cs="Calibri"/>
          <w:spacing w:val="-1"/>
        </w:rPr>
        <w:t>a</w:t>
      </w:r>
      <w:r w:rsidRPr="00AB52E9">
        <w:rPr>
          <w:rFonts w:asciiTheme="minorHAnsi" w:eastAsia="Times New Roman" w:hAnsiTheme="minorHAnsi" w:cs="Calibri"/>
        </w:rPr>
        <w:t>l learning a</w:t>
      </w:r>
      <w:r w:rsidRPr="00AB52E9">
        <w:rPr>
          <w:rFonts w:asciiTheme="minorHAnsi" w:eastAsia="Times New Roman" w:hAnsiTheme="minorHAnsi" w:cs="Calibri"/>
          <w:spacing w:val="-1"/>
        </w:rPr>
        <w:t>c</w:t>
      </w:r>
      <w:r w:rsidRPr="00AB52E9">
        <w:rPr>
          <w:rFonts w:asciiTheme="minorHAnsi" w:eastAsia="Times New Roman" w:hAnsiTheme="minorHAnsi" w:cs="Calibri"/>
        </w:rPr>
        <w:t>t</w:t>
      </w:r>
      <w:r w:rsidRPr="00AB52E9">
        <w:rPr>
          <w:rFonts w:asciiTheme="minorHAnsi" w:eastAsia="Times New Roman" w:hAnsiTheme="minorHAnsi" w:cs="Calibri"/>
          <w:spacing w:val="1"/>
        </w:rPr>
        <w:t>i</w:t>
      </w:r>
      <w:r w:rsidRPr="00AB52E9">
        <w:rPr>
          <w:rFonts w:asciiTheme="minorHAnsi" w:eastAsia="Times New Roman" w:hAnsiTheme="minorHAnsi" w:cs="Calibri"/>
        </w:rPr>
        <w:t>vi</w:t>
      </w:r>
      <w:r w:rsidRPr="00AB52E9">
        <w:rPr>
          <w:rFonts w:asciiTheme="minorHAnsi" w:eastAsia="Times New Roman" w:hAnsiTheme="minorHAnsi" w:cs="Calibri"/>
          <w:spacing w:val="1"/>
        </w:rPr>
        <w:t>t</w:t>
      </w:r>
      <w:r w:rsidRPr="00AB52E9">
        <w:rPr>
          <w:rFonts w:asciiTheme="minorHAnsi" w:eastAsia="Times New Roman" w:hAnsiTheme="minorHAnsi" w:cs="Calibri"/>
        </w:rPr>
        <w:t>ies, the coordinator</w:t>
      </w:r>
      <w:r w:rsidRPr="00AB52E9">
        <w:rPr>
          <w:rFonts w:asciiTheme="minorHAnsi" w:eastAsia="Times New Roman" w:hAnsiTheme="minorHAnsi" w:cs="Calibri"/>
          <w:spacing w:val="2"/>
        </w:rPr>
        <w:t xml:space="preserve"> </w:t>
      </w:r>
      <w:r w:rsidRPr="00AB52E9">
        <w:rPr>
          <w:rFonts w:asciiTheme="minorHAnsi" w:eastAsia="Times New Roman" w:hAnsiTheme="minorHAnsi" w:cs="Calibri"/>
          <w:spacing w:val="-1"/>
        </w:rPr>
        <w:t>a</w:t>
      </w:r>
      <w:r w:rsidRPr="00AB52E9">
        <w:rPr>
          <w:rFonts w:asciiTheme="minorHAnsi" w:eastAsia="Times New Roman" w:hAnsiTheme="minorHAnsi" w:cs="Calibri"/>
        </w:rPr>
        <w:t xml:space="preserve">nd director should </w:t>
      </w:r>
      <w:r w:rsidRPr="00AB52E9">
        <w:rPr>
          <w:rFonts w:asciiTheme="minorHAnsi" w:eastAsia="Times New Roman" w:hAnsiTheme="minorHAnsi" w:cs="Calibri"/>
          <w:spacing w:val="-1"/>
        </w:rPr>
        <w:t>c</w:t>
      </w:r>
      <w:r w:rsidRPr="00AB52E9">
        <w:rPr>
          <w:rFonts w:asciiTheme="minorHAnsi" w:eastAsia="Times New Roman" w:hAnsiTheme="minorHAnsi" w:cs="Calibri"/>
        </w:rPr>
        <w:t>onsid</w:t>
      </w:r>
      <w:r w:rsidRPr="00AB52E9">
        <w:rPr>
          <w:rFonts w:asciiTheme="minorHAnsi" w:eastAsia="Times New Roman" w:hAnsiTheme="minorHAnsi" w:cs="Calibri"/>
          <w:spacing w:val="-1"/>
        </w:rPr>
        <w:t>e</w:t>
      </w:r>
      <w:r w:rsidRPr="00AB52E9">
        <w:rPr>
          <w:rFonts w:asciiTheme="minorHAnsi" w:eastAsia="Times New Roman" w:hAnsiTheme="minorHAnsi" w:cs="Calibri"/>
        </w:rPr>
        <w:t xml:space="preserve">r </w:t>
      </w:r>
      <w:r w:rsidRPr="00AB52E9">
        <w:rPr>
          <w:rFonts w:asciiTheme="minorHAnsi" w:eastAsia="Times New Roman" w:hAnsiTheme="minorHAnsi" w:cs="Calibri"/>
          <w:spacing w:val="1"/>
        </w:rPr>
        <w:t>a</w:t>
      </w:r>
      <w:r w:rsidRPr="00AB52E9">
        <w:rPr>
          <w:rFonts w:asciiTheme="minorHAnsi" w:eastAsia="Times New Roman" w:hAnsiTheme="minorHAnsi" w:cs="Calibri"/>
          <w:spacing w:val="-1"/>
        </w:rPr>
        <w:t>c</w:t>
      </w:r>
      <w:r w:rsidRPr="00AB52E9">
        <w:rPr>
          <w:rFonts w:asciiTheme="minorHAnsi" w:eastAsia="Times New Roman" w:hAnsiTheme="minorHAnsi" w:cs="Calibri"/>
        </w:rPr>
        <w:t>t</w:t>
      </w:r>
      <w:r w:rsidRPr="00AB52E9">
        <w:rPr>
          <w:rFonts w:asciiTheme="minorHAnsi" w:eastAsia="Times New Roman" w:hAnsiTheme="minorHAnsi" w:cs="Calibri"/>
          <w:spacing w:val="1"/>
        </w:rPr>
        <w:t>i</w:t>
      </w:r>
      <w:r w:rsidRPr="00AB52E9">
        <w:rPr>
          <w:rFonts w:asciiTheme="minorHAnsi" w:eastAsia="Times New Roman" w:hAnsiTheme="minorHAnsi" w:cs="Calibri"/>
        </w:rPr>
        <w:t>vi</w:t>
      </w:r>
      <w:r w:rsidRPr="00AB52E9">
        <w:rPr>
          <w:rFonts w:asciiTheme="minorHAnsi" w:eastAsia="Times New Roman" w:hAnsiTheme="minorHAnsi" w:cs="Calibri"/>
          <w:spacing w:val="1"/>
        </w:rPr>
        <w:t>t</w:t>
      </w:r>
      <w:r w:rsidRPr="00AB52E9">
        <w:rPr>
          <w:rFonts w:asciiTheme="minorHAnsi" w:eastAsia="Times New Roman" w:hAnsiTheme="minorHAnsi" w:cs="Calibri"/>
        </w:rPr>
        <w:t xml:space="preserve">ies </w:t>
      </w:r>
      <w:r w:rsidR="0037568B" w:rsidRPr="00AB52E9">
        <w:rPr>
          <w:rFonts w:asciiTheme="minorHAnsi" w:eastAsia="Times New Roman" w:hAnsiTheme="minorHAnsi" w:cs="Calibri"/>
        </w:rPr>
        <w:t>such as</w:t>
      </w:r>
      <w:r w:rsidRPr="00AB52E9">
        <w:rPr>
          <w:rFonts w:asciiTheme="minorHAnsi" w:eastAsia="Times New Roman" w:hAnsiTheme="minorHAnsi" w:cs="Calibri"/>
        </w:rPr>
        <w:t xml:space="preserve"> wo</w:t>
      </w:r>
      <w:r w:rsidRPr="00AB52E9">
        <w:rPr>
          <w:rFonts w:asciiTheme="minorHAnsi" w:eastAsia="Times New Roman" w:hAnsiTheme="minorHAnsi" w:cs="Calibri"/>
          <w:spacing w:val="-1"/>
        </w:rPr>
        <w:t>r</w:t>
      </w:r>
      <w:r w:rsidRPr="00AB52E9">
        <w:rPr>
          <w:rFonts w:asciiTheme="minorHAnsi" w:eastAsia="Times New Roman" w:hAnsiTheme="minorHAnsi" w:cs="Calibri"/>
        </w:rPr>
        <w:t>kshops, unive</w:t>
      </w:r>
      <w:r w:rsidRPr="00AB52E9">
        <w:rPr>
          <w:rFonts w:asciiTheme="minorHAnsi" w:eastAsia="Times New Roman" w:hAnsiTheme="minorHAnsi" w:cs="Calibri"/>
          <w:spacing w:val="-1"/>
        </w:rPr>
        <w:t>r</w:t>
      </w:r>
      <w:r w:rsidRPr="00AB52E9">
        <w:rPr>
          <w:rFonts w:asciiTheme="minorHAnsi" w:eastAsia="Times New Roman" w:hAnsiTheme="minorHAnsi" w:cs="Calibri"/>
        </w:rPr>
        <w:t>si</w:t>
      </w:r>
      <w:r w:rsidRPr="00AB52E9">
        <w:rPr>
          <w:rFonts w:asciiTheme="minorHAnsi" w:eastAsia="Times New Roman" w:hAnsiTheme="minorHAnsi" w:cs="Calibri"/>
          <w:spacing w:val="3"/>
        </w:rPr>
        <w:t>t</w:t>
      </w:r>
      <w:r w:rsidRPr="00AB52E9">
        <w:rPr>
          <w:rFonts w:asciiTheme="minorHAnsi" w:eastAsia="Times New Roman" w:hAnsiTheme="minorHAnsi" w:cs="Calibri"/>
        </w:rPr>
        <w:t>y</w:t>
      </w:r>
      <w:r w:rsidRPr="00AB52E9">
        <w:rPr>
          <w:rFonts w:asciiTheme="minorHAnsi" w:eastAsia="Times New Roman" w:hAnsiTheme="minorHAnsi" w:cs="Calibri"/>
          <w:spacing w:val="-5"/>
        </w:rPr>
        <w:t xml:space="preserve"> </w:t>
      </w:r>
      <w:r w:rsidRPr="00AB52E9">
        <w:rPr>
          <w:rFonts w:asciiTheme="minorHAnsi" w:eastAsia="Times New Roman" w:hAnsiTheme="minorHAnsi" w:cs="Calibri"/>
          <w:spacing w:val="-1"/>
        </w:rPr>
        <w:t>c</w:t>
      </w:r>
      <w:r w:rsidRPr="00AB52E9">
        <w:rPr>
          <w:rFonts w:asciiTheme="minorHAnsi" w:eastAsia="Times New Roman" w:hAnsiTheme="minorHAnsi" w:cs="Calibri"/>
        </w:rPr>
        <w:t>o</w:t>
      </w:r>
      <w:r w:rsidRPr="00AB52E9">
        <w:rPr>
          <w:rFonts w:asciiTheme="minorHAnsi" w:eastAsia="Times New Roman" w:hAnsiTheme="minorHAnsi" w:cs="Calibri"/>
          <w:spacing w:val="2"/>
        </w:rPr>
        <w:t>u</w:t>
      </w:r>
      <w:r w:rsidRPr="00AB52E9">
        <w:rPr>
          <w:rFonts w:asciiTheme="minorHAnsi" w:eastAsia="Times New Roman" w:hAnsiTheme="minorHAnsi" w:cs="Calibri"/>
        </w:rPr>
        <w:t>rs</w:t>
      </w:r>
      <w:r w:rsidRPr="00AB52E9">
        <w:rPr>
          <w:rFonts w:asciiTheme="minorHAnsi" w:eastAsia="Times New Roman" w:hAnsiTheme="minorHAnsi" w:cs="Calibri"/>
          <w:spacing w:val="-1"/>
        </w:rPr>
        <w:t>e</w:t>
      </w:r>
      <w:r w:rsidRPr="00AB52E9">
        <w:rPr>
          <w:rFonts w:asciiTheme="minorHAnsi" w:eastAsia="Times New Roman" w:hAnsiTheme="minorHAnsi" w:cs="Calibri"/>
        </w:rPr>
        <w:t>s, c</w:t>
      </w:r>
      <w:r w:rsidRPr="00AB52E9">
        <w:rPr>
          <w:rFonts w:asciiTheme="minorHAnsi" w:eastAsia="Times New Roman" w:hAnsiTheme="minorHAnsi" w:cs="Calibri"/>
          <w:spacing w:val="1"/>
        </w:rPr>
        <w:t>o</w:t>
      </w:r>
      <w:r w:rsidRPr="00AB52E9">
        <w:rPr>
          <w:rFonts w:asciiTheme="minorHAnsi" w:eastAsia="Times New Roman" w:hAnsiTheme="minorHAnsi" w:cs="Calibri"/>
          <w:spacing w:val="-1"/>
        </w:rPr>
        <w:t>ac</w:t>
      </w:r>
      <w:r w:rsidRPr="00AB52E9">
        <w:rPr>
          <w:rFonts w:asciiTheme="minorHAnsi" w:eastAsia="Times New Roman" w:hAnsiTheme="minorHAnsi" w:cs="Calibri"/>
          <w:spacing w:val="2"/>
        </w:rPr>
        <w:t>h</w:t>
      </w:r>
      <w:r w:rsidRPr="00AB52E9">
        <w:rPr>
          <w:rFonts w:asciiTheme="minorHAnsi" w:eastAsia="Times New Roman" w:hAnsiTheme="minorHAnsi" w:cs="Calibri"/>
        </w:rPr>
        <w:t>in</w:t>
      </w:r>
      <w:r w:rsidRPr="00AB52E9">
        <w:rPr>
          <w:rFonts w:asciiTheme="minorHAnsi" w:eastAsia="Times New Roman" w:hAnsiTheme="minorHAnsi" w:cs="Calibri"/>
          <w:spacing w:val="-2"/>
        </w:rPr>
        <w:t>g</w:t>
      </w:r>
      <w:r w:rsidRPr="00AB52E9">
        <w:rPr>
          <w:rFonts w:asciiTheme="minorHAnsi" w:eastAsia="Times New Roman" w:hAnsiTheme="minorHAnsi" w:cs="Calibri"/>
        </w:rPr>
        <w:t>, res</w:t>
      </w:r>
      <w:r w:rsidRPr="00AB52E9">
        <w:rPr>
          <w:rFonts w:asciiTheme="minorHAnsi" w:eastAsia="Times New Roman" w:hAnsiTheme="minorHAnsi" w:cs="Calibri"/>
          <w:spacing w:val="-1"/>
        </w:rPr>
        <w:t>ea</w:t>
      </w:r>
      <w:r w:rsidRPr="00AB52E9">
        <w:rPr>
          <w:rFonts w:asciiTheme="minorHAnsi" w:eastAsia="Times New Roman" w:hAnsiTheme="minorHAnsi" w:cs="Calibri"/>
        </w:rPr>
        <w:t>r</w:t>
      </w:r>
      <w:r w:rsidRPr="00AB52E9">
        <w:rPr>
          <w:rFonts w:asciiTheme="minorHAnsi" w:eastAsia="Times New Roman" w:hAnsiTheme="minorHAnsi" w:cs="Calibri"/>
          <w:spacing w:val="-2"/>
        </w:rPr>
        <w:t>c</w:t>
      </w:r>
      <w:r w:rsidRPr="00AB52E9">
        <w:rPr>
          <w:rFonts w:asciiTheme="minorHAnsi" w:eastAsia="Times New Roman" w:hAnsiTheme="minorHAnsi" w:cs="Calibri"/>
        </w:rPr>
        <w:t>h,</w:t>
      </w:r>
      <w:r w:rsidRPr="00AB52E9">
        <w:rPr>
          <w:rFonts w:asciiTheme="minorHAnsi" w:eastAsia="Times New Roman" w:hAnsiTheme="minorHAnsi" w:cs="Calibri"/>
          <w:spacing w:val="2"/>
        </w:rPr>
        <w:t xml:space="preserve"> </w:t>
      </w:r>
      <w:r w:rsidRPr="00AB52E9">
        <w:rPr>
          <w:rFonts w:asciiTheme="minorHAnsi" w:eastAsia="Times New Roman" w:hAnsiTheme="minorHAnsi" w:cs="Calibri"/>
          <w:spacing w:val="-1"/>
        </w:rPr>
        <w:t>a</w:t>
      </w:r>
      <w:r w:rsidRPr="00AB52E9">
        <w:rPr>
          <w:rFonts w:asciiTheme="minorHAnsi" w:eastAsia="Times New Roman" w:hAnsiTheme="minorHAnsi" w:cs="Calibri"/>
        </w:rPr>
        <w:t>nd</w:t>
      </w:r>
      <w:r w:rsidRPr="00AB52E9">
        <w:rPr>
          <w:rFonts w:asciiTheme="minorHAnsi" w:eastAsia="Times New Roman" w:hAnsiTheme="minorHAnsi" w:cs="Calibri"/>
          <w:spacing w:val="3"/>
        </w:rPr>
        <w:t xml:space="preserve"> Professional </w:t>
      </w:r>
      <w:r w:rsidRPr="00AB52E9">
        <w:rPr>
          <w:rFonts w:asciiTheme="minorHAnsi" w:eastAsia="Times New Roman" w:hAnsiTheme="minorHAnsi" w:cs="Calibri"/>
          <w:spacing w:val="-5"/>
        </w:rPr>
        <w:t xml:space="preserve">Learning </w:t>
      </w:r>
      <w:r w:rsidR="0037568B" w:rsidRPr="00AB52E9">
        <w:rPr>
          <w:rFonts w:asciiTheme="minorHAnsi" w:eastAsia="Times New Roman" w:hAnsiTheme="minorHAnsi" w:cs="Calibri"/>
        </w:rPr>
        <w:t xml:space="preserve">Communities, </w:t>
      </w:r>
      <w:r w:rsidR="00E36BAB" w:rsidRPr="00AB52E9">
        <w:rPr>
          <w:rFonts w:asciiTheme="minorHAnsi" w:eastAsia="Times New Roman" w:hAnsiTheme="minorHAnsi" w:cs="Calibri"/>
        </w:rPr>
        <w:t>any</w:t>
      </w:r>
      <w:r w:rsidR="0037568B" w:rsidRPr="00AB52E9">
        <w:rPr>
          <w:rFonts w:asciiTheme="minorHAnsi" w:eastAsia="Times New Roman" w:hAnsiTheme="minorHAnsi" w:cs="Calibri"/>
        </w:rPr>
        <w:t xml:space="preserve"> of which may be </w:t>
      </w:r>
      <w:proofErr w:type="gramStart"/>
      <w:r w:rsidR="0037568B" w:rsidRPr="00AB52E9">
        <w:rPr>
          <w:rFonts w:asciiTheme="minorHAnsi" w:eastAsia="Times New Roman" w:hAnsiTheme="minorHAnsi" w:cs="Calibri"/>
        </w:rPr>
        <w:t>face to face</w:t>
      </w:r>
      <w:proofErr w:type="gramEnd"/>
      <w:r w:rsidR="0037568B" w:rsidRPr="00AB52E9">
        <w:rPr>
          <w:rFonts w:asciiTheme="minorHAnsi" w:eastAsia="Times New Roman" w:hAnsiTheme="minorHAnsi" w:cs="Calibri"/>
        </w:rPr>
        <w:t xml:space="preserve"> or virtual</w:t>
      </w:r>
      <w:r w:rsidRPr="00AB52E9">
        <w:rPr>
          <w:rFonts w:asciiTheme="minorHAnsi" w:eastAsia="Times New Roman" w:hAnsiTheme="minorHAnsi" w:cs="Calibri"/>
        </w:rPr>
        <w:t>.</w:t>
      </w:r>
    </w:p>
    <w:p w14:paraId="74459427" w14:textId="60306634" w:rsidR="007115C9" w:rsidRPr="00AB52E9" w:rsidRDefault="007115C9" w:rsidP="007115C9">
      <w:pPr>
        <w:ind w:right="542"/>
        <w:rPr>
          <w:rFonts w:asciiTheme="minorHAnsi" w:eastAsia="Times New Roman" w:hAnsiTheme="minorHAnsi"/>
        </w:rPr>
      </w:pPr>
      <w:proofErr w:type="gramStart"/>
      <w:r w:rsidRPr="00AB52E9">
        <w:rPr>
          <w:rFonts w:asciiTheme="minorHAnsi" w:eastAsia="Times New Roman" w:hAnsiTheme="minorHAnsi"/>
          <w:i/>
        </w:rPr>
        <w:t>Measures of Progress and Success.</w:t>
      </w:r>
      <w:proofErr w:type="gramEnd"/>
      <w:r w:rsidRPr="00AB52E9">
        <w:rPr>
          <w:rFonts w:asciiTheme="minorHAnsi" w:eastAsia="Times New Roman" w:hAnsiTheme="minorHAnsi"/>
          <w:i/>
        </w:rPr>
        <w:t xml:space="preserve"> </w:t>
      </w:r>
      <w:r w:rsidRPr="00AB52E9">
        <w:rPr>
          <w:rFonts w:asciiTheme="minorHAnsi" w:eastAsia="Times New Roman" w:hAnsiTheme="minorHAnsi"/>
        </w:rPr>
        <w:t xml:space="preserve">The coordinator and </w:t>
      </w:r>
      <w:r w:rsidR="00E14C49" w:rsidRPr="00AB52E9">
        <w:rPr>
          <w:rFonts w:asciiTheme="minorHAnsi" w:eastAsia="Times New Roman" w:hAnsiTheme="minorHAnsi"/>
        </w:rPr>
        <w:t>d</w:t>
      </w:r>
      <w:r w:rsidRPr="00AB52E9">
        <w:rPr>
          <w:rFonts w:asciiTheme="minorHAnsi" w:eastAsia="Times New Roman" w:hAnsiTheme="minorHAnsi"/>
        </w:rPr>
        <w:t xml:space="preserve">irector also identify how progress towards achieving each goal will be demonstrated and how the coordinator can show the completion of each learning activity. The emphasis is not only on the learning, but </w:t>
      </w:r>
      <w:r w:rsidR="00E14C49" w:rsidRPr="00AB52E9">
        <w:rPr>
          <w:rFonts w:asciiTheme="minorHAnsi" w:eastAsia="Times New Roman" w:hAnsiTheme="minorHAnsi"/>
        </w:rPr>
        <w:t xml:space="preserve">also on </w:t>
      </w:r>
      <w:r w:rsidRPr="00AB52E9">
        <w:rPr>
          <w:rFonts w:asciiTheme="minorHAnsi" w:eastAsia="Times New Roman" w:hAnsiTheme="minorHAnsi"/>
        </w:rPr>
        <w:t xml:space="preserve">applying the learning to improve </w:t>
      </w:r>
      <w:r w:rsidR="0037568B" w:rsidRPr="00AB52E9">
        <w:rPr>
          <w:rFonts w:asciiTheme="minorHAnsi" w:eastAsia="Times New Roman" w:hAnsiTheme="minorHAnsi"/>
        </w:rPr>
        <w:t xml:space="preserve">one’s </w:t>
      </w:r>
      <w:r w:rsidRPr="00AB52E9">
        <w:rPr>
          <w:rFonts w:asciiTheme="minorHAnsi" w:eastAsia="Times New Roman" w:hAnsiTheme="minorHAnsi"/>
        </w:rPr>
        <w:t>practice</w:t>
      </w:r>
      <w:r w:rsidR="0037568B" w:rsidRPr="00AB52E9">
        <w:rPr>
          <w:rFonts w:asciiTheme="minorHAnsi" w:eastAsia="Times New Roman" w:hAnsiTheme="minorHAnsi"/>
        </w:rPr>
        <w:t>. Ultimately, improved coordinator practice should impact</w:t>
      </w:r>
      <w:r w:rsidRPr="00AB52E9">
        <w:rPr>
          <w:rFonts w:asciiTheme="minorHAnsi" w:eastAsia="Times New Roman" w:hAnsiTheme="minorHAnsi"/>
        </w:rPr>
        <w:t xml:space="preserve"> the practice of others in district and/or school contexts. </w:t>
      </w:r>
    </w:p>
    <w:p w14:paraId="2C5194BB" w14:textId="77777777" w:rsidR="007115C9" w:rsidRPr="00AB52E9" w:rsidRDefault="007115C9" w:rsidP="007115C9">
      <w:pPr>
        <w:ind w:right="542"/>
        <w:rPr>
          <w:rFonts w:asciiTheme="minorHAnsi" w:eastAsia="Times New Roman" w:hAnsiTheme="minorHAnsi"/>
        </w:rPr>
      </w:pPr>
    </w:p>
    <w:p w14:paraId="50C38773" w14:textId="755B0F61" w:rsidR="007115C9" w:rsidRPr="00AB52E9" w:rsidRDefault="007115C9" w:rsidP="007115C9">
      <w:pPr>
        <w:ind w:right="542"/>
        <w:rPr>
          <w:rFonts w:asciiTheme="minorHAnsi" w:eastAsia="Times New Roman" w:hAnsiTheme="minorHAnsi"/>
          <w:i/>
        </w:rPr>
      </w:pPr>
      <w:r w:rsidRPr="00AB52E9">
        <w:rPr>
          <w:rFonts w:asciiTheme="minorHAnsi" w:hAnsiTheme="minorHAnsi"/>
          <w:i/>
        </w:rPr>
        <w:t xml:space="preserve">Completing the PGP. </w:t>
      </w:r>
      <w:r w:rsidRPr="00AB52E9">
        <w:rPr>
          <w:rFonts w:asciiTheme="minorHAnsi" w:hAnsiTheme="minorHAnsi"/>
        </w:rPr>
        <w:t xml:space="preserve">The PGP is discussed and finalized during the </w:t>
      </w:r>
      <w:r w:rsidRPr="00AB52E9">
        <w:rPr>
          <w:rFonts w:asciiTheme="minorHAnsi" w:hAnsiTheme="minorHAnsi"/>
          <w:b/>
        </w:rPr>
        <w:t xml:space="preserve">Evaluation Planning Meeting </w:t>
      </w:r>
      <w:r w:rsidRPr="00AB52E9">
        <w:rPr>
          <w:rFonts w:asciiTheme="minorHAnsi" w:hAnsiTheme="minorHAnsi"/>
        </w:rPr>
        <w:t xml:space="preserve">at the beginning of the school year. It may be revised on an as needed basis. Throughout the school year, the coordinator </w:t>
      </w:r>
      <w:r w:rsidRPr="00AB52E9">
        <w:rPr>
          <w:rFonts w:asciiTheme="minorHAnsi" w:eastAsia="Times New Roman" w:hAnsiTheme="minorHAnsi"/>
        </w:rPr>
        <w:t>co</w:t>
      </w:r>
      <w:r w:rsidRPr="00AB52E9">
        <w:rPr>
          <w:rFonts w:asciiTheme="minorHAnsi" w:eastAsia="Times New Roman" w:hAnsiTheme="minorHAnsi"/>
          <w:spacing w:val="-3"/>
        </w:rPr>
        <w:t>m</w:t>
      </w:r>
      <w:r w:rsidRPr="00AB52E9">
        <w:rPr>
          <w:rFonts w:asciiTheme="minorHAnsi" w:eastAsia="Times New Roman" w:hAnsiTheme="minorHAnsi"/>
        </w:rPr>
        <w:t>p</w:t>
      </w:r>
      <w:r w:rsidRPr="00AB52E9">
        <w:rPr>
          <w:rFonts w:asciiTheme="minorHAnsi" w:eastAsia="Times New Roman" w:hAnsiTheme="minorHAnsi"/>
          <w:spacing w:val="1"/>
        </w:rPr>
        <w:t>l</w:t>
      </w:r>
      <w:r w:rsidRPr="00AB52E9">
        <w:rPr>
          <w:rFonts w:asciiTheme="minorHAnsi" w:eastAsia="Times New Roman" w:hAnsiTheme="minorHAnsi"/>
        </w:rPr>
        <w:t>e</w:t>
      </w:r>
      <w:r w:rsidRPr="00AB52E9">
        <w:rPr>
          <w:rFonts w:asciiTheme="minorHAnsi" w:eastAsia="Times New Roman" w:hAnsiTheme="minorHAnsi"/>
          <w:spacing w:val="1"/>
        </w:rPr>
        <w:t>t</w:t>
      </w:r>
      <w:r w:rsidRPr="00AB52E9">
        <w:rPr>
          <w:rFonts w:asciiTheme="minorHAnsi" w:eastAsia="Times New Roman" w:hAnsiTheme="minorHAnsi"/>
        </w:rPr>
        <w:t>es the p</w:t>
      </w:r>
      <w:r w:rsidRPr="00AB52E9">
        <w:rPr>
          <w:rFonts w:asciiTheme="minorHAnsi" w:eastAsia="Times New Roman" w:hAnsiTheme="minorHAnsi"/>
          <w:spacing w:val="1"/>
        </w:rPr>
        <w:t>r</w:t>
      </w:r>
      <w:r w:rsidRPr="00AB52E9">
        <w:rPr>
          <w:rFonts w:asciiTheme="minorHAnsi" w:eastAsia="Times New Roman" w:hAnsiTheme="minorHAnsi"/>
        </w:rPr>
        <w:t>o</w:t>
      </w:r>
      <w:r w:rsidRPr="00AB52E9">
        <w:rPr>
          <w:rFonts w:asciiTheme="minorHAnsi" w:eastAsia="Times New Roman" w:hAnsiTheme="minorHAnsi"/>
          <w:spacing w:val="-2"/>
        </w:rPr>
        <w:t>f</w:t>
      </w:r>
      <w:r w:rsidRPr="00AB52E9">
        <w:rPr>
          <w:rFonts w:asciiTheme="minorHAnsi" w:eastAsia="Times New Roman" w:hAnsiTheme="minorHAnsi"/>
        </w:rPr>
        <w:t>e</w:t>
      </w:r>
      <w:r w:rsidRPr="00AB52E9">
        <w:rPr>
          <w:rFonts w:asciiTheme="minorHAnsi" w:eastAsia="Times New Roman" w:hAnsiTheme="minorHAnsi"/>
          <w:spacing w:val="1"/>
        </w:rPr>
        <w:t>s</w:t>
      </w:r>
      <w:r w:rsidRPr="00AB52E9">
        <w:rPr>
          <w:rFonts w:asciiTheme="minorHAnsi" w:eastAsia="Times New Roman" w:hAnsiTheme="minorHAnsi"/>
          <w:spacing w:val="-2"/>
        </w:rPr>
        <w:t>s</w:t>
      </w:r>
      <w:r w:rsidRPr="00AB52E9">
        <w:rPr>
          <w:rFonts w:asciiTheme="minorHAnsi" w:eastAsia="Times New Roman" w:hAnsiTheme="minorHAnsi"/>
          <w:spacing w:val="1"/>
        </w:rPr>
        <w:t>i</w:t>
      </w:r>
      <w:r w:rsidRPr="00AB52E9">
        <w:rPr>
          <w:rFonts w:asciiTheme="minorHAnsi" w:eastAsia="Times New Roman" w:hAnsiTheme="minorHAnsi"/>
        </w:rPr>
        <w:t>on</w:t>
      </w:r>
      <w:r w:rsidRPr="00AB52E9">
        <w:rPr>
          <w:rFonts w:asciiTheme="minorHAnsi" w:eastAsia="Times New Roman" w:hAnsiTheme="minorHAnsi"/>
          <w:spacing w:val="-2"/>
        </w:rPr>
        <w:t>a</w:t>
      </w:r>
      <w:r w:rsidRPr="00AB52E9">
        <w:rPr>
          <w:rFonts w:asciiTheme="minorHAnsi" w:eastAsia="Times New Roman" w:hAnsiTheme="minorHAnsi"/>
        </w:rPr>
        <w:t>l</w:t>
      </w:r>
      <w:r w:rsidRPr="00AB52E9">
        <w:rPr>
          <w:rFonts w:asciiTheme="minorHAnsi" w:eastAsia="Times New Roman" w:hAnsiTheme="minorHAnsi"/>
          <w:spacing w:val="1"/>
        </w:rPr>
        <w:t xml:space="preserve"> </w:t>
      </w:r>
      <w:r w:rsidRPr="00AB52E9">
        <w:rPr>
          <w:rFonts w:asciiTheme="minorHAnsi" w:eastAsia="Times New Roman" w:hAnsiTheme="minorHAnsi"/>
        </w:rPr>
        <w:t>learning ac</w:t>
      </w:r>
      <w:r w:rsidRPr="00AB52E9">
        <w:rPr>
          <w:rFonts w:asciiTheme="minorHAnsi" w:eastAsia="Times New Roman" w:hAnsiTheme="minorHAnsi"/>
          <w:spacing w:val="-1"/>
        </w:rPr>
        <w:t>t</w:t>
      </w:r>
      <w:r w:rsidRPr="00AB52E9">
        <w:rPr>
          <w:rFonts w:asciiTheme="minorHAnsi" w:eastAsia="Times New Roman" w:hAnsiTheme="minorHAnsi"/>
          <w:spacing w:val="1"/>
        </w:rPr>
        <w:t>i</w:t>
      </w:r>
      <w:r w:rsidRPr="00AB52E9">
        <w:rPr>
          <w:rFonts w:asciiTheme="minorHAnsi" w:eastAsia="Times New Roman" w:hAnsiTheme="minorHAnsi"/>
          <w:spacing w:val="-2"/>
        </w:rPr>
        <w:t>v</w:t>
      </w:r>
      <w:r w:rsidRPr="00AB52E9">
        <w:rPr>
          <w:rFonts w:asciiTheme="minorHAnsi" w:eastAsia="Times New Roman" w:hAnsiTheme="minorHAnsi"/>
          <w:spacing w:val="1"/>
        </w:rPr>
        <w:t>it</w:t>
      </w:r>
      <w:r w:rsidRPr="00AB52E9">
        <w:rPr>
          <w:rFonts w:asciiTheme="minorHAnsi" w:eastAsia="Times New Roman" w:hAnsiTheme="minorHAnsi"/>
          <w:spacing w:val="-1"/>
        </w:rPr>
        <w:t>i</w:t>
      </w:r>
      <w:r w:rsidRPr="00AB52E9">
        <w:rPr>
          <w:rFonts w:asciiTheme="minorHAnsi" w:eastAsia="Times New Roman" w:hAnsiTheme="minorHAnsi"/>
        </w:rPr>
        <w:t>es,</w:t>
      </w:r>
      <w:r w:rsidRPr="00AB52E9">
        <w:rPr>
          <w:rFonts w:asciiTheme="minorHAnsi" w:eastAsia="Times New Roman" w:hAnsiTheme="minorHAnsi"/>
          <w:spacing w:val="1"/>
        </w:rPr>
        <w:t xml:space="preserve"> </w:t>
      </w:r>
      <w:r w:rsidRPr="00AB52E9">
        <w:rPr>
          <w:rFonts w:asciiTheme="minorHAnsi" w:eastAsia="Times New Roman" w:hAnsiTheme="minorHAnsi"/>
        </w:rPr>
        <w:t>a</w:t>
      </w:r>
      <w:r w:rsidRPr="00AB52E9">
        <w:rPr>
          <w:rFonts w:asciiTheme="minorHAnsi" w:eastAsia="Times New Roman" w:hAnsiTheme="minorHAnsi"/>
          <w:spacing w:val="-2"/>
        </w:rPr>
        <w:t>p</w:t>
      </w:r>
      <w:r w:rsidRPr="00AB52E9">
        <w:rPr>
          <w:rFonts w:asciiTheme="minorHAnsi" w:eastAsia="Times New Roman" w:hAnsiTheme="minorHAnsi"/>
        </w:rPr>
        <w:t>p</w:t>
      </w:r>
      <w:r w:rsidRPr="00AB52E9">
        <w:rPr>
          <w:rFonts w:asciiTheme="minorHAnsi" w:eastAsia="Times New Roman" w:hAnsiTheme="minorHAnsi"/>
          <w:spacing w:val="1"/>
        </w:rPr>
        <w:t>l</w:t>
      </w:r>
      <w:r w:rsidRPr="00AB52E9">
        <w:rPr>
          <w:rFonts w:asciiTheme="minorHAnsi" w:eastAsia="Times New Roman" w:hAnsiTheme="minorHAnsi"/>
        </w:rPr>
        <w:t>ies</w:t>
      </w:r>
      <w:r w:rsidRPr="00AB52E9">
        <w:rPr>
          <w:rFonts w:asciiTheme="minorHAnsi" w:eastAsia="Times New Roman" w:hAnsiTheme="minorHAnsi"/>
          <w:spacing w:val="-2"/>
        </w:rPr>
        <w:t xml:space="preserve"> </w:t>
      </w:r>
      <w:r w:rsidRPr="00AB52E9">
        <w:rPr>
          <w:rFonts w:asciiTheme="minorHAnsi" w:eastAsia="Times New Roman" w:hAnsiTheme="minorHAnsi"/>
          <w:spacing w:val="1"/>
        </w:rPr>
        <w:t>l</w:t>
      </w:r>
      <w:r w:rsidRPr="00AB52E9">
        <w:rPr>
          <w:rFonts w:asciiTheme="minorHAnsi" w:eastAsia="Times New Roman" w:hAnsiTheme="minorHAnsi"/>
        </w:rPr>
        <w:t>e</w:t>
      </w:r>
      <w:r w:rsidRPr="00AB52E9">
        <w:rPr>
          <w:rFonts w:asciiTheme="minorHAnsi" w:eastAsia="Times New Roman" w:hAnsiTheme="minorHAnsi"/>
          <w:spacing w:val="-2"/>
        </w:rPr>
        <w:t>a</w:t>
      </w:r>
      <w:r w:rsidRPr="00AB52E9">
        <w:rPr>
          <w:rFonts w:asciiTheme="minorHAnsi" w:eastAsia="Times New Roman" w:hAnsiTheme="minorHAnsi"/>
          <w:spacing w:val="1"/>
        </w:rPr>
        <w:t>r</w:t>
      </w:r>
      <w:r w:rsidRPr="00AB52E9">
        <w:rPr>
          <w:rFonts w:asciiTheme="minorHAnsi" w:eastAsia="Times New Roman" w:hAnsiTheme="minorHAnsi"/>
          <w:spacing w:val="-2"/>
        </w:rPr>
        <w:t>n</w:t>
      </w:r>
      <w:r w:rsidRPr="00AB52E9">
        <w:rPr>
          <w:rFonts w:asciiTheme="minorHAnsi" w:eastAsia="Times New Roman" w:hAnsiTheme="minorHAnsi"/>
          <w:spacing w:val="1"/>
        </w:rPr>
        <w:t>i</w:t>
      </w:r>
      <w:r w:rsidRPr="00AB52E9">
        <w:rPr>
          <w:rFonts w:asciiTheme="minorHAnsi" w:eastAsia="Times New Roman" w:hAnsiTheme="minorHAnsi"/>
          <w:spacing w:val="-2"/>
        </w:rPr>
        <w:t>n</w:t>
      </w:r>
      <w:r w:rsidRPr="00AB52E9">
        <w:rPr>
          <w:rFonts w:asciiTheme="minorHAnsi" w:eastAsia="Times New Roman" w:hAnsiTheme="minorHAnsi"/>
        </w:rPr>
        <w:t>g</w:t>
      </w:r>
      <w:r w:rsidRPr="00AB52E9">
        <w:rPr>
          <w:rFonts w:asciiTheme="minorHAnsi" w:eastAsia="Times New Roman" w:hAnsiTheme="minorHAnsi"/>
          <w:spacing w:val="-2"/>
        </w:rPr>
        <w:t xml:space="preserve"> </w:t>
      </w:r>
      <w:r w:rsidRPr="00AB52E9">
        <w:rPr>
          <w:rFonts w:asciiTheme="minorHAnsi" w:eastAsia="Times New Roman" w:hAnsiTheme="minorHAnsi"/>
          <w:spacing w:val="1"/>
        </w:rPr>
        <w:t>t</w:t>
      </w:r>
      <w:r w:rsidRPr="00AB52E9">
        <w:rPr>
          <w:rFonts w:asciiTheme="minorHAnsi" w:eastAsia="Times New Roman" w:hAnsiTheme="minorHAnsi"/>
        </w:rPr>
        <w:t xml:space="preserve">o </w:t>
      </w:r>
      <w:r w:rsidRPr="00AB52E9">
        <w:rPr>
          <w:rFonts w:asciiTheme="minorHAnsi" w:eastAsia="Times New Roman" w:hAnsiTheme="minorHAnsi"/>
          <w:spacing w:val="-4"/>
        </w:rPr>
        <w:t>m</w:t>
      </w:r>
      <w:r w:rsidRPr="00AB52E9">
        <w:rPr>
          <w:rFonts w:asciiTheme="minorHAnsi" w:eastAsia="Times New Roman" w:hAnsiTheme="minorHAnsi"/>
        </w:rPr>
        <w:t>eet</w:t>
      </w:r>
      <w:r w:rsidRPr="00AB52E9">
        <w:rPr>
          <w:rFonts w:asciiTheme="minorHAnsi" w:eastAsia="Times New Roman" w:hAnsiTheme="minorHAnsi"/>
          <w:spacing w:val="1"/>
        </w:rPr>
        <w:t xml:space="preserve"> </w:t>
      </w:r>
      <w:r w:rsidRPr="00AB52E9">
        <w:rPr>
          <w:rFonts w:asciiTheme="minorHAnsi" w:eastAsia="Times New Roman" w:hAnsiTheme="minorHAnsi"/>
          <w:spacing w:val="-2"/>
        </w:rPr>
        <w:t>g</w:t>
      </w:r>
      <w:r w:rsidRPr="00AB52E9">
        <w:rPr>
          <w:rFonts w:asciiTheme="minorHAnsi" w:eastAsia="Times New Roman" w:hAnsiTheme="minorHAnsi"/>
        </w:rPr>
        <w:t>oa</w:t>
      </w:r>
      <w:r w:rsidRPr="00AB52E9">
        <w:rPr>
          <w:rFonts w:asciiTheme="minorHAnsi" w:eastAsia="Times New Roman" w:hAnsiTheme="minorHAnsi"/>
          <w:spacing w:val="1"/>
        </w:rPr>
        <w:t>l</w:t>
      </w:r>
      <w:r w:rsidRPr="00AB52E9">
        <w:rPr>
          <w:rFonts w:asciiTheme="minorHAnsi" w:eastAsia="Times New Roman" w:hAnsiTheme="minorHAnsi"/>
        </w:rPr>
        <w:t>s, c</w:t>
      </w:r>
      <w:r w:rsidRPr="00AB52E9">
        <w:rPr>
          <w:rFonts w:asciiTheme="minorHAnsi" w:eastAsia="Times New Roman" w:hAnsiTheme="minorHAnsi"/>
          <w:spacing w:val="-2"/>
        </w:rPr>
        <w:t>o</w:t>
      </w:r>
      <w:r w:rsidRPr="00AB52E9">
        <w:rPr>
          <w:rFonts w:asciiTheme="minorHAnsi" w:eastAsia="Times New Roman" w:hAnsiTheme="minorHAnsi"/>
          <w:spacing w:val="1"/>
        </w:rPr>
        <w:t>l</w:t>
      </w:r>
      <w:r w:rsidRPr="00AB52E9">
        <w:rPr>
          <w:rFonts w:asciiTheme="minorHAnsi" w:eastAsia="Times New Roman" w:hAnsiTheme="minorHAnsi"/>
          <w:spacing w:val="-1"/>
        </w:rPr>
        <w:t>l</w:t>
      </w:r>
      <w:r w:rsidRPr="00AB52E9">
        <w:rPr>
          <w:rFonts w:asciiTheme="minorHAnsi" w:eastAsia="Times New Roman" w:hAnsiTheme="minorHAnsi"/>
        </w:rPr>
        <w:t>ects e</w:t>
      </w:r>
      <w:r w:rsidRPr="00AB52E9">
        <w:rPr>
          <w:rFonts w:asciiTheme="minorHAnsi" w:eastAsia="Times New Roman" w:hAnsiTheme="minorHAnsi"/>
          <w:spacing w:val="-2"/>
        </w:rPr>
        <w:t>v</w:t>
      </w:r>
      <w:r w:rsidRPr="00AB52E9">
        <w:rPr>
          <w:rFonts w:asciiTheme="minorHAnsi" w:eastAsia="Times New Roman" w:hAnsiTheme="minorHAnsi"/>
          <w:spacing w:val="1"/>
        </w:rPr>
        <w:t>i</w:t>
      </w:r>
      <w:r w:rsidRPr="00AB52E9">
        <w:rPr>
          <w:rFonts w:asciiTheme="minorHAnsi" w:eastAsia="Times New Roman" w:hAnsiTheme="minorHAnsi"/>
        </w:rPr>
        <w:t>dence</w:t>
      </w:r>
      <w:r w:rsidRPr="00AB52E9">
        <w:rPr>
          <w:rFonts w:asciiTheme="minorHAnsi" w:eastAsia="Times New Roman" w:hAnsiTheme="minorHAnsi"/>
          <w:spacing w:val="-2"/>
        </w:rPr>
        <w:t xml:space="preserve"> </w:t>
      </w:r>
      <w:r w:rsidRPr="00AB52E9">
        <w:rPr>
          <w:rFonts w:asciiTheme="minorHAnsi" w:eastAsia="Times New Roman" w:hAnsiTheme="minorHAnsi"/>
          <w:spacing w:val="1"/>
        </w:rPr>
        <w:t>t</w:t>
      </w:r>
      <w:r w:rsidRPr="00AB52E9">
        <w:rPr>
          <w:rFonts w:asciiTheme="minorHAnsi" w:eastAsia="Times New Roman" w:hAnsiTheme="minorHAnsi"/>
        </w:rPr>
        <w:t xml:space="preserve">o </w:t>
      </w:r>
      <w:r w:rsidRPr="00AB52E9">
        <w:rPr>
          <w:rFonts w:asciiTheme="minorHAnsi" w:eastAsia="Times New Roman" w:hAnsiTheme="minorHAnsi"/>
          <w:spacing w:val="-2"/>
        </w:rPr>
        <w:t>demonstrate</w:t>
      </w:r>
      <w:r w:rsidRPr="00AB52E9">
        <w:rPr>
          <w:rFonts w:asciiTheme="minorHAnsi" w:eastAsia="Times New Roman" w:hAnsiTheme="minorHAnsi"/>
          <w:spacing w:val="-1"/>
        </w:rPr>
        <w:t xml:space="preserve"> </w:t>
      </w:r>
      <w:r w:rsidRPr="00AB52E9">
        <w:rPr>
          <w:rFonts w:asciiTheme="minorHAnsi" w:eastAsia="Times New Roman" w:hAnsiTheme="minorHAnsi"/>
        </w:rPr>
        <w:t>co</w:t>
      </w:r>
      <w:r w:rsidRPr="00AB52E9">
        <w:rPr>
          <w:rFonts w:asciiTheme="minorHAnsi" w:eastAsia="Times New Roman" w:hAnsiTheme="minorHAnsi"/>
          <w:spacing w:val="-3"/>
        </w:rPr>
        <w:t>m</w:t>
      </w:r>
      <w:r w:rsidRPr="00AB52E9">
        <w:rPr>
          <w:rFonts w:asciiTheme="minorHAnsi" w:eastAsia="Times New Roman" w:hAnsiTheme="minorHAnsi"/>
        </w:rPr>
        <w:t>p</w:t>
      </w:r>
      <w:r w:rsidRPr="00AB52E9">
        <w:rPr>
          <w:rFonts w:asciiTheme="minorHAnsi" w:eastAsia="Times New Roman" w:hAnsiTheme="minorHAnsi"/>
          <w:spacing w:val="1"/>
        </w:rPr>
        <w:t>l</w:t>
      </w:r>
      <w:r w:rsidRPr="00AB52E9">
        <w:rPr>
          <w:rFonts w:asciiTheme="minorHAnsi" w:eastAsia="Times New Roman" w:hAnsiTheme="minorHAnsi"/>
        </w:rPr>
        <w:t>e</w:t>
      </w:r>
      <w:r w:rsidRPr="00AB52E9">
        <w:rPr>
          <w:rFonts w:asciiTheme="minorHAnsi" w:eastAsia="Times New Roman" w:hAnsiTheme="minorHAnsi"/>
          <w:spacing w:val="1"/>
        </w:rPr>
        <w:t>ti</w:t>
      </w:r>
      <w:r w:rsidRPr="00AB52E9">
        <w:rPr>
          <w:rFonts w:asciiTheme="minorHAnsi" w:eastAsia="Times New Roman" w:hAnsiTheme="minorHAnsi"/>
          <w:spacing w:val="-2"/>
        </w:rPr>
        <w:t>o</w:t>
      </w:r>
      <w:r w:rsidRPr="00AB52E9">
        <w:rPr>
          <w:rFonts w:asciiTheme="minorHAnsi" w:eastAsia="Times New Roman" w:hAnsiTheme="minorHAnsi"/>
          <w:spacing w:val="1"/>
        </w:rPr>
        <w:t xml:space="preserve">n of the </w:t>
      </w:r>
      <w:r w:rsidRPr="00AB52E9">
        <w:rPr>
          <w:rFonts w:asciiTheme="minorHAnsi" w:eastAsia="Times New Roman" w:hAnsiTheme="minorHAnsi"/>
          <w:spacing w:val="-1"/>
        </w:rPr>
        <w:t>PGP</w:t>
      </w:r>
      <w:r w:rsidR="00E14C49" w:rsidRPr="00AB52E9">
        <w:rPr>
          <w:rFonts w:asciiTheme="minorHAnsi" w:eastAsia="Times New Roman" w:hAnsiTheme="minorHAnsi"/>
          <w:spacing w:val="-1"/>
        </w:rPr>
        <w:t>, and reflects on the impact on his or her practice</w:t>
      </w:r>
      <w:r w:rsidRPr="00AB52E9">
        <w:rPr>
          <w:rFonts w:asciiTheme="minorHAnsi" w:eastAsia="Times New Roman" w:hAnsiTheme="minorHAnsi"/>
          <w:spacing w:val="1"/>
        </w:rPr>
        <w:t xml:space="preserve">. Evidence is uploaded into </w:t>
      </w:r>
      <w:proofErr w:type="spellStart"/>
      <w:r w:rsidRPr="00AB52E9">
        <w:rPr>
          <w:rFonts w:asciiTheme="minorHAnsi" w:eastAsia="Times New Roman" w:hAnsiTheme="minorHAnsi"/>
          <w:spacing w:val="1"/>
        </w:rPr>
        <w:t>BriteLocker</w:t>
      </w:r>
      <w:proofErr w:type="spellEnd"/>
      <w:r w:rsidRPr="00AB52E9">
        <w:rPr>
          <w:rFonts w:asciiTheme="minorHAnsi" w:eastAsia="Times New Roman" w:hAnsiTheme="minorHAnsi"/>
          <w:b/>
          <w:spacing w:val="1"/>
        </w:rPr>
        <w:t xml:space="preserve"> </w:t>
      </w:r>
      <w:r w:rsidRPr="00AB52E9">
        <w:rPr>
          <w:rFonts w:asciiTheme="minorHAnsi" w:eastAsia="Times New Roman" w:hAnsiTheme="minorHAnsi"/>
          <w:spacing w:val="1"/>
        </w:rPr>
        <w:t xml:space="preserve">through </w:t>
      </w:r>
      <w:proofErr w:type="spellStart"/>
      <w:r w:rsidRPr="00AB52E9">
        <w:rPr>
          <w:rFonts w:asciiTheme="minorHAnsi" w:eastAsia="Times New Roman" w:hAnsiTheme="minorHAnsi"/>
          <w:spacing w:val="1"/>
        </w:rPr>
        <w:t>TalentEd</w:t>
      </w:r>
      <w:proofErr w:type="spellEnd"/>
      <w:r w:rsidRPr="00AB52E9">
        <w:rPr>
          <w:rFonts w:asciiTheme="minorHAnsi" w:eastAsia="Times New Roman" w:hAnsiTheme="minorHAnsi"/>
          <w:spacing w:val="1"/>
        </w:rPr>
        <w:t xml:space="preserve">. The PGP is reviewed and </w:t>
      </w:r>
      <w:r w:rsidR="00E14C49" w:rsidRPr="00AB52E9">
        <w:rPr>
          <w:rFonts w:asciiTheme="minorHAnsi" w:eastAsia="Times New Roman" w:hAnsiTheme="minorHAnsi"/>
          <w:spacing w:val="1"/>
        </w:rPr>
        <w:t>scored</w:t>
      </w:r>
      <w:r w:rsidRPr="00AB52E9">
        <w:rPr>
          <w:rFonts w:asciiTheme="minorHAnsi" w:eastAsia="Times New Roman" w:hAnsiTheme="minorHAnsi"/>
          <w:spacing w:val="1"/>
        </w:rPr>
        <w:t xml:space="preserve"> </w:t>
      </w:r>
      <w:r w:rsidR="00E14C49" w:rsidRPr="00AB52E9">
        <w:rPr>
          <w:rFonts w:asciiTheme="minorHAnsi" w:eastAsia="Times New Roman" w:hAnsiTheme="minorHAnsi"/>
          <w:spacing w:val="1"/>
        </w:rPr>
        <w:t xml:space="preserve">using the </w:t>
      </w:r>
      <w:r w:rsidR="00C924CE" w:rsidRPr="00AB52E9">
        <w:rPr>
          <w:rFonts w:asciiTheme="minorHAnsi" w:eastAsia="Times New Roman" w:hAnsiTheme="minorHAnsi"/>
          <w:i/>
          <w:spacing w:val="1"/>
          <w:highlight w:val="yellow"/>
        </w:rPr>
        <w:t xml:space="preserve">Professional Growth Plan </w:t>
      </w:r>
      <w:r w:rsidR="006C3BDB" w:rsidRPr="00AB52E9">
        <w:rPr>
          <w:rFonts w:asciiTheme="minorHAnsi" w:eastAsia="Times New Roman" w:hAnsiTheme="minorHAnsi"/>
          <w:i/>
          <w:spacing w:val="1"/>
          <w:highlight w:val="yellow"/>
        </w:rPr>
        <w:t xml:space="preserve">Scoring </w:t>
      </w:r>
      <w:r w:rsidR="00E51306" w:rsidRPr="00AB52E9">
        <w:rPr>
          <w:rFonts w:asciiTheme="minorHAnsi" w:eastAsia="Times New Roman" w:hAnsiTheme="minorHAnsi"/>
          <w:i/>
          <w:spacing w:val="1"/>
          <w:highlight w:val="yellow"/>
        </w:rPr>
        <w:t>Form</w:t>
      </w:r>
      <w:r w:rsidR="00EF70D4" w:rsidRPr="00AB52E9">
        <w:rPr>
          <w:rFonts w:asciiTheme="minorHAnsi" w:eastAsia="Times New Roman" w:hAnsiTheme="minorHAnsi"/>
          <w:i/>
          <w:spacing w:val="1"/>
          <w:highlight w:val="yellow"/>
        </w:rPr>
        <w:t>.</w:t>
      </w:r>
    </w:p>
    <w:p w14:paraId="21C610AE" w14:textId="3BCDD2E0" w:rsidR="00024C0E" w:rsidRPr="00AB52E9" w:rsidRDefault="00024C0E" w:rsidP="00024C0E">
      <w:pPr>
        <w:pStyle w:val="Default"/>
        <w:rPr>
          <w:rFonts w:asciiTheme="minorHAnsi" w:hAnsiTheme="minorHAnsi" w:cs="Calibri"/>
        </w:rPr>
      </w:pPr>
    </w:p>
    <w:p w14:paraId="601A5BF6" w14:textId="77777777" w:rsidR="00753952" w:rsidRPr="00AB52E9" w:rsidRDefault="00753952" w:rsidP="007E13F5">
      <w:pPr>
        <w:pStyle w:val="Heading4"/>
        <w:spacing w:before="120"/>
        <w:rPr>
          <w:rFonts w:asciiTheme="minorHAnsi" w:hAnsiTheme="minorHAnsi" w:cs="Calibri"/>
          <w:i w:val="0"/>
          <w:color w:val="000000" w:themeColor="text1"/>
        </w:rPr>
      </w:pPr>
      <w:r w:rsidRPr="00AB52E9">
        <w:rPr>
          <w:rFonts w:asciiTheme="minorHAnsi" w:hAnsiTheme="minorHAnsi" w:cs="Calibri"/>
          <w:i w:val="0"/>
          <w:color w:val="000000" w:themeColor="text1"/>
        </w:rPr>
        <w:t>Artifact 2: Professional Development Evaluations</w:t>
      </w:r>
    </w:p>
    <w:p w14:paraId="6E46CB13" w14:textId="1FCE3F9D" w:rsidR="00753952" w:rsidRPr="00AB52E9" w:rsidRDefault="00753952" w:rsidP="009E7550">
      <w:pPr>
        <w:pStyle w:val="Default"/>
        <w:rPr>
          <w:rStyle w:val="tgc"/>
          <w:rFonts w:asciiTheme="minorHAnsi" w:hAnsiTheme="minorHAnsi" w:cstheme="minorHAnsi"/>
        </w:rPr>
      </w:pPr>
      <w:r w:rsidRPr="00AB52E9">
        <w:rPr>
          <w:rFonts w:asciiTheme="minorHAnsi" w:hAnsiTheme="minorHAnsi" w:cstheme="minorHAnsi"/>
        </w:rPr>
        <w:t xml:space="preserve">An important aspect of a coordinator’s work is providing professional development to teachers. In the U.S. Virgin Islands, </w:t>
      </w:r>
      <w:r w:rsidRPr="00AB52E9">
        <w:rPr>
          <w:rFonts w:asciiTheme="minorHAnsi" w:hAnsiTheme="minorHAnsi" w:cstheme="minorHAnsi"/>
          <w:b/>
        </w:rPr>
        <w:t xml:space="preserve">professional development </w:t>
      </w:r>
      <w:r w:rsidRPr="00AB52E9">
        <w:rPr>
          <w:rStyle w:val="tgc"/>
          <w:rFonts w:asciiTheme="minorHAnsi" w:hAnsiTheme="minorHAnsi" w:cstheme="minorHAnsi"/>
          <w:b/>
        </w:rPr>
        <w:t xml:space="preserve">encompasses all types of facilitated </w:t>
      </w:r>
      <w:r w:rsidRPr="00AB52E9">
        <w:rPr>
          <w:rStyle w:val="tgc"/>
          <w:rFonts w:asciiTheme="minorHAnsi" w:hAnsiTheme="minorHAnsi" w:cstheme="minorHAnsi"/>
          <w:b/>
        </w:rPr>
        <w:lastRenderedPageBreak/>
        <w:t>learning opportunities</w:t>
      </w:r>
      <w:r w:rsidR="00CF4E6E" w:rsidRPr="00AB52E9">
        <w:rPr>
          <w:rStyle w:val="tgc"/>
          <w:rFonts w:asciiTheme="minorHAnsi" w:hAnsiTheme="minorHAnsi" w:cstheme="minorHAnsi"/>
          <w:b/>
        </w:rPr>
        <w:t>,</w:t>
      </w:r>
      <w:r w:rsidRPr="00AB52E9">
        <w:rPr>
          <w:rStyle w:val="tgc"/>
          <w:rFonts w:asciiTheme="minorHAnsi" w:hAnsiTheme="minorHAnsi" w:cstheme="minorHAnsi"/>
          <w:b/>
        </w:rPr>
        <w:t xml:space="preserve"> including </w:t>
      </w:r>
      <w:r w:rsidR="007E13F5" w:rsidRPr="00AB52E9">
        <w:rPr>
          <w:rStyle w:val="tgc"/>
          <w:rFonts w:asciiTheme="minorHAnsi" w:hAnsiTheme="minorHAnsi"/>
          <w:b/>
        </w:rPr>
        <w:t>teacher coaching through</w:t>
      </w:r>
      <w:r w:rsidR="007E13F5" w:rsidRPr="00AB52E9">
        <w:rPr>
          <w:rStyle w:val="tgc"/>
          <w:rFonts w:asciiTheme="minorHAnsi" w:hAnsiTheme="minorHAnsi" w:cstheme="minorHAnsi"/>
          <w:b/>
        </w:rPr>
        <w:t xml:space="preserve"> </w:t>
      </w:r>
      <w:r w:rsidRPr="00AB52E9">
        <w:rPr>
          <w:rStyle w:val="tgc"/>
          <w:rFonts w:asciiTheme="minorHAnsi" w:hAnsiTheme="minorHAnsi" w:cstheme="minorHAnsi"/>
          <w:b/>
        </w:rPr>
        <w:t>conferences and informal learning opportunities situated in practice.</w:t>
      </w:r>
      <w:r w:rsidRPr="00AB52E9">
        <w:rPr>
          <w:rStyle w:val="tgc"/>
          <w:rFonts w:asciiTheme="minorHAnsi" w:hAnsiTheme="minorHAnsi" w:cstheme="minorHAnsi"/>
        </w:rPr>
        <w:t xml:space="preserve"> </w:t>
      </w:r>
    </w:p>
    <w:p w14:paraId="2CE98885" w14:textId="77777777" w:rsidR="00753952" w:rsidRPr="00AB52E9" w:rsidRDefault="00753952" w:rsidP="009E7550">
      <w:pPr>
        <w:pStyle w:val="Default"/>
        <w:rPr>
          <w:rStyle w:val="tgc"/>
          <w:rFonts w:asciiTheme="minorHAnsi" w:hAnsiTheme="minorHAnsi"/>
        </w:rPr>
      </w:pPr>
    </w:p>
    <w:p w14:paraId="16273075" w14:textId="220F7841" w:rsidR="00753952" w:rsidRPr="00AB52E9" w:rsidRDefault="002E72F1" w:rsidP="009E7550">
      <w:pPr>
        <w:pStyle w:val="Default"/>
        <w:rPr>
          <w:rFonts w:asciiTheme="minorHAnsi" w:eastAsia="Times New Roman" w:hAnsiTheme="minorHAnsi" w:cs="Calibri"/>
          <w:bCs/>
          <w:spacing w:val="-3"/>
        </w:rPr>
      </w:pPr>
      <w:r w:rsidRPr="00AB52E9">
        <w:rPr>
          <w:rFonts w:asciiTheme="minorHAnsi" w:hAnsiTheme="minorHAnsi" w:cs="Calibri"/>
        </w:rPr>
        <w:t xml:space="preserve">Through professional development, coordinators </w:t>
      </w:r>
      <w:r w:rsidR="00753952" w:rsidRPr="00AB52E9">
        <w:rPr>
          <w:rFonts w:asciiTheme="minorHAnsi" w:hAnsiTheme="minorHAnsi" w:cs="Calibri"/>
        </w:rPr>
        <w:t xml:space="preserve">can have a positive impact on </w:t>
      </w:r>
      <w:r w:rsidRPr="00AB52E9">
        <w:rPr>
          <w:rFonts w:asciiTheme="minorHAnsi" w:hAnsiTheme="minorHAnsi" w:cs="Calibri"/>
        </w:rPr>
        <w:t xml:space="preserve">teaching practices and, indirectly, on </w:t>
      </w:r>
      <w:r w:rsidR="00753952" w:rsidRPr="00AB52E9">
        <w:rPr>
          <w:rFonts w:asciiTheme="minorHAnsi" w:hAnsiTheme="minorHAnsi" w:cs="Calibri"/>
        </w:rPr>
        <w:t xml:space="preserve">student learning. As an artifact, </w:t>
      </w:r>
      <w:r w:rsidR="00E51306" w:rsidRPr="00AB52E9">
        <w:rPr>
          <w:rFonts w:asciiTheme="minorHAnsi" w:hAnsiTheme="minorHAnsi" w:cs="Calibri"/>
        </w:rPr>
        <w:t xml:space="preserve">a set of </w:t>
      </w:r>
      <w:r w:rsidR="00753952" w:rsidRPr="00AB52E9">
        <w:rPr>
          <w:rFonts w:asciiTheme="minorHAnsi" w:hAnsiTheme="minorHAnsi" w:cs="Calibri"/>
        </w:rPr>
        <w:t xml:space="preserve">professional development evaluations reflect </w:t>
      </w:r>
      <w:r w:rsidR="00753952" w:rsidRPr="00AB52E9">
        <w:rPr>
          <w:rFonts w:asciiTheme="minorHAnsi" w:eastAsia="Times New Roman" w:hAnsiTheme="minorHAnsi" w:cs="Calibri"/>
          <w:bCs/>
          <w:spacing w:val="-3"/>
        </w:rPr>
        <w:t>evidence of</w:t>
      </w:r>
      <w:r w:rsidR="00EC6CA3" w:rsidRPr="00AB52E9">
        <w:rPr>
          <w:rFonts w:asciiTheme="minorHAnsi" w:eastAsia="Times New Roman" w:hAnsiTheme="minorHAnsi" w:cs="Calibri"/>
          <w:bCs/>
          <w:spacing w:val="-3"/>
        </w:rPr>
        <w:t>:</w:t>
      </w:r>
    </w:p>
    <w:p w14:paraId="787ABFAF" w14:textId="77777777" w:rsidR="00753952" w:rsidRPr="00AB52E9" w:rsidRDefault="00753952" w:rsidP="009E7550">
      <w:pPr>
        <w:pStyle w:val="Default"/>
        <w:numPr>
          <w:ilvl w:val="0"/>
          <w:numId w:val="70"/>
        </w:numPr>
        <w:ind w:left="720"/>
        <w:rPr>
          <w:rFonts w:asciiTheme="minorHAnsi" w:hAnsiTheme="minorHAnsi" w:cs="Calibri"/>
          <w:spacing w:val="1"/>
        </w:rPr>
      </w:pPr>
      <w:r w:rsidRPr="00AB52E9">
        <w:rPr>
          <w:rFonts w:asciiTheme="minorHAnsi" w:eastAsia="Times New Roman" w:hAnsiTheme="minorHAnsi" w:cs="Calibri"/>
          <w:b/>
          <w:bCs/>
          <w:spacing w:val="-3"/>
        </w:rPr>
        <w:t>Coordinator Essential Practice 3.</w:t>
      </w:r>
      <w:r w:rsidRPr="00AB52E9">
        <w:rPr>
          <w:rFonts w:asciiTheme="minorHAnsi" w:hAnsiTheme="minorHAnsi" w:cs="Calibri"/>
        </w:rPr>
        <w:t xml:space="preserve"> Manage Organizational Systems</w:t>
      </w:r>
    </w:p>
    <w:p w14:paraId="10030D1A" w14:textId="1968171C" w:rsidR="00753952" w:rsidRPr="00AB52E9" w:rsidRDefault="00753952" w:rsidP="009E7550">
      <w:pPr>
        <w:pStyle w:val="Default"/>
        <w:ind w:left="720"/>
        <w:rPr>
          <w:rFonts w:asciiTheme="minorHAnsi" w:hAnsiTheme="minorHAnsi" w:cs="Calibri"/>
        </w:rPr>
      </w:pPr>
      <w:r w:rsidRPr="00AB52E9">
        <w:rPr>
          <w:rFonts w:asciiTheme="minorHAnsi" w:hAnsiTheme="minorHAnsi" w:cs="Calibri"/>
          <w:b/>
          <w:spacing w:val="1"/>
        </w:rPr>
        <w:t>I</w:t>
      </w:r>
      <w:r w:rsidRPr="00AB52E9">
        <w:rPr>
          <w:rFonts w:asciiTheme="minorHAnsi" w:hAnsiTheme="minorHAnsi" w:cs="Calibri"/>
          <w:b/>
          <w:spacing w:val="-1"/>
        </w:rPr>
        <w:t>nd</w:t>
      </w:r>
      <w:r w:rsidRPr="00AB52E9">
        <w:rPr>
          <w:rFonts w:asciiTheme="minorHAnsi" w:hAnsiTheme="minorHAnsi" w:cs="Calibri"/>
          <w:b/>
          <w:spacing w:val="1"/>
        </w:rPr>
        <w:t>ic</w:t>
      </w:r>
      <w:r w:rsidRPr="00AB52E9">
        <w:rPr>
          <w:rFonts w:asciiTheme="minorHAnsi" w:hAnsiTheme="minorHAnsi" w:cs="Calibri"/>
          <w:b/>
          <w:spacing w:val="-1"/>
        </w:rPr>
        <w:t>a</w:t>
      </w:r>
      <w:r w:rsidRPr="00AB52E9">
        <w:rPr>
          <w:rFonts w:asciiTheme="minorHAnsi" w:hAnsiTheme="minorHAnsi" w:cs="Calibri"/>
          <w:b/>
        </w:rPr>
        <w:t>t</w:t>
      </w:r>
      <w:r w:rsidRPr="00AB52E9">
        <w:rPr>
          <w:rFonts w:asciiTheme="minorHAnsi" w:hAnsiTheme="minorHAnsi" w:cs="Calibri"/>
          <w:b/>
          <w:spacing w:val="-1"/>
        </w:rPr>
        <w:t>o</w:t>
      </w:r>
      <w:r w:rsidRPr="00AB52E9">
        <w:rPr>
          <w:rFonts w:asciiTheme="minorHAnsi" w:hAnsiTheme="minorHAnsi" w:cs="Calibri"/>
          <w:b/>
        </w:rPr>
        <w:t>r</w:t>
      </w:r>
      <w:r w:rsidRPr="00AB52E9">
        <w:rPr>
          <w:rFonts w:asciiTheme="minorHAnsi" w:hAnsiTheme="minorHAnsi" w:cs="Calibri"/>
          <w:b/>
          <w:spacing w:val="-1"/>
        </w:rPr>
        <w:t xml:space="preserve"> 3</w:t>
      </w:r>
      <w:r w:rsidRPr="00AB52E9">
        <w:rPr>
          <w:rFonts w:asciiTheme="minorHAnsi" w:hAnsiTheme="minorHAnsi" w:cs="Calibri"/>
          <w:b/>
          <w:spacing w:val="1"/>
        </w:rPr>
        <w:t>.2</w:t>
      </w:r>
      <w:r w:rsidRPr="00AB52E9">
        <w:rPr>
          <w:rFonts w:asciiTheme="minorHAnsi" w:hAnsiTheme="minorHAnsi" w:cs="Calibri"/>
          <w:b/>
        </w:rPr>
        <w:t>:</w:t>
      </w:r>
      <w:r w:rsidRPr="00AB52E9">
        <w:rPr>
          <w:rFonts w:asciiTheme="minorHAnsi" w:hAnsiTheme="minorHAnsi" w:cs="Calibri"/>
          <w:spacing w:val="-1"/>
        </w:rPr>
        <w:t xml:space="preserve"> </w:t>
      </w:r>
      <w:r w:rsidRPr="00AB52E9">
        <w:rPr>
          <w:rFonts w:asciiTheme="minorHAnsi" w:hAnsiTheme="minorHAnsi" w:cs="Calibri"/>
        </w:rPr>
        <w:t>L</w:t>
      </w:r>
      <w:r w:rsidRPr="00AB52E9">
        <w:rPr>
          <w:rFonts w:asciiTheme="minorHAnsi" w:hAnsiTheme="minorHAnsi" w:cs="Calibri"/>
          <w:spacing w:val="-1"/>
        </w:rPr>
        <w:t>ea</w:t>
      </w:r>
      <w:r w:rsidRPr="00AB52E9">
        <w:rPr>
          <w:rFonts w:asciiTheme="minorHAnsi" w:hAnsiTheme="minorHAnsi" w:cs="Calibri"/>
        </w:rPr>
        <w:t>d</w:t>
      </w:r>
      <w:r w:rsidRPr="00AB52E9">
        <w:rPr>
          <w:rFonts w:asciiTheme="minorHAnsi" w:hAnsiTheme="minorHAnsi" w:cs="Calibri"/>
          <w:spacing w:val="-1"/>
        </w:rPr>
        <w:t xml:space="preserve"> </w:t>
      </w:r>
      <w:r w:rsidRPr="00AB52E9">
        <w:rPr>
          <w:rFonts w:asciiTheme="minorHAnsi" w:hAnsiTheme="minorHAnsi" w:cs="Calibri"/>
        </w:rPr>
        <w:t>a</w:t>
      </w:r>
      <w:r w:rsidRPr="00AB52E9">
        <w:rPr>
          <w:rFonts w:asciiTheme="minorHAnsi" w:hAnsiTheme="minorHAnsi" w:cs="Calibri"/>
          <w:spacing w:val="-1"/>
        </w:rPr>
        <w:t>n</w:t>
      </w:r>
      <w:r w:rsidRPr="00AB52E9">
        <w:rPr>
          <w:rFonts w:asciiTheme="minorHAnsi" w:hAnsiTheme="minorHAnsi" w:cs="Calibri"/>
        </w:rPr>
        <w:t>d</w:t>
      </w:r>
      <w:r w:rsidRPr="00AB52E9">
        <w:rPr>
          <w:rFonts w:asciiTheme="minorHAnsi" w:hAnsiTheme="minorHAnsi" w:cs="Calibri"/>
          <w:spacing w:val="-1"/>
        </w:rPr>
        <w:t xml:space="preserve"> </w:t>
      </w:r>
      <w:r w:rsidRPr="00AB52E9">
        <w:rPr>
          <w:rFonts w:asciiTheme="minorHAnsi" w:hAnsiTheme="minorHAnsi" w:cs="Calibri"/>
        </w:rPr>
        <w:t>D</w:t>
      </w:r>
      <w:r w:rsidRPr="00AB52E9">
        <w:rPr>
          <w:rFonts w:asciiTheme="minorHAnsi" w:hAnsiTheme="minorHAnsi" w:cs="Calibri"/>
          <w:spacing w:val="-3"/>
        </w:rPr>
        <w:t>e</w:t>
      </w:r>
      <w:r w:rsidRPr="00AB52E9">
        <w:rPr>
          <w:rFonts w:asciiTheme="minorHAnsi" w:hAnsiTheme="minorHAnsi" w:cs="Calibri"/>
          <w:spacing w:val="1"/>
        </w:rPr>
        <w:t>v</w:t>
      </w:r>
      <w:r w:rsidRPr="00AB52E9">
        <w:rPr>
          <w:rFonts w:asciiTheme="minorHAnsi" w:hAnsiTheme="minorHAnsi" w:cs="Calibri"/>
          <w:spacing w:val="-1"/>
        </w:rPr>
        <w:t>e</w:t>
      </w:r>
      <w:r w:rsidRPr="00AB52E9">
        <w:rPr>
          <w:rFonts w:asciiTheme="minorHAnsi" w:hAnsiTheme="minorHAnsi" w:cs="Calibri"/>
          <w:spacing w:val="1"/>
        </w:rPr>
        <w:t>l</w:t>
      </w:r>
      <w:r w:rsidRPr="00AB52E9">
        <w:rPr>
          <w:rFonts w:asciiTheme="minorHAnsi" w:hAnsiTheme="minorHAnsi" w:cs="Calibri"/>
          <w:spacing w:val="-1"/>
        </w:rPr>
        <w:t>o</w:t>
      </w:r>
      <w:r w:rsidRPr="00AB52E9">
        <w:rPr>
          <w:rFonts w:asciiTheme="minorHAnsi" w:hAnsiTheme="minorHAnsi" w:cs="Calibri"/>
        </w:rPr>
        <w:t>p</w:t>
      </w:r>
      <w:r w:rsidRPr="00AB52E9">
        <w:rPr>
          <w:rFonts w:asciiTheme="minorHAnsi" w:hAnsiTheme="minorHAnsi" w:cs="Calibri"/>
          <w:spacing w:val="-1"/>
        </w:rPr>
        <w:t xml:space="preserve"> </w:t>
      </w:r>
      <w:r w:rsidRPr="00AB52E9">
        <w:rPr>
          <w:rFonts w:asciiTheme="minorHAnsi" w:hAnsiTheme="minorHAnsi" w:cs="Calibri"/>
        </w:rPr>
        <w:t>Pe</w:t>
      </w:r>
      <w:r w:rsidRPr="00AB52E9">
        <w:rPr>
          <w:rFonts w:asciiTheme="minorHAnsi" w:hAnsiTheme="minorHAnsi" w:cs="Calibri"/>
          <w:spacing w:val="-2"/>
        </w:rPr>
        <w:t>r</w:t>
      </w:r>
      <w:r w:rsidRPr="00AB52E9">
        <w:rPr>
          <w:rFonts w:asciiTheme="minorHAnsi" w:hAnsiTheme="minorHAnsi" w:cs="Calibri"/>
        </w:rPr>
        <w:t>s</w:t>
      </w:r>
      <w:r w:rsidRPr="00AB52E9">
        <w:rPr>
          <w:rFonts w:asciiTheme="minorHAnsi" w:hAnsiTheme="minorHAnsi" w:cs="Calibri"/>
          <w:spacing w:val="-1"/>
        </w:rPr>
        <w:t>onne</w:t>
      </w:r>
      <w:r w:rsidRPr="00AB52E9">
        <w:rPr>
          <w:rFonts w:asciiTheme="minorHAnsi" w:hAnsiTheme="minorHAnsi" w:cs="Calibri"/>
        </w:rPr>
        <w:t xml:space="preserve">l </w:t>
      </w:r>
    </w:p>
    <w:p w14:paraId="494B399B" w14:textId="77777777" w:rsidR="00A221CF" w:rsidRPr="00AB52E9" w:rsidRDefault="00A221CF" w:rsidP="009E7550">
      <w:pPr>
        <w:pStyle w:val="Default"/>
        <w:ind w:left="720"/>
        <w:rPr>
          <w:rFonts w:asciiTheme="minorHAnsi" w:hAnsiTheme="minorHAnsi" w:cs="Calibri"/>
        </w:rPr>
      </w:pPr>
    </w:p>
    <w:p w14:paraId="15DBB0D4" w14:textId="77777777" w:rsidR="00024C0E" w:rsidRPr="00AB52E9" w:rsidRDefault="00024C0E" w:rsidP="009E7550">
      <w:pPr>
        <w:rPr>
          <w:rFonts w:asciiTheme="minorHAnsi" w:hAnsiTheme="minorHAnsi"/>
          <w:b/>
        </w:rPr>
      </w:pPr>
      <w:r w:rsidRPr="00AB52E9">
        <w:rPr>
          <w:rFonts w:asciiTheme="minorHAnsi" w:hAnsiTheme="minorHAnsi"/>
          <w:b/>
        </w:rPr>
        <w:t>Artifact 3: Coordinator Monthly Report</w:t>
      </w:r>
    </w:p>
    <w:p w14:paraId="41D4754B" w14:textId="6366FB25" w:rsidR="00024C0E" w:rsidRPr="00AB52E9" w:rsidRDefault="00EC6CA3" w:rsidP="00A04237">
      <w:pPr>
        <w:rPr>
          <w:rFonts w:asciiTheme="minorHAnsi" w:hAnsiTheme="minorHAnsi"/>
        </w:rPr>
      </w:pPr>
      <w:r w:rsidRPr="00AB52E9">
        <w:rPr>
          <w:rFonts w:asciiTheme="minorHAnsi" w:hAnsiTheme="minorHAnsi"/>
        </w:rPr>
        <w:t>C</w:t>
      </w:r>
      <w:r w:rsidR="00024C0E" w:rsidRPr="00AB52E9">
        <w:rPr>
          <w:rFonts w:asciiTheme="minorHAnsi" w:hAnsiTheme="minorHAnsi"/>
        </w:rPr>
        <w:t xml:space="preserve">oordinator monthly reports </w:t>
      </w:r>
      <w:r w:rsidRPr="00AB52E9">
        <w:rPr>
          <w:rFonts w:asciiTheme="minorHAnsi" w:hAnsiTheme="minorHAnsi"/>
        </w:rPr>
        <w:t>represent</w:t>
      </w:r>
      <w:r w:rsidR="00024C0E" w:rsidRPr="00AB52E9">
        <w:rPr>
          <w:rFonts w:asciiTheme="minorHAnsi" w:hAnsiTheme="minorHAnsi"/>
        </w:rPr>
        <w:t xml:space="preserve"> an important focus of a coordinator’s leadership practices. The report reflects activities </w:t>
      </w:r>
      <w:r w:rsidR="002E72F1" w:rsidRPr="00AB52E9">
        <w:rPr>
          <w:rFonts w:asciiTheme="minorHAnsi" w:hAnsiTheme="minorHAnsi"/>
        </w:rPr>
        <w:t xml:space="preserve">taking place during the month that were </w:t>
      </w:r>
      <w:r w:rsidR="00024C0E" w:rsidRPr="00AB52E9">
        <w:rPr>
          <w:rFonts w:asciiTheme="minorHAnsi" w:hAnsiTheme="minorHAnsi"/>
        </w:rPr>
        <w:t xml:space="preserve">related to the essential practices of coordinators. The artifact reflects: </w:t>
      </w:r>
    </w:p>
    <w:p w14:paraId="0EA4A38D" w14:textId="77777777" w:rsidR="00024C0E" w:rsidRPr="00AB52E9" w:rsidRDefault="00024C0E" w:rsidP="009E7550">
      <w:pPr>
        <w:pStyle w:val="ListParagraph"/>
        <w:numPr>
          <w:ilvl w:val="0"/>
          <w:numId w:val="5"/>
        </w:numPr>
        <w:ind w:right="-20"/>
        <w:rPr>
          <w:rFonts w:asciiTheme="minorHAnsi" w:hAnsiTheme="minorHAnsi"/>
          <w:b/>
          <w:bCs/>
        </w:rPr>
      </w:pPr>
      <w:r w:rsidRPr="00AB52E9">
        <w:rPr>
          <w:rFonts w:asciiTheme="minorHAnsi" w:hAnsiTheme="minorHAnsi"/>
          <w:b/>
        </w:rPr>
        <w:t>Coordinator Practice 2. Focus on Learning</w:t>
      </w:r>
    </w:p>
    <w:p w14:paraId="27D77D6C" w14:textId="40B1E06E" w:rsidR="00024C0E" w:rsidRPr="00AB52E9" w:rsidRDefault="00024C0E" w:rsidP="009E7550">
      <w:pPr>
        <w:pStyle w:val="ListParagraph"/>
        <w:ind w:right="-20"/>
        <w:rPr>
          <w:rFonts w:asciiTheme="minorHAnsi" w:hAnsiTheme="minorHAnsi"/>
          <w:bCs/>
        </w:rPr>
      </w:pPr>
      <w:r w:rsidRPr="00AB52E9">
        <w:rPr>
          <w:rFonts w:asciiTheme="minorHAnsi" w:hAnsiTheme="minorHAnsi"/>
          <w:b/>
          <w:bCs/>
          <w:spacing w:val="1"/>
        </w:rPr>
        <w:t>Ind</w:t>
      </w:r>
      <w:r w:rsidRPr="00AB52E9">
        <w:rPr>
          <w:rFonts w:asciiTheme="minorHAnsi" w:hAnsiTheme="minorHAnsi"/>
          <w:b/>
          <w:bCs/>
          <w:spacing w:val="-1"/>
        </w:rPr>
        <w:t>i</w:t>
      </w:r>
      <w:r w:rsidRPr="00AB52E9">
        <w:rPr>
          <w:rFonts w:asciiTheme="minorHAnsi" w:hAnsiTheme="minorHAnsi"/>
          <w:b/>
          <w:bCs/>
        </w:rPr>
        <w:t>cator</w:t>
      </w:r>
      <w:r w:rsidRPr="00AB52E9">
        <w:rPr>
          <w:rFonts w:asciiTheme="minorHAnsi" w:hAnsiTheme="minorHAnsi"/>
          <w:b/>
          <w:bCs/>
          <w:spacing w:val="-7"/>
        </w:rPr>
        <w:t xml:space="preserve"> </w:t>
      </w:r>
      <w:r w:rsidRPr="00AB52E9">
        <w:rPr>
          <w:rFonts w:asciiTheme="minorHAnsi" w:hAnsiTheme="minorHAnsi"/>
          <w:b/>
          <w:bCs/>
        </w:rPr>
        <w:t>2</w:t>
      </w:r>
      <w:r w:rsidRPr="00AB52E9">
        <w:rPr>
          <w:rFonts w:asciiTheme="minorHAnsi" w:hAnsiTheme="minorHAnsi"/>
          <w:b/>
          <w:bCs/>
          <w:spacing w:val="-1"/>
        </w:rPr>
        <w:t>.</w:t>
      </w:r>
      <w:r w:rsidRPr="00AB52E9">
        <w:rPr>
          <w:rFonts w:asciiTheme="minorHAnsi" w:hAnsiTheme="minorHAnsi"/>
          <w:b/>
          <w:bCs/>
        </w:rPr>
        <w:t>1:</w:t>
      </w:r>
      <w:r w:rsidRPr="00AB52E9">
        <w:rPr>
          <w:rFonts w:asciiTheme="minorHAnsi" w:hAnsiTheme="minorHAnsi"/>
          <w:b/>
          <w:bCs/>
          <w:spacing w:val="-1"/>
        </w:rPr>
        <w:t xml:space="preserve"> </w:t>
      </w:r>
      <w:r w:rsidRPr="00AB52E9">
        <w:rPr>
          <w:rFonts w:asciiTheme="minorHAnsi" w:hAnsiTheme="minorHAnsi"/>
          <w:bCs/>
        </w:rPr>
        <w:t>S</w:t>
      </w:r>
      <w:r w:rsidRPr="00AB52E9">
        <w:rPr>
          <w:rFonts w:asciiTheme="minorHAnsi" w:hAnsiTheme="minorHAnsi"/>
          <w:bCs/>
          <w:spacing w:val="-2"/>
        </w:rPr>
        <w:t>u</w:t>
      </w:r>
      <w:r w:rsidRPr="00AB52E9">
        <w:rPr>
          <w:rFonts w:asciiTheme="minorHAnsi" w:hAnsiTheme="minorHAnsi"/>
          <w:bCs/>
          <w:spacing w:val="1"/>
        </w:rPr>
        <w:t>pp</w:t>
      </w:r>
      <w:r w:rsidRPr="00AB52E9">
        <w:rPr>
          <w:rFonts w:asciiTheme="minorHAnsi" w:hAnsiTheme="minorHAnsi"/>
          <w:bCs/>
          <w:spacing w:val="-2"/>
        </w:rPr>
        <w:t>o</w:t>
      </w:r>
      <w:r w:rsidRPr="00AB52E9">
        <w:rPr>
          <w:rFonts w:asciiTheme="minorHAnsi" w:hAnsiTheme="minorHAnsi"/>
          <w:bCs/>
          <w:spacing w:val="1"/>
        </w:rPr>
        <w:t>r</w:t>
      </w:r>
      <w:r w:rsidRPr="00AB52E9">
        <w:rPr>
          <w:rFonts w:asciiTheme="minorHAnsi" w:hAnsiTheme="minorHAnsi"/>
          <w:bCs/>
        </w:rPr>
        <w:t>t</w:t>
      </w:r>
      <w:r w:rsidRPr="00AB52E9">
        <w:rPr>
          <w:rFonts w:asciiTheme="minorHAnsi" w:hAnsiTheme="minorHAnsi"/>
          <w:bCs/>
          <w:spacing w:val="-5"/>
        </w:rPr>
        <w:t xml:space="preserve"> </w:t>
      </w:r>
      <w:r w:rsidRPr="00AB52E9">
        <w:rPr>
          <w:rFonts w:asciiTheme="minorHAnsi" w:hAnsiTheme="minorHAnsi"/>
          <w:bCs/>
          <w:spacing w:val="-3"/>
        </w:rPr>
        <w:t>S</w:t>
      </w:r>
      <w:r w:rsidRPr="00AB52E9">
        <w:rPr>
          <w:rFonts w:asciiTheme="minorHAnsi" w:hAnsiTheme="minorHAnsi"/>
          <w:bCs/>
          <w:spacing w:val="-2"/>
        </w:rPr>
        <w:t>t</w:t>
      </w:r>
      <w:r w:rsidRPr="00AB52E9">
        <w:rPr>
          <w:rFonts w:asciiTheme="minorHAnsi" w:hAnsiTheme="minorHAnsi"/>
          <w:bCs/>
          <w:spacing w:val="1"/>
        </w:rPr>
        <w:t>ud</w:t>
      </w:r>
      <w:r w:rsidRPr="00AB52E9">
        <w:rPr>
          <w:rFonts w:asciiTheme="minorHAnsi" w:hAnsiTheme="minorHAnsi"/>
          <w:bCs/>
          <w:spacing w:val="-1"/>
        </w:rPr>
        <w:t>e</w:t>
      </w:r>
      <w:r w:rsidRPr="00AB52E9">
        <w:rPr>
          <w:rFonts w:asciiTheme="minorHAnsi" w:hAnsiTheme="minorHAnsi"/>
          <w:bCs/>
          <w:spacing w:val="1"/>
        </w:rPr>
        <w:t>n</w:t>
      </w:r>
      <w:r w:rsidRPr="00AB52E9">
        <w:rPr>
          <w:rFonts w:asciiTheme="minorHAnsi" w:hAnsiTheme="minorHAnsi"/>
          <w:bCs/>
        </w:rPr>
        <w:t>t</w:t>
      </w:r>
      <w:r w:rsidRPr="00AB52E9">
        <w:rPr>
          <w:rFonts w:asciiTheme="minorHAnsi" w:hAnsiTheme="minorHAnsi"/>
          <w:bCs/>
          <w:spacing w:val="-8"/>
        </w:rPr>
        <w:t xml:space="preserve"> </w:t>
      </w:r>
      <w:r w:rsidRPr="00AB52E9">
        <w:rPr>
          <w:rFonts w:asciiTheme="minorHAnsi" w:hAnsiTheme="minorHAnsi"/>
          <w:bCs/>
          <w:spacing w:val="1"/>
        </w:rPr>
        <w:t>A</w:t>
      </w:r>
      <w:r w:rsidRPr="00AB52E9">
        <w:rPr>
          <w:rFonts w:asciiTheme="minorHAnsi" w:hAnsiTheme="minorHAnsi"/>
          <w:bCs/>
        </w:rPr>
        <w:t>c</w:t>
      </w:r>
      <w:r w:rsidRPr="00AB52E9">
        <w:rPr>
          <w:rFonts w:asciiTheme="minorHAnsi" w:hAnsiTheme="minorHAnsi"/>
          <w:bCs/>
          <w:spacing w:val="1"/>
        </w:rPr>
        <w:t>c</w:t>
      </w:r>
      <w:r w:rsidRPr="00AB52E9">
        <w:rPr>
          <w:rFonts w:asciiTheme="minorHAnsi" w:hAnsiTheme="minorHAnsi"/>
          <w:bCs/>
          <w:spacing w:val="-1"/>
        </w:rPr>
        <w:t>e</w:t>
      </w:r>
      <w:r w:rsidRPr="00AB52E9">
        <w:rPr>
          <w:rFonts w:asciiTheme="minorHAnsi" w:hAnsiTheme="minorHAnsi"/>
          <w:bCs/>
        </w:rPr>
        <w:t>ss</w:t>
      </w:r>
      <w:r w:rsidRPr="00AB52E9">
        <w:rPr>
          <w:rFonts w:asciiTheme="minorHAnsi" w:hAnsiTheme="minorHAnsi"/>
          <w:bCs/>
          <w:spacing w:val="-4"/>
        </w:rPr>
        <w:t xml:space="preserve"> </w:t>
      </w:r>
      <w:r w:rsidRPr="00AB52E9">
        <w:rPr>
          <w:rFonts w:asciiTheme="minorHAnsi" w:hAnsiTheme="minorHAnsi"/>
          <w:bCs/>
        </w:rPr>
        <w:t>to</w:t>
      </w:r>
      <w:r w:rsidRPr="00AB52E9">
        <w:rPr>
          <w:rFonts w:asciiTheme="minorHAnsi" w:hAnsiTheme="minorHAnsi"/>
          <w:bCs/>
          <w:spacing w:val="-2"/>
        </w:rPr>
        <w:t xml:space="preserve"> </w:t>
      </w:r>
      <w:r w:rsidRPr="00AB52E9">
        <w:rPr>
          <w:rFonts w:asciiTheme="minorHAnsi" w:hAnsiTheme="minorHAnsi"/>
          <w:bCs/>
        </w:rPr>
        <w:t>E</w:t>
      </w:r>
      <w:r w:rsidRPr="00AB52E9">
        <w:rPr>
          <w:rFonts w:asciiTheme="minorHAnsi" w:hAnsiTheme="minorHAnsi"/>
          <w:bCs/>
          <w:spacing w:val="1"/>
        </w:rPr>
        <w:t>ff</w:t>
      </w:r>
      <w:r w:rsidRPr="00AB52E9">
        <w:rPr>
          <w:rFonts w:asciiTheme="minorHAnsi" w:hAnsiTheme="minorHAnsi"/>
          <w:bCs/>
          <w:spacing w:val="-1"/>
        </w:rPr>
        <w:t>e</w:t>
      </w:r>
      <w:r w:rsidRPr="00AB52E9">
        <w:rPr>
          <w:rFonts w:asciiTheme="minorHAnsi" w:hAnsiTheme="minorHAnsi"/>
          <w:bCs/>
        </w:rPr>
        <w:t>c</w:t>
      </w:r>
      <w:r w:rsidRPr="00AB52E9">
        <w:rPr>
          <w:rFonts w:asciiTheme="minorHAnsi" w:hAnsiTheme="minorHAnsi"/>
          <w:bCs/>
          <w:spacing w:val="-1"/>
        </w:rPr>
        <w:t>t</w:t>
      </w:r>
      <w:r w:rsidRPr="00AB52E9">
        <w:rPr>
          <w:rFonts w:asciiTheme="minorHAnsi" w:hAnsiTheme="minorHAnsi"/>
          <w:bCs/>
          <w:spacing w:val="1"/>
        </w:rPr>
        <w:t>i</w:t>
      </w:r>
      <w:r w:rsidRPr="00AB52E9">
        <w:rPr>
          <w:rFonts w:asciiTheme="minorHAnsi" w:hAnsiTheme="minorHAnsi"/>
          <w:bCs/>
        </w:rPr>
        <w:t>ve</w:t>
      </w:r>
      <w:r w:rsidRPr="00AB52E9">
        <w:rPr>
          <w:rFonts w:asciiTheme="minorHAnsi" w:hAnsiTheme="minorHAnsi"/>
          <w:bCs/>
          <w:spacing w:val="-2"/>
        </w:rPr>
        <w:t xml:space="preserve"> </w:t>
      </w:r>
      <w:r w:rsidRPr="00AB52E9">
        <w:rPr>
          <w:rFonts w:asciiTheme="minorHAnsi" w:hAnsiTheme="minorHAnsi"/>
          <w:bCs/>
          <w:spacing w:val="1"/>
        </w:rPr>
        <w:t>In</w:t>
      </w:r>
      <w:r w:rsidRPr="00AB52E9">
        <w:rPr>
          <w:rFonts w:asciiTheme="minorHAnsi" w:hAnsiTheme="minorHAnsi"/>
          <w:bCs/>
        </w:rPr>
        <w:t>s</w:t>
      </w:r>
      <w:r w:rsidRPr="00AB52E9">
        <w:rPr>
          <w:rFonts w:asciiTheme="minorHAnsi" w:hAnsiTheme="minorHAnsi"/>
          <w:bCs/>
          <w:spacing w:val="-1"/>
        </w:rPr>
        <w:t>t</w:t>
      </w:r>
      <w:r w:rsidRPr="00AB52E9">
        <w:rPr>
          <w:rFonts w:asciiTheme="minorHAnsi" w:hAnsiTheme="minorHAnsi"/>
          <w:bCs/>
          <w:spacing w:val="1"/>
        </w:rPr>
        <w:t>ru</w:t>
      </w:r>
      <w:r w:rsidRPr="00AB52E9">
        <w:rPr>
          <w:rFonts w:asciiTheme="minorHAnsi" w:hAnsiTheme="minorHAnsi"/>
          <w:bCs/>
        </w:rPr>
        <w:t>c</w:t>
      </w:r>
      <w:r w:rsidRPr="00AB52E9">
        <w:rPr>
          <w:rFonts w:asciiTheme="minorHAnsi" w:hAnsiTheme="minorHAnsi"/>
          <w:bCs/>
          <w:spacing w:val="-1"/>
        </w:rPr>
        <w:t>t</w:t>
      </w:r>
      <w:r w:rsidRPr="00AB52E9">
        <w:rPr>
          <w:rFonts w:asciiTheme="minorHAnsi" w:hAnsiTheme="minorHAnsi"/>
          <w:bCs/>
          <w:spacing w:val="1"/>
        </w:rPr>
        <w:t>i</w:t>
      </w:r>
      <w:r w:rsidRPr="00AB52E9">
        <w:rPr>
          <w:rFonts w:asciiTheme="minorHAnsi" w:hAnsiTheme="minorHAnsi"/>
          <w:bCs/>
        </w:rPr>
        <w:t>o</w:t>
      </w:r>
      <w:r w:rsidRPr="00AB52E9">
        <w:rPr>
          <w:rFonts w:asciiTheme="minorHAnsi" w:hAnsiTheme="minorHAnsi"/>
          <w:bCs/>
          <w:spacing w:val="1"/>
        </w:rPr>
        <w:t>n</w:t>
      </w:r>
      <w:r w:rsidRPr="00AB52E9">
        <w:rPr>
          <w:rFonts w:asciiTheme="minorHAnsi" w:hAnsiTheme="minorHAnsi"/>
          <w:bCs/>
          <w:spacing w:val="-1"/>
        </w:rPr>
        <w:t>a</w:t>
      </w:r>
      <w:r w:rsidRPr="00AB52E9">
        <w:rPr>
          <w:rFonts w:asciiTheme="minorHAnsi" w:hAnsiTheme="minorHAnsi"/>
          <w:bCs/>
        </w:rPr>
        <w:t>l</w:t>
      </w:r>
      <w:r w:rsidRPr="00AB52E9">
        <w:rPr>
          <w:rFonts w:asciiTheme="minorHAnsi" w:hAnsiTheme="minorHAnsi"/>
          <w:bCs/>
          <w:spacing w:val="-11"/>
        </w:rPr>
        <w:t xml:space="preserve"> </w:t>
      </w:r>
      <w:r w:rsidRPr="00AB52E9">
        <w:rPr>
          <w:rFonts w:asciiTheme="minorHAnsi" w:hAnsiTheme="minorHAnsi"/>
          <w:bCs/>
        </w:rPr>
        <w:t>Progr</w:t>
      </w:r>
      <w:r w:rsidRPr="00AB52E9">
        <w:rPr>
          <w:rFonts w:asciiTheme="minorHAnsi" w:hAnsiTheme="minorHAnsi"/>
          <w:bCs/>
          <w:spacing w:val="-1"/>
        </w:rPr>
        <w:t>am</w:t>
      </w:r>
      <w:r w:rsidRPr="00AB52E9">
        <w:rPr>
          <w:rFonts w:asciiTheme="minorHAnsi" w:hAnsiTheme="minorHAnsi"/>
          <w:bCs/>
        </w:rPr>
        <w:t>s</w:t>
      </w:r>
      <w:r w:rsidRPr="00AB52E9">
        <w:rPr>
          <w:rFonts w:asciiTheme="minorHAnsi" w:hAnsiTheme="minorHAnsi"/>
          <w:bCs/>
          <w:spacing w:val="-3"/>
        </w:rPr>
        <w:t xml:space="preserve"> </w:t>
      </w:r>
      <w:r w:rsidRPr="00AB52E9">
        <w:rPr>
          <w:rFonts w:asciiTheme="minorHAnsi" w:hAnsiTheme="minorHAnsi"/>
          <w:bCs/>
          <w:spacing w:val="1"/>
        </w:rPr>
        <w:t>t</w:t>
      </w:r>
      <w:r w:rsidRPr="00AB52E9">
        <w:rPr>
          <w:rFonts w:asciiTheme="minorHAnsi" w:hAnsiTheme="minorHAnsi"/>
          <w:bCs/>
          <w:spacing w:val="-2"/>
        </w:rPr>
        <w:t>h</w:t>
      </w:r>
      <w:r w:rsidRPr="00AB52E9">
        <w:rPr>
          <w:rFonts w:asciiTheme="minorHAnsi" w:hAnsiTheme="minorHAnsi"/>
          <w:bCs/>
          <w:spacing w:val="1"/>
        </w:rPr>
        <w:t>r</w:t>
      </w:r>
      <w:r w:rsidRPr="00AB52E9">
        <w:rPr>
          <w:rFonts w:asciiTheme="minorHAnsi" w:hAnsiTheme="minorHAnsi"/>
          <w:bCs/>
        </w:rPr>
        <w:t>o</w:t>
      </w:r>
      <w:r w:rsidRPr="00AB52E9">
        <w:rPr>
          <w:rFonts w:asciiTheme="minorHAnsi" w:hAnsiTheme="minorHAnsi"/>
          <w:bCs/>
          <w:spacing w:val="1"/>
        </w:rPr>
        <w:t>u</w:t>
      </w:r>
      <w:r w:rsidRPr="00AB52E9">
        <w:rPr>
          <w:rFonts w:asciiTheme="minorHAnsi" w:hAnsiTheme="minorHAnsi"/>
          <w:bCs/>
          <w:spacing w:val="-1"/>
        </w:rPr>
        <w:t>g</w:t>
      </w:r>
      <w:r w:rsidRPr="00AB52E9">
        <w:rPr>
          <w:rFonts w:asciiTheme="minorHAnsi" w:hAnsiTheme="minorHAnsi"/>
          <w:bCs/>
        </w:rPr>
        <w:t>h</w:t>
      </w:r>
      <w:r w:rsidRPr="00AB52E9">
        <w:rPr>
          <w:rFonts w:asciiTheme="minorHAnsi" w:hAnsiTheme="minorHAnsi"/>
          <w:bCs/>
          <w:spacing w:val="-6"/>
        </w:rPr>
        <w:t xml:space="preserve"> </w:t>
      </w:r>
      <w:r w:rsidRPr="00AB52E9">
        <w:rPr>
          <w:rFonts w:asciiTheme="minorHAnsi" w:hAnsiTheme="minorHAnsi"/>
          <w:bCs/>
          <w:spacing w:val="1"/>
        </w:rPr>
        <w:t>Ad</w:t>
      </w:r>
      <w:r w:rsidRPr="00AB52E9">
        <w:rPr>
          <w:rFonts w:asciiTheme="minorHAnsi" w:hAnsiTheme="minorHAnsi"/>
          <w:bCs/>
          <w:spacing w:val="-1"/>
        </w:rPr>
        <w:t>mi</w:t>
      </w:r>
      <w:r w:rsidRPr="00AB52E9">
        <w:rPr>
          <w:rFonts w:asciiTheme="minorHAnsi" w:hAnsiTheme="minorHAnsi"/>
          <w:bCs/>
          <w:spacing w:val="1"/>
        </w:rPr>
        <w:t>ni</w:t>
      </w:r>
      <w:r w:rsidRPr="00AB52E9">
        <w:rPr>
          <w:rFonts w:asciiTheme="minorHAnsi" w:hAnsiTheme="minorHAnsi"/>
          <w:bCs/>
          <w:spacing w:val="-2"/>
        </w:rPr>
        <w:t>s</w:t>
      </w:r>
      <w:r w:rsidRPr="00AB52E9">
        <w:rPr>
          <w:rFonts w:asciiTheme="minorHAnsi" w:hAnsiTheme="minorHAnsi"/>
          <w:bCs/>
        </w:rPr>
        <w:t>t</w:t>
      </w:r>
      <w:r w:rsidRPr="00AB52E9">
        <w:rPr>
          <w:rFonts w:asciiTheme="minorHAnsi" w:hAnsiTheme="minorHAnsi"/>
          <w:bCs/>
          <w:spacing w:val="2"/>
        </w:rPr>
        <w:t>r</w:t>
      </w:r>
      <w:r w:rsidRPr="00AB52E9">
        <w:rPr>
          <w:rFonts w:asciiTheme="minorHAnsi" w:hAnsiTheme="minorHAnsi"/>
          <w:bCs/>
          <w:spacing w:val="-1"/>
        </w:rPr>
        <w:t>a</w:t>
      </w:r>
      <w:r w:rsidRPr="00AB52E9">
        <w:rPr>
          <w:rFonts w:asciiTheme="minorHAnsi" w:hAnsiTheme="minorHAnsi"/>
          <w:bCs/>
        </w:rPr>
        <w:t>tion</w:t>
      </w:r>
      <w:r w:rsidRPr="00AB52E9">
        <w:rPr>
          <w:rFonts w:asciiTheme="minorHAnsi" w:hAnsiTheme="minorHAnsi"/>
          <w:bCs/>
          <w:spacing w:val="-12"/>
        </w:rPr>
        <w:t xml:space="preserve"> </w:t>
      </w:r>
      <w:r w:rsidRPr="00AB52E9">
        <w:rPr>
          <w:rFonts w:asciiTheme="minorHAnsi" w:hAnsiTheme="minorHAnsi"/>
          <w:bCs/>
        </w:rPr>
        <w:t>of</w:t>
      </w:r>
      <w:r w:rsidRPr="00AB52E9">
        <w:rPr>
          <w:rFonts w:asciiTheme="minorHAnsi" w:hAnsiTheme="minorHAnsi"/>
          <w:bCs/>
          <w:spacing w:val="2"/>
        </w:rPr>
        <w:t xml:space="preserve"> </w:t>
      </w:r>
      <w:r w:rsidRPr="00AB52E9">
        <w:rPr>
          <w:rFonts w:asciiTheme="minorHAnsi" w:hAnsiTheme="minorHAnsi"/>
          <w:bCs/>
          <w:spacing w:val="-2"/>
        </w:rPr>
        <w:t>D</w:t>
      </w:r>
      <w:r w:rsidRPr="00AB52E9">
        <w:rPr>
          <w:rFonts w:asciiTheme="minorHAnsi" w:hAnsiTheme="minorHAnsi"/>
          <w:bCs/>
          <w:spacing w:val="1"/>
        </w:rPr>
        <w:t>i</w:t>
      </w:r>
      <w:r w:rsidRPr="00AB52E9">
        <w:rPr>
          <w:rFonts w:asciiTheme="minorHAnsi" w:hAnsiTheme="minorHAnsi"/>
          <w:bCs/>
        </w:rPr>
        <w:t>s</w:t>
      </w:r>
      <w:r w:rsidRPr="00AB52E9">
        <w:rPr>
          <w:rFonts w:asciiTheme="minorHAnsi" w:hAnsiTheme="minorHAnsi"/>
          <w:bCs/>
          <w:spacing w:val="-1"/>
        </w:rPr>
        <w:t>t</w:t>
      </w:r>
      <w:r w:rsidRPr="00AB52E9">
        <w:rPr>
          <w:rFonts w:asciiTheme="minorHAnsi" w:hAnsiTheme="minorHAnsi"/>
          <w:bCs/>
          <w:spacing w:val="1"/>
        </w:rPr>
        <w:t>ri</w:t>
      </w:r>
      <w:r w:rsidRPr="00AB52E9">
        <w:rPr>
          <w:rFonts w:asciiTheme="minorHAnsi" w:hAnsiTheme="minorHAnsi"/>
          <w:bCs/>
          <w:spacing w:val="-2"/>
        </w:rPr>
        <w:t>c</w:t>
      </w:r>
      <w:r w:rsidRPr="00AB52E9">
        <w:rPr>
          <w:rFonts w:asciiTheme="minorHAnsi" w:hAnsiTheme="minorHAnsi"/>
          <w:bCs/>
        </w:rPr>
        <w:t>t,</w:t>
      </w:r>
      <w:r w:rsidRPr="00AB52E9">
        <w:rPr>
          <w:rFonts w:asciiTheme="minorHAnsi" w:hAnsiTheme="minorHAnsi"/>
          <w:bCs/>
          <w:spacing w:val="-4"/>
        </w:rPr>
        <w:t xml:space="preserve"> </w:t>
      </w:r>
      <w:r w:rsidRPr="00AB52E9">
        <w:rPr>
          <w:rFonts w:asciiTheme="minorHAnsi" w:hAnsiTheme="minorHAnsi"/>
          <w:bCs/>
          <w:spacing w:val="1"/>
        </w:rPr>
        <w:t>T</w:t>
      </w:r>
      <w:r w:rsidRPr="00AB52E9">
        <w:rPr>
          <w:rFonts w:asciiTheme="minorHAnsi" w:hAnsiTheme="minorHAnsi"/>
          <w:bCs/>
          <w:spacing w:val="-1"/>
        </w:rPr>
        <w:t>e</w:t>
      </w:r>
      <w:r w:rsidRPr="00AB52E9">
        <w:rPr>
          <w:rFonts w:asciiTheme="minorHAnsi" w:hAnsiTheme="minorHAnsi"/>
          <w:bCs/>
          <w:spacing w:val="1"/>
        </w:rPr>
        <w:t>r</w:t>
      </w:r>
      <w:r w:rsidRPr="00AB52E9">
        <w:rPr>
          <w:rFonts w:asciiTheme="minorHAnsi" w:hAnsiTheme="minorHAnsi"/>
          <w:bCs/>
          <w:spacing w:val="-1"/>
        </w:rPr>
        <w:t>r</w:t>
      </w:r>
      <w:r w:rsidRPr="00AB52E9">
        <w:rPr>
          <w:rFonts w:asciiTheme="minorHAnsi" w:hAnsiTheme="minorHAnsi"/>
          <w:bCs/>
          <w:spacing w:val="1"/>
        </w:rPr>
        <w:t>i</w:t>
      </w:r>
      <w:r w:rsidRPr="00AB52E9">
        <w:rPr>
          <w:rFonts w:asciiTheme="minorHAnsi" w:hAnsiTheme="minorHAnsi"/>
          <w:bCs/>
        </w:rPr>
        <w:t>t</w:t>
      </w:r>
      <w:r w:rsidRPr="00AB52E9">
        <w:rPr>
          <w:rFonts w:asciiTheme="minorHAnsi" w:hAnsiTheme="minorHAnsi"/>
          <w:bCs/>
          <w:spacing w:val="-1"/>
        </w:rPr>
        <w:t>o</w:t>
      </w:r>
      <w:r w:rsidRPr="00AB52E9">
        <w:rPr>
          <w:rFonts w:asciiTheme="minorHAnsi" w:hAnsiTheme="minorHAnsi"/>
          <w:bCs/>
          <w:spacing w:val="1"/>
        </w:rPr>
        <w:t>r</w:t>
      </w:r>
      <w:r w:rsidRPr="00AB52E9">
        <w:rPr>
          <w:rFonts w:asciiTheme="minorHAnsi" w:hAnsiTheme="minorHAnsi"/>
          <w:bCs/>
          <w:spacing w:val="-1"/>
        </w:rPr>
        <w:t>y</w:t>
      </w:r>
      <w:r w:rsidRPr="00AB52E9">
        <w:rPr>
          <w:rFonts w:asciiTheme="minorHAnsi" w:hAnsiTheme="minorHAnsi"/>
          <w:bCs/>
        </w:rPr>
        <w:t>,</w:t>
      </w:r>
      <w:r w:rsidRPr="00AB52E9">
        <w:rPr>
          <w:rFonts w:asciiTheme="minorHAnsi" w:hAnsiTheme="minorHAnsi"/>
          <w:bCs/>
          <w:spacing w:val="-3"/>
        </w:rPr>
        <w:t xml:space="preserve"> </w:t>
      </w:r>
      <w:r w:rsidRPr="00AB52E9">
        <w:rPr>
          <w:rFonts w:asciiTheme="minorHAnsi" w:hAnsiTheme="minorHAnsi"/>
          <w:bCs/>
          <w:spacing w:val="-1"/>
        </w:rPr>
        <w:t>a</w:t>
      </w:r>
      <w:r w:rsidRPr="00AB52E9">
        <w:rPr>
          <w:rFonts w:asciiTheme="minorHAnsi" w:hAnsiTheme="minorHAnsi"/>
          <w:bCs/>
          <w:spacing w:val="-2"/>
        </w:rPr>
        <w:t>n</w:t>
      </w:r>
      <w:r w:rsidRPr="00AB52E9">
        <w:rPr>
          <w:rFonts w:asciiTheme="minorHAnsi" w:hAnsiTheme="minorHAnsi"/>
          <w:bCs/>
          <w:spacing w:val="1"/>
        </w:rPr>
        <w:t>d</w:t>
      </w:r>
      <w:r w:rsidRPr="00AB52E9">
        <w:rPr>
          <w:rFonts w:asciiTheme="minorHAnsi" w:hAnsiTheme="minorHAnsi"/>
          <w:bCs/>
        </w:rPr>
        <w:t>/or Feder</w:t>
      </w:r>
      <w:r w:rsidRPr="00AB52E9">
        <w:rPr>
          <w:rFonts w:asciiTheme="minorHAnsi" w:hAnsiTheme="minorHAnsi"/>
          <w:bCs/>
          <w:spacing w:val="-1"/>
        </w:rPr>
        <w:t>a</w:t>
      </w:r>
      <w:r w:rsidRPr="00AB52E9">
        <w:rPr>
          <w:rFonts w:asciiTheme="minorHAnsi" w:hAnsiTheme="minorHAnsi"/>
          <w:bCs/>
        </w:rPr>
        <w:t>l Progr</w:t>
      </w:r>
      <w:r w:rsidRPr="00AB52E9">
        <w:rPr>
          <w:rFonts w:asciiTheme="minorHAnsi" w:hAnsiTheme="minorHAnsi"/>
          <w:bCs/>
          <w:spacing w:val="-1"/>
        </w:rPr>
        <w:t>am</w:t>
      </w:r>
      <w:r w:rsidRPr="00AB52E9">
        <w:rPr>
          <w:rFonts w:asciiTheme="minorHAnsi" w:hAnsiTheme="minorHAnsi"/>
          <w:bCs/>
        </w:rPr>
        <w:t>s</w:t>
      </w:r>
    </w:p>
    <w:p w14:paraId="10F3530E" w14:textId="77777777" w:rsidR="00024C0E" w:rsidRPr="00AB52E9" w:rsidRDefault="00024C0E" w:rsidP="009E7550">
      <w:pPr>
        <w:pStyle w:val="ListParagraph"/>
        <w:numPr>
          <w:ilvl w:val="0"/>
          <w:numId w:val="5"/>
        </w:numPr>
        <w:ind w:right="-20"/>
        <w:rPr>
          <w:rFonts w:asciiTheme="minorHAnsi" w:hAnsiTheme="minorHAnsi"/>
        </w:rPr>
      </w:pPr>
      <w:r w:rsidRPr="00AB52E9">
        <w:rPr>
          <w:rFonts w:asciiTheme="minorHAnsi" w:hAnsiTheme="minorHAnsi"/>
          <w:b/>
        </w:rPr>
        <w:t xml:space="preserve">Coordinator Practice 4. Lead with Integrity Indicator </w:t>
      </w:r>
    </w:p>
    <w:p w14:paraId="61C60A1D" w14:textId="77777777" w:rsidR="00024C0E" w:rsidRPr="00AB52E9" w:rsidRDefault="00024C0E" w:rsidP="009E7550">
      <w:pPr>
        <w:pStyle w:val="ListParagraph"/>
        <w:ind w:right="-20"/>
        <w:rPr>
          <w:rFonts w:asciiTheme="minorHAnsi" w:hAnsiTheme="minorHAnsi"/>
        </w:rPr>
      </w:pPr>
      <w:r w:rsidRPr="00AB52E9">
        <w:rPr>
          <w:rFonts w:asciiTheme="minorHAnsi" w:hAnsiTheme="minorHAnsi"/>
          <w:b/>
        </w:rPr>
        <w:t xml:space="preserve">Indicator 4.1: </w:t>
      </w:r>
      <w:r w:rsidRPr="00AB52E9">
        <w:rPr>
          <w:rFonts w:asciiTheme="minorHAnsi" w:hAnsiTheme="minorHAnsi"/>
          <w:bCs/>
        </w:rPr>
        <w:t>D</w:t>
      </w:r>
      <w:r w:rsidRPr="00AB52E9">
        <w:rPr>
          <w:rFonts w:asciiTheme="minorHAnsi" w:hAnsiTheme="minorHAnsi"/>
          <w:bCs/>
          <w:spacing w:val="-1"/>
        </w:rPr>
        <w:t>em</w:t>
      </w:r>
      <w:r w:rsidRPr="00AB52E9">
        <w:rPr>
          <w:rFonts w:asciiTheme="minorHAnsi" w:hAnsiTheme="minorHAnsi"/>
          <w:bCs/>
        </w:rPr>
        <w:t>o</w:t>
      </w:r>
      <w:r w:rsidRPr="00AB52E9">
        <w:rPr>
          <w:rFonts w:asciiTheme="minorHAnsi" w:hAnsiTheme="minorHAnsi"/>
          <w:bCs/>
          <w:spacing w:val="1"/>
        </w:rPr>
        <w:t>n</w:t>
      </w:r>
      <w:r w:rsidRPr="00AB52E9">
        <w:rPr>
          <w:rFonts w:asciiTheme="minorHAnsi" w:hAnsiTheme="minorHAnsi"/>
          <w:bCs/>
          <w:spacing w:val="-2"/>
        </w:rPr>
        <w:t>s</w:t>
      </w:r>
      <w:r w:rsidRPr="00AB52E9">
        <w:rPr>
          <w:rFonts w:asciiTheme="minorHAnsi" w:hAnsiTheme="minorHAnsi"/>
          <w:bCs/>
        </w:rPr>
        <w:t>tr</w:t>
      </w:r>
      <w:r w:rsidRPr="00AB52E9">
        <w:rPr>
          <w:rFonts w:asciiTheme="minorHAnsi" w:hAnsiTheme="minorHAnsi"/>
          <w:bCs/>
          <w:spacing w:val="-1"/>
        </w:rPr>
        <w:t>a</w:t>
      </w:r>
      <w:r w:rsidRPr="00AB52E9">
        <w:rPr>
          <w:rFonts w:asciiTheme="minorHAnsi" w:hAnsiTheme="minorHAnsi"/>
          <w:bCs/>
        </w:rPr>
        <w:t>te</w:t>
      </w:r>
      <w:r w:rsidRPr="00AB52E9">
        <w:rPr>
          <w:rFonts w:asciiTheme="minorHAnsi" w:hAnsiTheme="minorHAnsi"/>
          <w:bCs/>
          <w:spacing w:val="-5"/>
        </w:rPr>
        <w:t xml:space="preserve"> </w:t>
      </w:r>
      <w:r w:rsidRPr="00AB52E9">
        <w:rPr>
          <w:rFonts w:asciiTheme="minorHAnsi" w:hAnsiTheme="minorHAnsi"/>
          <w:bCs/>
        </w:rPr>
        <w:t>P</w:t>
      </w:r>
      <w:r w:rsidRPr="00AB52E9">
        <w:rPr>
          <w:rFonts w:asciiTheme="minorHAnsi" w:hAnsiTheme="minorHAnsi"/>
          <w:bCs/>
          <w:spacing w:val="-1"/>
        </w:rPr>
        <w:t>e</w:t>
      </w:r>
      <w:r w:rsidRPr="00AB52E9">
        <w:rPr>
          <w:rFonts w:asciiTheme="minorHAnsi" w:hAnsiTheme="minorHAnsi"/>
          <w:bCs/>
          <w:spacing w:val="1"/>
        </w:rPr>
        <w:t>r</w:t>
      </w:r>
      <w:r w:rsidRPr="00AB52E9">
        <w:rPr>
          <w:rFonts w:asciiTheme="minorHAnsi" w:hAnsiTheme="minorHAnsi"/>
          <w:bCs/>
        </w:rPr>
        <w:t>s</w:t>
      </w:r>
      <w:r w:rsidRPr="00AB52E9">
        <w:rPr>
          <w:rFonts w:asciiTheme="minorHAnsi" w:hAnsiTheme="minorHAnsi"/>
          <w:bCs/>
          <w:spacing w:val="1"/>
        </w:rPr>
        <w:t>on</w:t>
      </w:r>
      <w:r w:rsidRPr="00AB52E9">
        <w:rPr>
          <w:rFonts w:asciiTheme="minorHAnsi" w:hAnsiTheme="minorHAnsi"/>
          <w:bCs/>
          <w:spacing w:val="-1"/>
        </w:rPr>
        <w:t>a</w:t>
      </w:r>
      <w:r w:rsidRPr="00AB52E9">
        <w:rPr>
          <w:rFonts w:asciiTheme="minorHAnsi" w:hAnsiTheme="minorHAnsi"/>
          <w:bCs/>
        </w:rPr>
        <w:t>l</w:t>
      </w:r>
      <w:r w:rsidRPr="00AB52E9">
        <w:rPr>
          <w:rFonts w:asciiTheme="minorHAnsi" w:hAnsiTheme="minorHAnsi"/>
          <w:bCs/>
          <w:spacing w:val="-3"/>
        </w:rPr>
        <w:t xml:space="preserve"> </w:t>
      </w:r>
      <w:r w:rsidRPr="00AB52E9">
        <w:rPr>
          <w:rFonts w:asciiTheme="minorHAnsi" w:hAnsiTheme="minorHAnsi"/>
          <w:bCs/>
          <w:spacing w:val="2"/>
        </w:rPr>
        <w:t>a</w:t>
      </w:r>
      <w:r w:rsidRPr="00AB52E9">
        <w:rPr>
          <w:rFonts w:asciiTheme="minorHAnsi" w:hAnsiTheme="minorHAnsi"/>
          <w:bCs/>
          <w:spacing w:val="1"/>
        </w:rPr>
        <w:t>n</w:t>
      </w:r>
      <w:r w:rsidRPr="00AB52E9">
        <w:rPr>
          <w:rFonts w:asciiTheme="minorHAnsi" w:hAnsiTheme="minorHAnsi"/>
          <w:bCs/>
        </w:rPr>
        <w:t>d</w:t>
      </w:r>
      <w:r w:rsidRPr="00AB52E9">
        <w:rPr>
          <w:rFonts w:asciiTheme="minorHAnsi" w:hAnsiTheme="minorHAnsi"/>
          <w:bCs/>
          <w:spacing w:val="-5"/>
        </w:rPr>
        <w:t xml:space="preserve"> </w:t>
      </w:r>
      <w:r w:rsidRPr="00AB52E9">
        <w:rPr>
          <w:rFonts w:asciiTheme="minorHAnsi" w:hAnsiTheme="minorHAnsi"/>
          <w:bCs/>
        </w:rPr>
        <w:t>Pr</w:t>
      </w:r>
      <w:r w:rsidRPr="00AB52E9">
        <w:rPr>
          <w:rFonts w:asciiTheme="minorHAnsi" w:hAnsiTheme="minorHAnsi"/>
          <w:bCs/>
          <w:spacing w:val="-2"/>
        </w:rPr>
        <w:t>o</w:t>
      </w:r>
      <w:r w:rsidRPr="00AB52E9">
        <w:rPr>
          <w:rFonts w:asciiTheme="minorHAnsi" w:hAnsiTheme="minorHAnsi"/>
          <w:bCs/>
          <w:spacing w:val="1"/>
        </w:rPr>
        <w:t>f</w:t>
      </w:r>
      <w:r w:rsidRPr="00AB52E9">
        <w:rPr>
          <w:rFonts w:asciiTheme="minorHAnsi" w:hAnsiTheme="minorHAnsi"/>
          <w:bCs/>
          <w:spacing w:val="-1"/>
        </w:rPr>
        <w:t>e</w:t>
      </w:r>
      <w:r w:rsidRPr="00AB52E9">
        <w:rPr>
          <w:rFonts w:asciiTheme="minorHAnsi" w:hAnsiTheme="minorHAnsi"/>
          <w:bCs/>
        </w:rPr>
        <w:t>ss</w:t>
      </w:r>
      <w:r w:rsidRPr="00AB52E9">
        <w:rPr>
          <w:rFonts w:asciiTheme="minorHAnsi" w:hAnsiTheme="minorHAnsi"/>
          <w:bCs/>
          <w:spacing w:val="1"/>
        </w:rPr>
        <w:t>i</w:t>
      </w:r>
      <w:r w:rsidRPr="00AB52E9">
        <w:rPr>
          <w:rFonts w:asciiTheme="minorHAnsi" w:hAnsiTheme="minorHAnsi"/>
          <w:bCs/>
        </w:rPr>
        <w:t>o</w:t>
      </w:r>
      <w:r w:rsidRPr="00AB52E9">
        <w:rPr>
          <w:rFonts w:asciiTheme="minorHAnsi" w:hAnsiTheme="minorHAnsi"/>
          <w:bCs/>
          <w:spacing w:val="1"/>
        </w:rPr>
        <w:t>n</w:t>
      </w:r>
      <w:r w:rsidRPr="00AB52E9">
        <w:rPr>
          <w:rFonts w:asciiTheme="minorHAnsi" w:hAnsiTheme="minorHAnsi"/>
          <w:bCs/>
          <w:spacing w:val="-1"/>
        </w:rPr>
        <w:t>a</w:t>
      </w:r>
      <w:r w:rsidRPr="00AB52E9">
        <w:rPr>
          <w:rFonts w:asciiTheme="minorHAnsi" w:hAnsiTheme="minorHAnsi"/>
          <w:bCs/>
        </w:rPr>
        <w:t>l</w:t>
      </w:r>
      <w:r w:rsidRPr="00AB52E9">
        <w:rPr>
          <w:rFonts w:asciiTheme="minorHAnsi" w:hAnsiTheme="minorHAnsi"/>
          <w:bCs/>
          <w:spacing w:val="-9"/>
        </w:rPr>
        <w:t xml:space="preserve"> </w:t>
      </w:r>
      <w:r w:rsidRPr="00AB52E9">
        <w:rPr>
          <w:rFonts w:asciiTheme="minorHAnsi" w:hAnsiTheme="minorHAnsi"/>
          <w:bCs/>
          <w:spacing w:val="-1"/>
        </w:rPr>
        <w:t>Re</w:t>
      </w:r>
      <w:r w:rsidRPr="00AB52E9">
        <w:rPr>
          <w:rFonts w:asciiTheme="minorHAnsi" w:hAnsiTheme="minorHAnsi"/>
          <w:bCs/>
        </w:rPr>
        <w:t>s</w:t>
      </w:r>
      <w:r w:rsidRPr="00AB52E9">
        <w:rPr>
          <w:rFonts w:asciiTheme="minorHAnsi" w:hAnsiTheme="minorHAnsi"/>
          <w:bCs/>
          <w:spacing w:val="1"/>
        </w:rPr>
        <w:t>p</w:t>
      </w:r>
      <w:r w:rsidRPr="00AB52E9">
        <w:rPr>
          <w:rFonts w:asciiTheme="minorHAnsi" w:hAnsiTheme="minorHAnsi"/>
          <w:bCs/>
        </w:rPr>
        <w:t>o</w:t>
      </w:r>
      <w:r w:rsidRPr="00AB52E9">
        <w:rPr>
          <w:rFonts w:asciiTheme="minorHAnsi" w:hAnsiTheme="minorHAnsi"/>
          <w:bCs/>
          <w:spacing w:val="1"/>
        </w:rPr>
        <w:t>n</w:t>
      </w:r>
      <w:r w:rsidRPr="00AB52E9">
        <w:rPr>
          <w:rFonts w:asciiTheme="minorHAnsi" w:hAnsiTheme="minorHAnsi"/>
          <w:bCs/>
        </w:rPr>
        <w:t>s</w:t>
      </w:r>
      <w:r w:rsidRPr="00AB52E9">
        <w:rPr>
          <w:rFonts w:asciiTheme="minorHAnsi" w:hAnsiTheme="minorHAnsi"/>
          <w:bCs/>
          <w:spacing w:val="-1"/>
        </w:rPr>
        <w:t>i</w:t>
      </w:r>
      <w:r w:rsidRPr="00AB52E9">
        <w:rPr>
          <w:rFonts w:asciiTheme="minorHAnsi" w:hAnsiTheme="minorHAnsi"/>
          <w:bCs/>
          <w:spacing w:val="1"/>
        </w:rPr>
        <w:t>b</w:t>
      </w:r>
      <w:r w:rsidRPr="00AB52E9">
        <w:rPr>
          <w:rFonts w:asciiTheme="minorHAnsi" w:hAnsiTheme="minorHAnsi"/>
          <w:bCs/>
          <w:spacing w:val="-1"/>
        </w:rPr>
        <w:t>i</w:t>
      </w:r>
      <w:r w:rsidRPr="00AB52E9">
        <w:rPr>
          <w:rFonts w:asciiTheme="minorHAnsi" w:hAnsiTheme="minorHAnsi"/>
          <w:bCs/>
          <w:spacing w:val="1"/>
        </w:rPr>
        <w:t>li</w:t>
      </w:r>
      <w:r w:rsidRPr="00AB52E9">
        <w:rPr>
          <w:rFonts w:asciiTheme="minorHAnsi" w:hAnsiTheme="minorHAnsi"/>
          <w:bCs/>
        </w:rPr>
        <w:t>ty</w:t>
      </w:r>
    </w:p>
    <w:p w14:paraId="057EE610" w14:textId="77777777" w:rsidR="00024C0E" w:rsidRPr="00AB52E9" w:rsidRDefault="00024C0E" w:rsidP="00A04237">
      <w:pPr>
        <w:rPr>
          <w:rFonts w:asciiTheme="minorHAnsi" w:hAnsiTheme="minorHAnsi"/>
          <w:b/>
        </w:rPr>
      </w:pPr>
    </w:p>
    <w:p w14:paraId="704C9A06" w14:textId="77777777" w:rsidR="00024C0E" w:rsidRPr="00AB52E9" w:rsidRDefault="00024C0E" w:rsidP="009E7550">
      <w:pPr>
        <w:rPr>
          <w:rFonts w:asciiTheme="minorHAnsi" w:hAnsiTheme="minorHAnsi"/>
          <w:b/>
        </w:rPr>
      </w:pPr>
      <w:r w:rsidRPr="00AB52E9">
        <w:rPr>
          <w:rFonts w:asciiTheme="minorHAnsi" w:hAnsiTheme="minorHAnsi"/>
          <w:b/>
        </w:rPr>
        <w:t>Artifact 4: Coordinator Annual Report</w:t>
      </w:r>
    </w:p>
    <w:p w14:paraId="45BDCA72" w14:textId="77777777" w:rsidR="00024C0E" w:rsidRPr="00AB52E9" w:rsidRDefault="00024C0E" w:rsidP="009E7550">
      <w:pPr>
        <w:rPr>
          <w:rFonts w:asciiTheme="minorHAnsi" w:hAnsiTheme="minorHAnsi"/>
        </w:rPr>
      </w:pPr>
      <w:r w:rsidRPr="00AB52E9">
        <w:rPr>
          <w:rFonts w:asciiTheme="minorHAnsi" w:hAnsiTheme="minorHAnsi"/>
        </w:rPr>
        <w:t>All coordinators are required to complete an annual report detailing the programs he or she managed throughout the year. The annual report is reflective of:</w:t>
      </w:r>
    </w:p>
    <w:p w14:paraId="1D0C5168" w14:textId="77777777" w:rsidR="00024C0E" w:rsidRPr="00AB52E9" w:rsidRDefault="00024C0E" w:rsidP="009E7550">
      <w:pPr>
        <w:pStyle w:val="ListParagraph"/>
        <w:numPr>
          <w:ilvl w:val="1"/>
          <w:numId w:val="10"/>
        </w:numPr>
        <w:ind w:left="720" w:right="-20"/>
        <w:rPr>
          <w:rFonts w:asciiTheme="minorHAnsi" w:hAnsiTheme="minorHAnsi"/>
          <w:b/>
          <w:bCs/>
        </w:rPr>
      </w:pPr>
      <w:r w:rsidRPr="00AB52E9">
        <w:rPr>
          <w:rFonts w:asciiTheme="minorHAnsi" w:hAnsiTheme="minorHAnsi"/>
          <w:b/>
        </w:rPr>
        <w:t>Coordinator Practice 1. Focus on Learning</w:t>
      </w:r>
      <w:r w:rsidRPr="00AB52E9">
        <w:rPr>
          <w:rFonts w:asciiTheme="minorHAnsi" w:hAnsiTheme="minorHAnsi"/>
          <w:b/>
          <w:bCs/>
          <w:spacing w:val="1"/>
        </w:rPr>
        <w:t xml:space="preserve"> </w:t>
      </w:r>
    </w:p>
    <w:p w14:paraId="7D8929B0" w14:textId="65D3FCDA" w:rsidR="00024C0E" w:rsidRPr="00AB52E9" w:rsidRDefault="00024C0E" w:rsidP="009E7550">
      <w:pPr>
        <w:pStyle w:val="ListParagraph"/>
        <w:ind w:right="-20"/>
        <w:rPr>
          <w:rFonts w:asciiTheme="minorHAnsi" w:hAnsiTheme="minorHAnsi"/>
          <w:bCs/>
        </w:rPr>
      </w:pPr>
      <w:r w:rsidRPr="00AB52E9">
        <w:rPr>
          <w:rFonts w:asciiTheme="minorHAnsi" w:hAnsiTheme="minorHAnsi"/>
          <w:b/>
          <w:bCs/>
          <w:spacing w:val="1"/>
        </w:rPr>
        <w:t>Ind</w:t>
      </w:r>
      <w:r w:rsidRPr="00AB52E9">
        <w:rPr>
          <w:rFonts w:asciiTheme="minorHAnsi" w:hAnsiTheme="minorHAnsi"/>
          <w:b/>
          <w:bCs/>
          <w:spacing w:val="-1"/>
        </w:rPr>
        <w:t>i</w:t>
      </w:r>
      <w:r w:rsidRPr="00AB52E9">
        <w:rPr>
          <w:rFonts w:asciiTheme="minorHAnsi" w:hAnsiTheme="minorHAnsi"/>
          <w:b/>
          <w:bCs/>
        </w:rPr>
        <w:t>cator</w:t>
      </w:r>
      <w:r w:rsidRPr="00AB52E9">
        <w:rPr>
          <w:rFonts w:asciiTheme="minorHAnsi" w:hAnsiTheme="minorHAnsi"/>
          <w:b/>
          <w:bCs/>
          <w:spacing w:val="-7"/>
        </w:rPr>
        <w:t xml:space="preserve"> </w:t>
      </w:r>
      <w:r w:rsidRPr="00AB52E9">
        <w:rPr>
          <w:rFonts w:asciiTheme="minorHAnsi" w:hAnsiTheme="minorHAnsi"/>
          <w:b/>
          <w:bCs/>
        </w:rPr>
        <w:t>2</w:t>
      </w:r>
      <w:r w:rsidRPr="00AB52E9">
        <w:rPr>
          <w:rFonts w:asciiTheme="minorHAnsi" w:hAnsiTheme="minorHAnsi"/>
          <w:b/>
          <w:bCs/>
          <w:spacing w:val="-1"/>
        </w:rPr>
        <w:t>.</w:t>
      </w:r>
      <w:r w:rsidRPr="00AB52E9">
        <w:rPr>
          <w:rFonts w:asciiTheme="minorHAnsi" w:hAnsiTheme="minorHAnsi"/>
          <w:b/>
          <w:bCs/>
        </w:rPr>
        <w:t>1:</w:t>
      </w:r>
      <w:r w:rsidRPr="00AB52E9">
        <w:rPr>
          <w:rFonts w:asciiTheme="minorHAnsi" w:hAnsiTheme="minorHAnsi"/>
          <w:b/>
          <w:bCs/>
          <w:spacing w:val="-1"/>
        </w:rPr>
        <w:t xml:space="preserve"> </w:t>
      </w:r>
      <w:r w:rsidRPr="00AB52E9">
        <w:rPr>
          <w:rFonts w:asciiTheme="minorHAnsi" w:hAnsiTheme="minorHAnsi"/>
          <w:bCs/>
        </w:rPr>
        <w:t>S</w:t>
      </w:r>
      <w:r w:rsidRPr="00AB52E9">
        <w:rPr>
          <w:rFonts w:asciiTheme="minorHAnsi" w:hAnsiTheme="minorHAnsi"/>
          <w:bCs/>
          <w:spacing w:val="-2"/>
        </w:rPr>
        <w:t>u</w:t>
      </w:r>
      <w:r w:rsidRPr="00AB52E9">
        <w:rPr>
          <w:rFonts w:asciiTheme="minorHAnsi" w:hAnsiTheme="minorHAnsi"/>
          <w:bCs/>
          <w:spacing w:val="1"/>
        </w:rPr>
        <w:t>pp</w:t>
      </w:r>
      <w:r w:rsidRPr="00AB52E9">
        <w:rPr>
          <w:rFonts w:asciiTheme="minorHAnsi" w:hAnsiTheme="minorHAnsi"/>
          <w:bCs/>
          <w:spacing w:val="-2"/>
        </w:rPr>
        <w:t>o</w:t>
      </w:r>
      <w:r w:rsidRPr="00AB52E9">
        <w:rPr>
          <w:rFonts w:asciiTheme="minorHAnsi" w:hAnsiTheme="minorHAnsi"/>
          <w:bCs/>
          <w:spacing w:val="1"/>
        </w:rPr>
        <w:t>r</w:t>
      </w:r>
      <w:r w:rsidRPr="00AB52E9">
        <w:rPr>
          <w:rFonts w:asciiTheme="minorHAnsi" w:hAnsiTheme="minorHAnsi"/>
          <w:bCs/>
        </w:rPr>
        <w:t>t</w:t>
      </w:r>
      <w:r w:rsidRPr="00AB52E9">
        <w:rPr>
          <w:rFonts w:asciiTheme="minorHAnsi" w:hAnsiTheme="minorHAnsi"/>
          <w:bCs/>
          <w:spacing w:val="-5"/>
        </w:rPr>
        <w:t xml:space="preserve"> </w:t>
      </w:r>
      <w:r w:rsidRPr="00AB52E9">
        <w:rPr>
          <w:rFonts w:asciiTheme="minorHAnsi" w:hAnsiTheme="minorHAnsi"/>
          <w:bCs/>
          <w:spacing w:val="-3"/>
        </w:rPr>
        <w:t>S</w:t>
      </w:r>
      <w:r w:rsidRPr="00AB52E9">
        <w:rPr>
          <w:rFonts w:asciiTheme="minorHAnsi" w:hAnsiTheme="minorHAnsi"/>
          <w:bCs/>
          <w:spacing w:val="-2"/>
        </w:rPr>
        <w:t>t</w:t>
      </w:r>
      <w:r w:rsidRPr="00AB52E9">
        <w:rPr>
          <w:rFonts w:asciiTheme="minorHAnsi" w:hAnsiTheme="minorHAnsi"/>
          <w:bCs/>
          <w:spacing w:val="1"/>
        </w:rPr>
        <w:t>ud</w:t>
      </w:r>
      <w:r w:rsidRPr="00AB52E9">
        <w:rPr>
          <w:rFonts w:asciiTheme="minorHAnsi" w:hAnsiTheme="minorHAnsi"/>
          <w:bCs/>
          <w:spacing w:val="-1"/>
        </w:rPr>
        <w:t>e</w:t>
      </w:r>
      <w:r w:rsidRPr="00AB52E9">
        <w:rPr>
          <w:rFonts w:asciiTheme="minorHAnsi" w:hAnsiTheme="minorHAnsi"/>
          <w:bCs/>
          <w:spacing w:val="1"/>
        </w:rPr>
        <w:t>n</w:t>
      </w:r>
      <w:r w:rsidRPr="00AB52E9">
        <w:rPr>
          <w:rFonts w:asciiTheme="minorHAnsi" w:hAnsiTheme="minorHAnsi"/>
          <w:bCs/>
        </w:rPr>
        <w:t>t</w:t>
      </w:r>
      <w:r w:rsidRPr="00AB52E9">
        <w:rPr>
          <w:rFonts w:asciiTheme="minorHAnsi" w:hAnsiTheme="minorHAnsi"/>
          <w:bCs/>
          <w:spacing w:val="-8"/>
        </w:rPr>
        <w:t xml:space="preserve"> </w:t>
      </w:r>
      <w:r w:rsidRPr="00AB52E9">
        <w:rPr>
          <w:rFonts w:asciiTheme="minorHAnsi" w:hAnsiTheme="minorHAnsi"/>
          <w:bCs/>
          <w:spacing w:val="1"/>
        </w:rPr>
        <w:t>A</w:t>
      </w:r>
      <w:r w:rsidRPr="00AB52E9">
        <w:rPr>
          <w:rFonts w:asciiTheme="minorHAnsi" w:hAnsiTheme="minorHAnsi"/>
          <w:bCs/>
        </w:rPr>
        <w:t>c</w:t>
      </w:r>
      <w:r w:rsidRPr="00AB52E9">
        <w:rPr>
          <w:rFonts w:asciiTheme="minorHAnsi" w:hAnsiTheme="minorHAnsi"/>
          <w:bCs/>
          <w:spacing w:val="1"/>
        </w:rPr>
        <w:t>c</w:t>
      </w:r>
      <w:r w:rsidRPr="00AB52E9">
        <w:rPr>
          <w:rFonts w:asciiTheme="minorHAnsi" w:hAnsiTheme="minorHAnsi"/>
          <w:bCs/>
          <w:spacing w:val="-1"/>
        </w:rPr>
        <w:t>e</w:t>
      </w:r>
      <w:r w:rsidRPr="00AB52E9">
        <w:rPr>
          <w:rFonts w:asciiTheme="minorHAnsi" w:hAnsiTheme="minorHAnsi"/>
          <w:bCs/>
        </w:rPr>
        <w:t>ss</w:t>
      </w:r>
      <w:r w:rsidRPr="00AB52E9">
        <w:rPr>
          <w:rFonts w:asciiTheme="minorHAnsi" w:hAnsiTheme="minorHAnsi"/>
          <w:bCs/>
          <w:spacing w:val="-4"/>
        </w:rPr>
        <w:t xml:space="preserve"> </w:t>
      </w:r>
      <w:r w:rsidRPr="00AB52E9">
        <w:rPr>
          <w:rFonts w:asciiTheme="minorHAnsi" w:hAnsiTheme="minorHAnsi"/>
          <w:bCs/>
        </w:rPr>
        <w:t>to</w:t>
      </w:r>
      <w:r w:rsidRPr="00AB52E9">
        <w:rPr>
          <w:rFonts w:asciiTheme="minorHAnsi" w:hAnsiTheme="minorHAnsi"/>
          <w:bCs/>
          <w:spacing w:val="-2"/>
        </w:rPr>
        <w:t xml:space="preserve"> </w:t>
      </w:r>
      <w:r w:rsidRPr="00AB52E9">
        <w:rPr>
          <w:rFonts w:asciiTheme="minorHAnsi" w:hAnsiTheme="minorHAnsi"/>
          <w:bCs/>
        </w:rPr>
        <w:t>E</w:t>
      </w:r>
      <w:r w:rsidRPr="00AB52E9">
        <w:rPr>
          <w:rFonts w:asciiTheme="minorHAnsi" w:hAnsiTheme="minorHAnsi"/>
          <w:bCs/>
          <w:spacing w:val="1"/>
        </w:rPr>
        <w:t>ff</w:t>
      </w:r>
      <w:r w:rsidRPr="00AB52E9">
        <w:rPr>
          <w:rFonts w:asciiTheme="minorHAnsi" w:hAnsiTheme="minorHAnsi"/>
          <w:bCs/>
          <w:spacing w:val="-1"/>
        </w:rPr>
        <w:t>e</w:t>
      </w:r>
      <w:r w:rsidRPr="00AB52E9">
        <w:rPr>
          <w:rFonts w:asciiTheme="minorHAnsi" w:hAnsiTheme="minorHAnsi"/>
          <w:bCs/>
        </w:rPr>
        <w:t>c</w:t>
      </w:r>
      <w:r w:rsidRPr="00AB52E9">
        <w:rPr>
          <w:rFonts w:asciiTheme="minorHAnsi" w:hAnsiTheme="minorHAnsi"/>
          <w:bCs/>
          <w:spacing w:val="-1"/>
        </w:rPr>
        <w:t>t</w:t>
      </w:r>
      <w:r w:rsidRPr="00AB52E9">
        <w:rPr>
          <w:rFonts w:asciiTheme="minorHAnsi" w:hAnsiTheme="minorHAnsi"/>
          <w:bCs/>
          <w:spacing w:val="1"/>
        </w:rPr>
        <w:t>i</w:t>
      </w:r>
      <w:r w:rsidRPr="00AB52E9">
        <w:rPr>
          <w:rFonts w:asciiTheme="minorHAnsi" w:hAnsiTheme="minorHAnsi"/>
          <w:bCs/>
        </w:rPr>
        <w:t>ve</w:t>
      </w:r>
      <w:r w:rsidRPr="00AB52E9">
        <w:rPr>
          <w:rFonts w:asciiTheme="minorHAnsi" w:hAnsiTheme="minorHAnsi"/>
          <w:bCs/>
          <w:spacing w:val="-2"/>
        </w:rPr>
        <w:t xml:space="preserve"> </w:t>
      </w:r>
      <w:r w:rsidRPr="00AB52E9">
        <w:rPr>
          <w:rFonts w:asciiTheme="minorHAnsi" w:hAnsiTheme="minorHAnsi"/>
          <w:bCs/>
          <w:spacing w:val="1"/>
        </w:rPr>
        <w:t>In</w:t>
      </w:r>
      <w:r w:rsidRPr="00AB52E9">
        <w:rPr>
          <w:rFonts w:asciiTheme="minorHAnsi" w:hAnsiTheme="minorHAnsi"/>
          <w:bCs/>
        </w:rPr>
        <w:t>s</w:t>
      </w:r>
      <w:r w:rsidRPr="00AB52E9">
        <w:rPr>
          <w:rFonts w:asciiTheme="minorHAnsi" w:hAnsiTheme="minorHAnsi"/>
          <w:bCs/>
          <w:spacing w:val="-1"/>
        </w:rPr>
        <w:t>t</w:t>
      </w:r>
      <w:r w:rsidRPr="00AB52E9">
        <w:rPr>
          <w:rFonts w:asciiTheme="minorHAnsi" w:hAnsiTheme="minorHAnsi"/>
          <w:bCs/>
          <w:spacing w:val="1"/>
        </w:rPr>
        <w:t>ru</w:t>
      </w:r>
      <w:r w:rsidRPr="00AB52E9">
        <w:rPr>
          <w:rFonts w:asciiTheme="minorHAnsi" w:hAnsiTheme="minorHAnsi"/>
          <w:bCs/>
        </w:rPr>
        <w:t>c</w:t>
      </w:r>
      <w:r w:rsidRPr="00AB52E9">
        <w:rPr>
          <w:rFonts w:asciiTheme="minorHAnsi" w:hAnsiTheme="minorHAnsi"/>
          <w:bCs/>
          <w:spacing w:val="-1"/>
        </w:rPr>
        <w:t>t</w:t>
      </w:r>
      <w:r w:rsidRPr="00AB52E9">
        <w:rPr>
          <w:rFonts w:asciiTheme="minorHAnsi" w:hAnsiTheme="minorHAnsi"/>
          <w:bCs/>
          <w:spacing w:val="1"/>
        </w:rPr>
        <w:t>i</w:t>
      </w:r>
      <w:r w:rsidRPr="00AB52E9">
        <w:rPr>
          <w:rFonts w:asciiTheme="minorHAnsi" w:hAnsiTheme="minorHAnsi"/>
          <w:bCs/>
        </w:rPr>
        <w:t>o</w:t>
      </w:r>
      <w:r w:rsidRPr="00AB52E9">
        <w:rPr>
          <w:rFonts w:asciiTheme="minorHAnsi" w:hAnsiTheme="minorHAnsi"/>
          <w:bCs/>
          <w:spacing w:val="1"/>
        </w:rPr>
        <w:t>n</w:t>
      </w:r>
      <w:r w:rsidRPr="00AB52E9">
        <w:rPr>
          <w:rFonts w:asciiTheme="minorHAnsi" w:hAnsiTheme="minorHAnsi"/>
          <w:bCs/>
          <w:spacing w:val="-1"/>
        </w:rPr>
        <w:t>a</w:t>
      </w:r>
      <w:r w:rsidRPr="00AB52E9">
        <w:rPr>
          <w:rFonts w:asciiTheme="minorHAnsi" w:hAnsiTheme="minorHAnsi"/>
          <w:bCs/>
        </w:rPr>
        <w:t>l</w:t>
      </w:r>
      <w:r w:rsidRPr="00AB52E9">
        <w:rPr>
          <w:rFonts w:asciiTheme="minorHAnsi" w:hAnsiTheme="minorHAnsi"/>
          <w:bCs/>
          <w:spacing w:val="-11"/>
        </w:rPr>
        <w:t xml:space="preserve"> </w:t>
      </w:r>
      <w:r w:rsidRPr="00AB52E9">
        <w:rPr>
          <w:rFonts w:asciiTheme="minorHAnsi" w:hAnsiTheme="minorHAnsi"/>
          <w:bCs/>
        </w:rPr>
        <w:t>Progr</w:t>
      </w:r>
      <w:r w:rsidRPr="00AB52E9">
        <w:rPr>
          <w:rFonts w:asciiTheme="minorHAnsi" w:hAnsiTheme="minorHAnsi"/>
          <w:bCs/>
          <w:spacing w:val="-1"/>
        </w:rPr>
        <w:t>am</w:t>
      </w:r>
      <w:r w:rsidRPr="00AB52E9">
        <w:rPr>
          <w:rFonts w:asciiTheme="minorHAnsi" w:hAnsiTheme="minorHAnsi"/>
          <w:bCs/>
        </w:rPr>
        <w:t>s</w:t>
      </w:r>
      <w:r w:rsidRPr="00AB52E9">
        <w:rPr>
          <w:rFonts w:asciiTheme="minorHAnsi" w:hAnsiTheme="minorHAnsi"/>
          <w:bCs/>
          <w:spacing w:val="-3"/>
        </w:rPr>
        <w:t xml:space="preserve"> </w:t>
      </w:r>
      <w:r w:rsidRPr="00AB52E9">
        <w:rPr>
          <w:rFonts w:asciiTheme="minorHAnsi" w:hAnsiTheme="minorHAnsi"/>
          <w:bCs/>
          <w:spacing w:val="1"/>
        </w:rPr>
        <w:t>t</w:t>
      </w:r>
      <w:r w:rsidRPr="00AB52E9">
        <w:rPr>
          <w:rFonts w:asciiTheme="minorHAnsi" w:hAnsiTheme="minorHAnsi"/>
          <w:bCs/>
          <w:spacing w:val="-2"/>
        </w:rPr>
        <w:t>h</w:t>
      </w:r>
      <w:r w:rsidRPr="00AB52E9">
        <w:rPr>
          <w:rFonts w:asciiTheme="minorHAnsi" w:hAnsiTheme="minorHAnsi"/>
          <w:bCs/>
          <w:spacing w:val="1"/>
        </w:rPr>
        <w:t>r</w:t>
      </w:r>
      <w:r w:rsidRPr="00AB52E9">
        <w:rPr>
          <w:rFonts w:asciiTheme="minorHAnsi" w:hAnsiTheme="minorHAnsi"/>
          <w:bCs/>
        </w:rPr>
        <w:t>o</w:t>
      </w:r>
      <w:r w:rsidRPr="00AB52E9">
        <w:rPr>
          <w:rFonts w:asciiTheme="minorHAnsi" w:hAnsiTheme="minorHAnsi"/>
          <w:bCs/>
          <w:spacing w:val="1"/>
        </w:rPr>
        <w:t>u</w:t>
      </w:r>
      <w:r w:rsidRPr="00AB52E9">
        <w:rPr>
          <w:rFonts w:asciiTheme="minorHAnsi" w:hAnsiTheme="minorHAnsi"/>
          <w:bCs/>
          <w:spacing w:val="-1"/>
        </w:rPr>
        <w:t>g</w:t>
      </w:r>
      <w:r w:rsidRPr="00AB52E9">
        <w:rPr>
          <w:rFonts w:asciiTheme="minorHAnsi" w:hAnsiTheme="minorHAnsi"/>
          <w:bCs/>
        </w:rPr>
        <w:t>h</w:t>
      </w:r>
      <w:r w:rsidRPr="00AB52E9">
        <w:rPr>
          <w:rFonts w:asciiTheme="minorHAnsi" w:hAnsiTheme="minorHAnsi"/>
          <w:bCs/>
          <w:spacing w:val="-6"/>
        </w:rPr>
        <w:t xml:space="preserve"> </w:t>
      </w:r>
      <w:r w:rsidRPr="00AB52E9">
        <w:rPr>
          <w:rFonts w:asciiTheme="minorHAnsi" w:hAnsiTheme="minorHAnsi"/>
          <w:bCs/>
          <w:spacing w:val="1"/>
        </w:rPr>
        <w:t>Ad</w:t>
      </w:r>
      <w:r w:rsidRPr="00AB52E9">
        <w:rPr>
          <w:rFonts w:asciiTheme="minorHAnsi" w:hAnsiTheme="minorHAnsi"/>
          <w:bCs/>
          <w:spacing w:val="-1"/>
        </w:rPr>
        <w:t>mi</w:t>
      </w:r>
      <w:r w:rsidRPr="00AB52E9">
        <w:rPr>
          <w:rFonts w:asciiTheme="minorHAnsi" w:hAnsiTheme="minorHAnsi"/>
          <w:bCs/>
          <w:spacing w:val="1"/>
        </w:rPr>
        <w:t>ni</w:t>
      </w:r>
      <w:r w:rsidRPr="00AB52E9">
        <w:rPr>
          <w:rFonts w:asciiTheme="minorHAnsi" w:hAnsiTheme="minorHAnsi"/>
          <w:bCs/>
          <w:spacing w:val="-2"/>
        </w:rPr>
        <w:t>s</w:t>
      </w:r>
      <w:r w:rsidRPr="00AB52E9">
        <w:rPr>
          <w:rFonts w:asciiTheme="minorHAnsi" w:hAnsiTheme="minorHAnsi"/>
          <w:bCs/>
        </w:rPr>
        <w:t>t</w:t>
      </w:r>
      <w:r w:rsidRPr="00AB52E9">
        <w:rPr>
          <w:rFonts w:asciiTheme="minorHAnsi" w:hAnsiTheme="minorHAnsi"/>
          <w:bCs/>
          <w:spacing w:val="2"/>
        </w:rPr>
        <w:t>r</w:t>
      </w:r>
      <w:r w:rsidRPr="00AB52E9">
        <w:rPr>
          <w:rFonts w:asciiTheme="minorHAnsi" w:hAnsiTheme="minorHAnsi"/>
          <w:bCs/>
          <w:spacing w:val="-1"/>
        </w:rPr>
        <w:t>a</w:t>
      </w:r>
      <w:r w:rsidRPr="00AB52E9">
        <w:rPr>
          <w:rFonts w:asciiTheme="minorHAnsi" w:hAnsiTheme="minorHAnsi"/>
          <w:bCs/>
        </w:rPr>
        <w:t>tion</w:t>
      </w:r>
      <w:r w:rsidRPr="00AB52E9">
        <w:rPr>
          <w:rFonts w:asciiTheme="minorHAnsi" w:hAnsiTheme="minorHAnsi"/>
          <w:bCs/>
          <w:spacing w:val="-12"/>
        </w:rPr>
        <w:t xml:space="preserve"> </w:t>
      </w:r>
      <w:r w:rsidRPr="00AB52E9">
        <w:rPr>
          <w:rFonts w:asciiTheme="minorHAnsi" w:hAnsiTheme="minorHAnsi"/>
          <w:bCs/>
        </w:rPr>
        <w:t>of</w:t>
      </w:r>
      <w:r w:rsidRPr="00AB52E9">
        <w:rPr>
          <w:rFonts w:asciiTheme="minorHAnsi" w:hAnsiTheme="minorHAnsi"/>
          <w:bCs/>
          <w:spacing w:val="2"/>
        </w:rPr>
        <w:t xml:space="preserve"> </w:t>
      </w:r>
      <w:r w:rsidRPr="00AB52E9">
        <w:rPr>
          <w:rFonts w:asciiTheme="minorHAnsi" w:hAnsiTheme="minorHAnsi"/>
          <w:bCs/>
          <w:spacing w:val="-2"/>
        </w:rPr>
        <w:t>D</w:t>
      </w:r>
      <w:r w:rsidRPr="00AB52E9">
        <w:rPr>
          <w:rFonts w:asciiTheme="minorHAnsi" w:hAnsiTheme="minorHAnsi"/>
          <w:bCs/>
          <w:spacing w:val="1"/>
        </w:rPr>
        <w:t>i</w:t>
      </w:r>
      <w:r w:rsidRPr="00AB52E9">
        <w:rPr>
          <w:rFonts w:asciiTheme="minorHAnsi" w:hAnsiTheme="minorHAnsi"/>
          <w:bCs/>
        </w:rPr>
        <w:t>s</w:t>
      </w:r>
      <w:r w:rsidRPr="00AB52E9">
        <w:rPr>
          <w:rFonts w:asciiTheme="minorHAnsi" w:hAnsiTheme="minorHAnsi"/>
          <w:bCs/>
          <w:spacing w:val="-1"/>
        </w:rPr>
        <w:t>t</w:t>
      </w:r>
      <w:r w:rsidRPr="00AB52E9">
        <w:rPr>
          <w:rFonts w:asciiTheme="minorHAnsi" w:hAnsiTheme="minorHAnsi"/>
          <w:bCs/>
          <w:spacing w:val="1"/>
        </w:rPr>
        <w:t>ri</w:t>
      </w:r>
      <w:r w:rsidRPr="00AB52E9">
        <w:rPr>
          <w:rFonts w:asciiTheme="minorHAnsi" w:hAnsiTheme="minorHAnsi"/>
          <w:bCs/>
          <w:spacing w:val="-2"/>
        </w:rPr>
        <w:t>c</w:t>
      </w:r>
      <w:r w:rsidRPr="00AB52E9">
        <w:rPr>
          <w:rFonts w:asciiTheme="minorHAnsi" w:hAnsiTheme="minorHAnsi"/>
          <w:bCs/>
        </w:rPr>
        <w:t>t,</w:t>
      </w:r>
      <w:r w:rsidRPr="00AB52E9">
        <w:rPr>
          <w:rFonts w:asciiTheme="minorHAnsi" w:hAnsiTheme="minorHAnsi"/>
          <w:bCs/>
          <w:spacing w:val="-4"/>
        </w:rPr>
        <w:t xml:space="preserve"> </w:t>
      </w:r>
      <w:r w:rsidRPr="00AB52E9">
        <w:rPr>
          <w:rFonts w:asciiTheme="minorHAnsi" w:hAnsiTheme="minorHAnsi"/>
          <w:bCs/>
          <w:spacing w:val="1"/>
        </w:rPr>
        <w:t>T</w:t>
      </w:r>
      <w:r w:rsidRPr="00AB52E9">
        <w:rPr>
          <w:rFonts w:asciiTheme="minorHAnsi" w:hAnsiTheme="minorHAnsi"/>
          <w:bCs/>
          <w:spacing w:val="-1"/>
        </w:rPr>
        <w:t>e</w:t>
      </w:r>
      <w:r w:rsidRPr="00AB52E9">
        <w:rPr>
          <w:rFonts w:asciiTheme="minorHAnsi" w:hAnsiTheme="minorHAnsi"/>
          <w:bCs/>
          <w:spacing w:val="1"/>
        </w:rPr>
        <w:t>r</w:t>
      </w:r>
      <w:r w:rsidRPr="00AB52E9">
        <w:rPr>
          <w:rFonts w:asciiTheme="minorHAnsi" w:hAnsiTheme="minorHAnsi"/>
          <w:bCs/>
          <w:spacing w:val="-1"/>
        </w:rPr>
        <w:t>r</w:t>
      </w:r>
      <w:r w:rsidRPr="00AB52E9">
        <w:rPr>
          <w:rFonts w:asciiTheme="minorHAnsi" w:hAnsiTheme="minorHAnsi"/>
          <w:bCs/>
          <w:spacing w:val="1"/>
        </w:rPr>
        <w:t>i</w:t>
      </w:r>
      <w:r w:rsidRPr="00AB52E9">
        <w:rPr>
          <w:rFonts w:asciiTheme="minorHAnsi" w:hAnsiTheme="minorHAnsi"/>
          <w:bCs/>
        </w:rPr>
        <w:t>t</w:t>
      </w:r>
      <w:r w:rsidRPr="00AB52E9">
        <w:rPr>
          <w:rFonts w:asciiTheme="minorHAnsi" w:hAnsiTheme="minorHAnsi"/>
          <w:bCs/>
          <w:spacing w:val="-1"/>
        </w:rPr>
        <w:t>o</w:t>
      </w:r>
      <w:r w:rsidRPr="00AB52E9">
        <w:rPr>
          <w:rFonts w:asciiTheme="minorHAnsi" w:hAnsiTheme="minorHAnsi"/>
          <w:bCs/>
          <w:spacing w:val="1"/>
        </w:rPr>
        <w:t>r</w:t>
      </w:r>
      <w:r w:rsidRPr="00AB52E9">
        <w:rPr>
          <w:rFonts w:asciiTheme="minorHAnsi" w:hAnsiTheme="minorHAnsi"/>
          <w:bCs/>
          <w:spacing w:val="-1"/>
        </w:rPr>
        <w:t>y</w:t>
      </w:r>
      <w:r w:rsidRPr="00AB52E9">
        <w:rPr>
          <w:rFonts w:asciiTheme="minorHAnsi" w:hAnsiTheme="minorHAnsi"/>
          <w:bCs/>
        </w:rPr>
        <w:t>,</w:t>
      </w:r>
      <w:r w:rsidRPr="00AB52E9">
        <w:rPr>
          <w:rFonts w:asciiTheme="minorHAnsi" w:hAnsiTheme="minorHAnsi"/>
          <w:bCs/>
          <w:spacing w:val="-3"/>
        </w:rPr>
        <w:t xml:space="preserve"> </w:t>
      </w:r>
      <w:r w:rsidRPr="00AB52E9">
        <w:rPr>
          <w:rFonts w:asciiTheme="minorHAnsi" w:hAnsiTheme="minorHAnsi"/>
          <w:bCs/>
          <w:spacing w:val="-1"/>
        </w:rPr>
        <w:t>a</w:t>
      </w:r>
      <w:r w:rsidRPr="00AB52E9">
        <w:rPr>
          <w:rFonts w:asciiTheme="minorHAnsi" w:hAnsiTheme="minorHAnsi"/>
          <w:bCs/>
          <w:spacing w:val="-2"/>
        </w:rPr>
        <w:t>n</w:t>
      </w:r>
      <w:r w:rsidRPr="00AB52E9">
        <w:rPr>
          <w:rFonts w:asciiTheme="minorHAnsi" w:hAnsiTheme="minorHAnsi"/>
          <w:bCs/>
          <w:spacing w:val="1"/>
        </w:rPr>
        <w:t>d</w:t>
      </w:r>
      <w:r w:rsidRPr="00AB52E9">
        <w:rPr>
          <w:rFonts w:asciiTheme="minorHAnsi" w:hAnsiTheme="minorHAnsi"/>
          <w:bCs/>
        </w:rPr>
        <w:t>/or Feder</w:t>
      </w:r>
      <w:r w:rsidRPr="00AB52E9">
        <w:rPr>
          <w:rFonts w:asciiTheme="minorHAnsi" w:hAnsiTheme="minorHAnsi"/>
          <w:bCs/>
          <w:spacing w:val="-1"/>
        </w:rPr>
        <w:t>a</w:t>
      </w:r>
      <w:r w:rsidRPr="00AB52E9">
        <w:rPr>
          <w:rFonts w:asciiTheme="minorHAnsi" w:hAnsiTheme="minorHAnsi"/>
          <w:bCs/>
        </w:rPr>
        <w:t>l Progr</w:t>
      </w:r>
      <w:r w:rsidRPr="00AB52E9">
        <w:rPr>
          <w:rFonts w:asciiTheme="minorHAnsi" w:hAnsiTheme="minorHAnsi"/>
          <w:bCs/>
          <w:spacing w:val="-1"/>
        </w:rPr>
        <w:t>am</w:t>
      </w:r>
      <w:r w:rsidRPr="00AB52E9">
        <w:rPr>
          <w:rFonts w:asciiTheme="minorHAnsi" w:hAnsiTheme="minorHAnsi"/>
          <w:bCs/>
        </w:rPr>
        <w:t>s</w:t>
      </w:r>
    </w:p>
    <w:p w14:paraId="12113A5A" w14:textId="77777777" w:rsidR="00024C0E" w:rsidRPr="00AB52E9" w:rsidRDefault="00024C0E" w:rsidP="009E7550">
      <w:pPr>
        <w:pStyle w:val="ListParagraph"/>
        <w:numPr>
          <w:ilvl w:val="1"/>
          <w:numId w:val="10"/>
        </w:numPr>
        <w:ind w:left="720" w:right="-20"/>
        <w:rPr>
          <w:rFonts w:asciiTheme="minorHAnsi" w:hAnsiTheme="minorHAnsi"/>
          <w:b/>
        </w:rPr>
      </w:pPr>
      <w:r w:rsidRPr="00AB52E9">
        <w:rPr>
          <w:rFonts w:asciiTheme="minorHAnsi" w:hAnsiTheme="minorHAnsi"/>
          <w:b/>
        </w:rPr>
        <w:t>Coordinator Practice 3. Manage Organizational Systems</w:t>
      </w:r>
    </w:p>
    <w:p w14:paraId="39F85A73" w14:textId="77777777" w:rsidR="00024C0E" w:rsidRPr="00AB52E9" w:rsidRDefault="00024C0E" w:rsidP="009E7550">
      <w:pPr>
        <w:pStyle w:val="ListParagraph"/>
        <w:ind w:right="-20"/>
        <w:rPr>
          <w:rFonts w:asciiTheme="minorHAnsi" w:hAnsiTheme="minorHAnsi"/>
          <w:b/>
          <w:bCs/>
        </w:rPr>
      </w:pPr>
      <w:r w:rsidRPr="00AB52E9">
        <w:rPr>
          <w:rFonts w:asciiTheme="minorHAnsi" w:hAnsiTheme="minorHAnsi"/>
          <w:b/>
          <w:bCs/>
        </w:rPr>
        <w:t>Indicator 3</w:t>
      </w:r>
      <w:r w:rsidRPr="00AB52E9">
        <w:rPr>
          <w:rFonts w:asciiTheme="minorHAnsi" w:hAnsiTheme="minorHAnsi"/>
          <w:b/>
          <w:bCs/>
          <w:spacing w:val="-1"/>
        </w:rPr>
        <w:t>.</w:t>
      </w:r>
      <w:r w:rsidRPr="00AB52E9">
        <w:rPr>
          <w:rFonts w:asciiTheme="minorHAnsi" w:hAnsiTheme="minorHAnsi"/>
          <w:b/>
          <w:bCs/>
        </w:rPr>
        <w:t>1:</w:t>
      </w:r>
      <w:r w:rsidRPr="00AB52E9">
        <w:rPr>
          <w:rFonts w:asciiTheme="minorHAnsi" w:hAnsiTheme="minorHAnsi"/>
          <w:b/>
          <w:bCs/>
          <w:spacing w:val="-1"/>
        </w:rPr>
        <w:t xml:space="preserve"> </w:t>
      </w:r>
      <w:r w:rsidRPr="00AB52E9">
        <w:rPr>
          <w:rFonts w:asciiTheme="minorHAnsi" w:hAnsiTheme="minorHAnsi"/>
          <w:bCs/>
          <w:spacing w:val="-3"/>
        </w:rPr>
        <w:t>B</w:t>
      </w:r>
      <w:r w:rsidRPr="00AB52E9">
        <w:rPr>
          <w:rFonts w:asciiTheme="minorHAnsi" w:hAnsiTheme="minorHAnsi"/>
          <w:bCs/>
          <w:spacing w:val="1"/>
        </w:rPr>
        <w:t>ui</w:t>
      </w:r>
      <w:r w:rsidRPr="00AB52E9">
        <w:rPr>
          <w:rFonts w:asciiTheme="minorHAnsi" w:hAnsiTheme="minorHAnsi"/>
          <w:bCs/>
          <w:spacing w:val="-1"/>
        </w:rPr>
        <w:t>l</w:t>
      </w:r>
      <w:r w:rsidRPr="00AB52E9">
        <w:rPr>
          <w:rFonts w:asciiTheme="minorHAnsi" w:hAnsiTheme="minorHAnsi"/>
          <w:bCs/>
        </w:rPr>
        <w:t>d</w:t>
      </w:r>
      <w:r w:rsidRPr="00AB52E9">
        <w:rPr>
          <w:rFonts w:asciiTheme="minorHAnsi" w:hAnsiTheme="minorHAnsi"/>
          <w:bCs/>
          <w:spacing w:val="-4"/>
        </w:rPr>
        <w:t xml:space="preserve"> </w:t>
      </w:r>
      <w:r w:rsidRPr="00AB52E9">
        <w:rPr>
          <w:rFonts w:asciiTheme="minorHAnsi" w:hAnsiTheme="minorHAnsi"/>
          <w:bCs/>
          <w:spacing w:val="-1"/>
        </w:rPr>
        <w:t>a</w:t>
      </w:r>
      <w:r w:rsidRPr="00AB52E9">
        <w:rPr>
          <w:rFonts w:asciiTheme="minorHAnsi" w:hAnsiTheme="minorHAnsi"/>
          <w:bCs/>
          <w:spacing w:val="-2"/>
        </w:rPr>
        <w:t>n</w:t>
      </w:r>
      <w:r w:rsidRPr="00AB52E9">
        <w:rPr>
          <w:rFonts w:asciiTheme="minorHAnsi" w:hAnsiTheme="minorHAnsi"/>
          <w:bCs/>
        </w:rPr>
        <w:t>d</w:t>
      </w:r>
      <w:r w:rsidRPr="00AB52E9">
        <w:rPr>
          <w:rFonts w:asciiTheme="minorHAnsi" w:hAnsiTheme="minorHAnsi"/>
          <w:bCs/>
          <w:spacing w:val="-5"/>
        </w:rPr>
        <w:t xml:space="preserve"> </w:t>
      </w:r>
      <w:r w:rsidRPr="00AB52E9">
        <w:rPr>
          <w:rFonts w:asciiTheme="minorHAnsi" w:hAnsiTheme="minorHAnsi"/>
          <w:bCs/>
          <w:spacing w:val="-1"/>
        </w:rPr>
        <w:t>Ma</w:t>
      </w:r>
      <w:r w:rsidRPr="00AB52E9">
        <w:rPr>
          <w:rFonts w:asciiTheme="minorHAnsi" w:hAnsiTheme="minorHAnsi"/>
          <w:bCs/>
          <w:spacing w:val="1"/>
        </w:rPr>
        <w:t>in</w:t>
      </w:r>
      <w:r w:rsidRPr="00AB52E9">
        <w:rPr>
          <w:rFonts w:asciiTheme="minorHAnsi" w:hAnsiTheme="minorHAnsi"/>
          <w:bCs/>
        </w:rPr>
        <w:t>ta</w:t>
      </w:r>
      <w:r w:rsidRPr="00AB52E9">
        <w:rPr>
          <w:rFonts w:asciiTheme="minorHAnsi" w:hAnsiTheme="minorHAnsi"/>
          <w:bCs/>
          <w:spacing w:val="1"/>
        </w:rPr>
        <w:t>i</w:t>
      </w:r>
      <w:r w:rsidRPr="00AB52E9">
        <w:rPr>
          <w:rFonts w:asciiTheme="minorHAnsi" w:hAnsiTheme="minorHAnsi"/>
          <w:bCs/>
        </w:rPr>
        <w:t>n</w:t>
      </w:r>
      <w:r w:rsidRPr="00AB52E9">
        <w:rPr>
          <w:rFonts w:asciiTheme="minorHAnsi" w:hAnsiTheme="minorHAnsi"/>
          <w:bCs/>
          <w:spacing w:val="-6"/>
        </w:rPr>
        <w:t xml:space="preserve"> </w:t>
      </w:r>
      <w:r w:rsidRPr="00AB52E9">
        <w:rPr>
          <w:rFonts w:asciiTheme="minorHAnsi" w:hAnsiTheme="minorHAnsi"/>
          <w:bCs/>
        </w:rPr>
        <w:t>P</w:t>
      </w:r>
      <w:r w:rsidRPr="00AB52E9">
        <w:rPr>
          <w:rFonts w:asciiTheme="minorHAnsi" w:hAnsiTheme="minorHAnsi"/>
          <w:bCs/>
          <w:spacing w:val="-2"/>
        </w:rPr>
        <w:t>r</w:t>
      </w:r>
      <w:r w:rsidRPr="00AB52E9">
        <w:rPr>
          <w:rFonts w:asciiTheme="minorHAnsi" w:hAnsiTheme="minorHAnsi"/>
          <w:bCs/>
        </w:rPr>
        <w:t>ogr</w:t>
      </w:r>
      <w:r w:rsidRPr="00AB52E9">
        <w:rPr>
          <w:rFonts w:asciiTheme="minorHAnsi" w:hAnsiTheme="minorHAnsi"/>
          <w:bCs/>
          <w:spacing w:val="-1"/>
        </w:rPr>
        <w:t>a</w:t>
      </w:r>
      <w:r w:rsidRPr="00AB52E9">
        <w:rPr>
          <w:rFonts w:asciiTheme="minorHAnsi" w:hAnsiTheme="minorHAnsi"/>
          <w:bCs/>
        </w:rPr>
        <w:t>m</w:t>
      </w:r>
      <w:r w:rsidRPr="00AB52E9">
        <w:rPr>
          <w:rFonts w:asciiTheme="minorHAnsi" w:hAnsiTheme="minorHAnsi"/>
          <w:bCs/>
          <w:spacing w:val="-1"/>
        </w:rPr>
        <w:t xml:space="preserve"> </w:t>
      </w:r>
      <w:r w:rsidRPr="00AB52E9">
        <w:rPr>
          <w:rFonts w:asciiTheme="minorHAnsi" w:hAnsiTheme="minorHAnsi"/>
          <w:bCs/>
        </w:rPr>
        <w:t>S</w:t>
      </w:r>
      <w:r w:rsidRPr="00AB52E9">
        <w:rPr>
          <w:rFonts w:asciiTheme="minorHAnsi" w:hAnsiTheme="minorHAnsi"/>
          <w:bCs/>
          <w:spacing w:val="-2"/>
        </w:rPr>
        <w:t>y</w:t>
      </w:r>
      <w:r w:rsidRPr="00AB52E9">
        <w:rPr>
          <w:rFonts w:asciiTheme="minorHAnsi" w:hAnsiTheme="minorHAnsi"/>
          <w:bCs/>
        </w:rPr>
        <w:t>s</w:t>
      </w:r>
      <w:r w:rsidRPr="00AB52E9">
        <w:rPr>
          <w:rFonts w:asciiTheme="minorHAnsi" w:hAnsiTheme="minorHAnsi"/>
          <w:bCs/>
          <w:spacing w:val="1"/>
        </w:rPr>
        <w:t>t</w:t>
      </w:r>
      <w:r w:rsidRPr="00AB52E9">
        <w:rPr>
          <w:rFonts w:asciiTheme="minorHAnsi" w:hAnsiTheme="minorHAnsi"/>
          <w:bCs/>
          <w:spacing w:val="-1"/>
        </w:rPr>
        <w:t>em</w:t>
      </w:r>
      <w:r w:rsidRPr="00AB52E9">
        <w:rPr>
          <w:rFonts w:asciiTheme="minorHAnsi" w:hAnsiTheme="minorHAnsi"/>
          <w:bCs/>
        </w:rPr>
        <w:t>s</w:t>
      </w:r>
    </w:p>
    <w:p w14:paraId="6E8D01FE" w14:textId="28F9B331" w:rsidR="00024C0E" w:rsidRPr="00AB52E9" w:rsidRDefault="00024C0E" w:rsidP="009E7550">
      <w:pPr>
        <w:pStyle w:val="ListParagraph"/>
        <w:ind w:right="-20"/>
        <w:rPr>
          <w:rFonts w:asciiTheme="minorHAnsi" w:hAnsiTheme="minorHAnsi"/>
          <w:b/>
        </w:rPr>
      </w:pPr>
      <w:r w:rsidRPr="00AB52E9">
        <w:rPr>
          <w:rFonts w:asciiTheme="minorHAnsi" w:hAnsiTheme="minorHAnsi"/>
          <w:b/>
          <w:spacing w:val="1"/>
        </w:rPr>
        <w:t>I</w:t>
      </w:r>
      <w:r w:rsidRPr="00AB52E9">
        <w:rPr>
          <w:rFonts w:asciiTheme="minorHAnsi" w:hAnsiTheme="minorHAnsi"/>
          <w:b/>
          <w:spacing w:val="-1"/>
        </w:rPr>
        <w:t>nd</w:t>
      </w:r>
      <w:r w:rsidRPr="00AB52E9">
        <w:rPr>
          <w:rFonts w:asciiTheme="minorHAnsi" w:hAnsiTheme="minorHAnsi"/>
          <w:b/>
          <w:spacing w:val="1"/>
        </w:rPr>
        <w:t>ic</w:t>
      </w:r>
      <w:r w:rsidRPr="00AB52E9">
        <w:rPr>
          <w:rFonts w:asciiTheme="minorHAnsi" w:hAnsiTheme="minorHAnsi"/>
          <w:b/>
          <w:spacing w:val="-1"/>
        </w:rPr>
        <w:t>a</w:t>
      </w:r>
      <w:r w:rsidRPr="00AB52E9">
        <w:rPr>
          <w:rFonts w:asciiTheme="minorHAnsi" w:hAnsiTheme="minorHAnsi"/>
          <w:b/>
        </w:rPr>
        <w:t>t</w:t>
      </w:r>
      <w:r w:rsidRPr="00AB52E9">
        <w:rPr>
          <w:rFonts w:asciiTheme="minorHAnsi" w:hAnsiTheme="minorHAnsi"/>
          <w:b/>
          <w:spacing w:val="-1"/>
        </w:rPr>
        <w:t>o</w:t>
      </w:r>
      <w:r w:rsidRPr="00AB52E9">
        <w:rPr>
          <w:rFonts w:asciiTheme="minorHAnsi" w:hAnsiTheme="minorHAnsi"/>
          <w:b/>
        </w:rPr>
        <w:t>r</w:t>
      </w:r>
      <w:r w:rsidRPr="00AB52E9">
        <w:rPr>
          <w:rFonts w:asciiTheme="minorHAnsi" w:hAnsiTheme="minorHAnsi"/>
          <w:b/>
          <w:spacing w:val="-1"/>
        </w:rPr>
        <w:t xml:space="preserve"> 3</w:t>
      </w:r>
      <w:r w:rsidRPr="00AB52E9">
        <w:rPr>
          <w:rFonts w:asciiTheme="minorHAnsi" w:hAnsiTheme="minorHAnsi"/>
          <w:b/>
          <w:spacing w:val="1"/>
        </w:rPr>
        <w:t>.2</w:t>
      </w:r>
      <w:r w:rsidRPr="00AB52E9">
        <w:rPr>
          <w:rFonts w:asciiTheme="minorHAnsi" w:hAnsiTheme="minorHAnsi"/>
          <w:b/>
        </w:rPr>
        <w:t>:</w:t>
      </w:r>
      <w:r w:rsidRPr="00AB52E9">
        <w:rPr>
          <w:rFonts w:asciiTheme="minorHAnsi" w:hAnsiTheme="minorHAnsi"/>
          <w:b/>
          <w:spacing w:val="-1"/>
        </w:rPr>
        <w:t xml:space="preserve"> </w:t>
      </w:r>
      <w:r w:rsidRPr="00AB52E9">
        <w:rPr>
          <w:rFonts w:asciiTheme="minorHAnsi" w:hAnsiTheme="minorHAnsi"/>
        </w:rPr>
        <w:t>L</w:t>
      </w:r>
      <w:r w:rsidRPr="00AB52E9">
        <w:rPr>
          <w:rFonts w:asciiTheme="minorHAnsi" w:hAnsiTheme="minorHAnsi"/>
          <w:spacing w:val="-1"/>
        </w:rPr>
        <w:t>ea</w:t>
      </w:r>
      <w:r w:rsidRPr="00AB52E9">
        <w:rPr>
          <w:rFonts w:asciiTheme="minorHAnsi" w:hAnsiTheme="minorHAnsi"/>
        </w:rPr>
        <w:t>d</w:t>
      </w:r>
      <w:r w:rsidRPr="00AB52E9">
        <w:rPr>
          <w:rFonts w:asciiTheme="minorHAnsi" w:hAnsiTheme="minorHAnsi"/>
          <w:spacing w:val="-1"/>
        </w:rPr>
        <w:t xml:space="preserve"> </w:t>
      </w:r>
      <w:r w:rsidRPr="00AB52E9">
        <w:rPr>
          <w:rFonts w:asciiTheme="minorHAnsi" w:hAnsiTheme="minorHAnsi"/>
        </w:rPr>
        <w:t>a</w:t>
      </w:r>
      <w:r w:rsidRPr="00AB52E9">
        <w:rPr>
          <w:rFonts w:asciiTheme="minorHAnsi" w:hAnsiTheme="minorHAnsi"/>
          <w:spacing w:val="-1"/>
        </w:rPr>
        <w:t>n</w:t>
      </w:r>
      <w:r w:rsidRPr="00AB52E9">
        <w:rPr>
          <w:rFonts w:asciiTheme="minorHAnsi" w:hAnsiTheme="minorHAnsi"/>
        </w:rPr>
        <w:t>d</w:t>
      </w:r>
      <w:r w:rsidRPr="00AB52E9">
        <w:rPr>
          <w:rFonts w:asciiTheme="minorHAnsi" w:hAnsiTheme="minorHAnsi"/>
          <w:spacing w:val="-1"/>
        </w:rPr>
        <w:t xml:space="preserve"> </w:t>
      </w:r>
      <w:r w:rsidRPr="00AB52E9">
        <w:rPr>
          <w:rFonts w:asciiTheme="minorHAnsi" w:hAnsiTheme="minorHAnsi"/>
        </w:rPr>
        <w:t>D</w:t>
      </w:r>
      <w:r w:rsidRPr="00AB52E9">
        <w:rPr>
          <w:rFonts w:asciiTheme="minorHAnsi" w:hAnsiTheme="minorHAnsi"/>
          <w:spacing w:val="-3"/>
        </w:rPr>
        <w:t>e</w:t>
      </w:r>
      <w:r w:rsidRPr="00AB52E9">
        <w:rPr>
          <w:rFonts w:asciiTheme="minorHAnsi" w:hAnsiTheme="minorHAnsi"/>
          <w:spacing w:val="1"/>
        </w:rPr>
        <w:t>v</w:t>
      </w:r>
      <w:r w:rsidRPr="00AB52E9">
        <w:rPr>
          <w:rFonts w:asciiTheme="minorHAnsi" w:hAnsiTheme="minorHAnsi"/>
          <w:spacing w:val="-1"/>
        </w:rPr>
        <w:t>e</w:t>
      </w:r>
      <w:r w:rsidRPr="00AB52E9">
        <w:rPr>
          <w:rFonts w:asciiTheme="minorHAnsi" w:hAnsiTheme="minorHAnsi"/>
          <w:spacing w:val="1"/>
        </w:rPr>
        <w:t>l</w:t>
      </w:r>
      <w:r w:rsidRPr="00AB52E9">
        <w:rPr>
          <w:rFonts w:asciiTheme="minorHAnsi" w:hAnsiTheme="minorHAnsi"/>
          <w:spacing w:val="-1"/>
        </w:rPr>
        <w:t>o</w:t>
      </w:r>
      <w:r w:rsidRPr="00AB52E9">
        <w:rPr>
          <w:rFonts w:asciiTheme="minorHAnsi" w:hAnsiTheme="minorHAnsi"/>
        </w:rPr>
        <w:t>p</w:t>
      </w:r>
      <w:r w:rsidRPr="00AB52E9">
        <w:rPr>
          <w:rFonts w:asciiTheme="minorHAnsi" w:hAnsiTheme="minorHAnsi"/>
          <w:spacing w:val="-1"/>
        </w:rPr>
        <w:t xml:space="preserve"> </w:t>
      </w:r>
      <w:r w:rsidRPr="00AB52E9">
        <w:rPr>
          <w:rFonts w:asciiTheme="minorHAnsi" w:hAnsiTheme="minorHAnsi"/>
        </w:rPr>
        <w:t>Pe</w:t>
      </w:r>
      <w:r w:rsidRPr="00AB52E9">
        <w:rPr>
          <w:rFonts w:asciiTheme="minorHAnsi" w:hAnsiTheme="minorHAnsi"/>
          <w:spacing w:val="-2"/>
        </w:rPr>
        <w:t>r</w:t>
      </w:r>
      <w:r w:rsidRPr="00AB52E9">
        <w:rPr>
          <w:rFonts w:asciiTheme="minorHAnsi" w:hAnsiTheme="minorHAnsi"/>
        </w:rPr>
        <w:t>s</w:t>
      </w:r>
      <w:r w:rsidRPr="00AB52E9">
        <w:rPr>
          <w:rFonts w:asciiTheme="minorHAnsi" w:hAnsiTheme="minorHAnsi"/>
          <w:spacing w:val="-1"/>
        </w:rPr>
        <w:t>onne</w:t>
      </w:r>
      <w:r w:rsidRPr="00AB52E9">
        <w:rPr>
          <w:rFonts w:asciiTheme="minorHAnsi" w:hAnsiTheme="minorHAnsi"/>
        </w:rPr>
        <w:t>l</w:t>
      </w:r>
      <w:r w:rsidRPr="00AB52E9">
        <w:rPr>
          <w:rFonts w:asciiTheme="minorHAnsi" w:hAnsiTheme="minorHAnsi"/>
          <w:b/>
        </w:rPr>
        <w:t xml:space="preserve"> </w:t>
      </w:r>
    </w:p>
    <w:p w14:paraId="32926828" w14:textId="77777777" w:rsidR="00024C0E" w:rsidRPr="00AB52E9" w:rsidRDefault="00024C0E" w:rsidP="009E7550">
      <w:pPr>
        <w:pStyle w:val="ListParagraph"/>
        <w:numPr>
          <w:ilvl w:val="1"/>
          <w:numId w:val="10"/>
        </w:numPr>
        <w:ind w:left="720" w:right="-20"/>
        <w:rPr>
          <w:rFonts w:asciiTheme="minorHAnsi" w:hAnsiTheme="minorHAnsi"/>
          <w:b/>
        </w:rPr>
      </w:pPr>
      <w:r w:rsidRPr="00AB52E9">
        <w:rPr>
          <w:rFonts w:asciiTheme="minorHAnsi" w:hAnsiTheme="minorHAnsi"/>
          <w:b/>
        </w:rPr>
        <w:t xml:space="preserve">Coordinator Practice 4. Lead with Integrity </w:t>
      </w:r>
    </w:p>
    <w:p w14:paraId="35B29C2D" w14:textId="77777777" w:rsidR="00024C0E" w:rsidRPr="00AB52E9" w:rsidRDefault="00024C0E" w:rsidP="009E7550">
      <w:pPr>
        <w:pStyle w:val="ListParagraph"/>
        <w:ind w:right="-20"/>
        <w:rPr>
          <w:rFonts w:asciiTheme="minorHAnsi" w:hAnsiTheme="minorHAnsi"/>
          <w:b/>
        </w:rPr>
      </w:pPr>
      <w:r w:rsidRPr="00AB52E9">
        <w:rPr>
          <w:rFonts w:asciiTheme="minorHAnsi" w:hAnsiTheme="minorHAnsi"/>
          <w:b/>
        </w:rPr>
        <w:t xml:space="preserve">Indicator 4.1: </w:t>
      </w:r>
      <w:r w:rsidRPr="00AB52E9">
        <w:rPr>
          <w:rFonts w:asciiTheme="minorHAnsi" w:hAnsiTheme="minorHAnsi"/>
          <w:bCs/>
        </w:rPr>
        <w:t>D</w:t>
      </w:r>
      <w:r w:rsidRPr="00AB52E9">
        <w:rPr>
          <w:rFonts w:asciiTheme="minorHAnsi" w:hAnsiTheme="minorHAnsi"/>
          <w:bCs/>
          <w:spacing w:val="-1"/>
        </w:rPr>
        <w:t>em</w:t>
      </w:r>
      <w:r w:rsidRPr="00AB52E9">
        <w:rPr>
          <w:rFonts w:asciiTheme="minorHAnsi" w:hAnsiTheme="minorHAnsi"/>
          <w:bCs/>
        </w:rPr>
        <w:t>o</w:t>
      </w:r>
      <w:r w:rsidRPr="00AB52E9">
        <w:rPr>
          <w:rFonts w:asciiTheme="minorHAnsi" w:hAnsiTheme="minorHAnsi"/>
          <w:bCs/>
          <w:spacing w:val="1"/>
        </w:rPr>
        <w:t>n</w:t>
      </w:r>
      <w:r w:rsidRPr="00AB52E9">
        <w:rPr>
          <w:rFonts w:asciiTheme="minorHAnsi" w:hAnsiTheme="minorHAnsi"/>
          <w:bCs/>
          <w:spacing w:val="-2"/>
        </w:rPr>
        <w:t>s</w:t>
      </w:r>
      <w:r w:rsidRPr="00AB52E9">
        <w:rPr>
          <w:rFonts w:asciiTheme="minorHAnsi" w:hAnsiTheme="minorHAnsi"/>
          <w:bCs/>
        </w:rPr>
        <w:t>tr</w:t>
      </w:r>
      <w:r w:rsidRPr="00AB52E9">
        <w:rPr>
          <w:rFonts w:asciiTheme="minorHAnsi" w:hAnsiTheme="minorHAnsi"/>
          <w:bCs/>
          <w:spacing w:val="-1"/>
        </w:rPr>
        <w:t>a</w:t>
      </w:r>
      <w:r w:rsidRPr="00AB52E9">
        <w:rPr>
          <w:rFonts w:asciiTheme="minorHAnsi" w:hAnsiTheme="minorHAnsi"/>
          <w:bCs/>
        </w:rPr>
        <w:t>te</w:t>
      </w:r>
      <w:r w:rsidRPr="00AB52E9">
        <w:rPr>
          <w:rFonts w:asciiTheme="minorHAnsi" w:hAnsiTheme="minorHAnsi"/>
          <w:bCs/>
          <w:spacing w:val="-5"/>
        </w:rPr>
        <w:t xml:space="preserve"> </w:t>
      </w:r>
      <w:r w:rsidRPr="00AB52E9">
        <w:rPr>
          <w:rFonts w:asciiTheme="minorHAnsi" w:hAnsiTheme="minorHAnsi"/>
          <w:bCs/>
        </w:rPr>
        <w:t>P</w:t>
      </w:r>
      <w:r w:rsidRPr="00AB52E9">
        <w:rPr>
          <w:rFonts w:asciiTheme="minorHAnsi" w:hAnsiTheme="minorHAnsi"/>
          <w:bCs/>
          <w:spacing w:val="-1"/>
        </w:rPr>
        <w:t>e</w:t>
      </w:r>
      <w:r w:rsidRPr="00AB52E9">
        <w:rPr>
          <w:rFonts w:asciiTheme="minorHAnsi" w:hAnsiTheme="minorHAnsi"/>
          <w:bCs/>
          <w:spacing w:val="1"/>
        </w:rPr>
        <w:t>r</w:t>
      </w:r>
      <w:r w:rsidRPr="00AB52E9">
        <w:rPr>
          <w:rFonts w:asciiTheme="minorHAnsi" w:hAnsiTheme="minorHAnsi"/>
          <w:bCs/>
        </w:rPr>
        <w:t>s</w:t>
      </w:r>
      <w:r w:rsidRPr="00AB52E9">
        <w:rPr>
          <w:rFonts w:asciiTheme="minorHAnsi" w:hAnsiTheme="minorHAnsi"/>
          <w:bCs/>
          <w:spacing w:val="1"/>
        </w:rPr>
        <w:t>on</w:t>
      </w:r>
      <w:r w:rsidRPr="00AB52E9">
        <w:rPr>
          <w:rFonts w:asciiTheme="minorHAnsi" w:hAnsiTheme="minorHAnsi"/>
          <w:bCs/>
          <w:spacing w:val="-1"/>
        </w:rPr>
        <w:t>a</w:t>
      </w:r>
      <w:r w:rsidRPr="00AB52E9">
        <w:rPr>
          <w:rFonts w:asciiTheme="minorHAnsi" w:hAnsiTheme="minorHAnsi"/>
          <w:bCs/>
        </w:rPr>
        <w:t>l</w:t>
      </w:r>
      <w:r w:rsidRPr="00AB52E9">
        <w:rPr>
          <w:rFonts w:asciiTheme="minorHAnsi" w:hAnsiTheme="minorHAnsi"/>
          <w:bCs/>
          <w:spacing w:val="-3"/>
        </w:rPr>
        <w:t xml:space="preserve"> </w:t>
      </w:r>
      <w:r w:rsidRPr="00AB52E9">
        <w:rPr>
          <w:rFonts w:asciiTheme="minorHAnsi" w:hAnsiTheme="minorHAnsi"/>
          <w:bCs/>
          <w:spacing w:val="2"/>
        </w:rPr>
        <w:t>a</w:t>
      </w:r>
      <w:r w:rsidRPr="00AB52E9">
        <w:rPr>
          <w:rFonts w:asciiTheme="minorHAnsi" w:hAnsiTheme="minorHAnsi"/>
          <w:bCs/>
          <w:spacing w:val="1"/>
        </w:rPr>
        <w:t>n</w:t>
      </w:r>
      <w:r w:rsidRPr="00AB52E9">
        <w:rPr>
          <w:rFonts w:asciiTheme="minorHAnsi" w:hAnsiTheme="minorHAnsi"/>
          <w:bCs/>
        </w:rPr>
        <w:t>d</w:t>
      </w:r>
      <w:r w:rsidRPr="00AB52E9">
        <w:rPr>
          <w:rFonts w:asciiTheme="minorHAnsi" w:hAnsiTheme="minorHAnsi"/>
          <w:bCs/>
          <w:spacing w:val="-5"/>
        </w:rPr>
        <w:t xml:space="preserve"> </w:t>
      </w:r>
      <w:r w:rsidRPr="00AB52E9">
        <w:rPr>
          <w:rFonts w:asciiTheme="minorHAnsi" w:hAnsiTheme="minorHAnsi"/>
          <w:bCs/>
        </w:rPr>
        <w:t>Pr</w:t>
      </w:r>
      <w:r w:rsidRPr="00AB52E9">
        <w:rPr>
          <w:rFonts w:asciiTheme="minorHAnsi" w:hAnsiTheme="minorHAnsi"/>
          <w:bCs/>
          <w:spacing w:val="-2"/>
        </w:rPr>
        <w:t>o</w:t>
      </w:r>
      <w:r w:rsidRPr="00AB52E9">
        <w:rPr>
          <w:rFonts w:asciiTheme="minorHAnsi" w:hAnsiTheme="minorHAnsi"/>
          <w:bCs/>
          <w:spacing w:val="1"/>
        </w:rPr>
        <w:t>f</w:t>
      </w:r>
      <w:r w:rsidRPr="00AB52E9">
        <w:rPr>
          <w:rFonts w:asciiTheme="minorHAnsi" w:hAnsiTheme="minorHAnsi"/>
          <w:bCs/>
          <w:spacing w:val="-1"/>
        </w:rPr>
        <w:t>e</w:t>
      </w:r>
      <w:r w:rsidRPr="00AB52E9">
        <w:rPr>
          <w:rFonts w:asciiTheme="minorHAnsi" w:hAnsiTheme="minorHAnsi"/>
          <w:bCs/>
        </w:rPr>
        <w:t>ss</w:t>
      </w:r>
      <w:r w:rsidRPr="00AB52E9">
        <w:rPr>
          <w:rFonts w:asciiTheme="minorHAnsi" w:hAnsiTheme="minorHAnsi"/>
          <w:bCs/>
          <w:spacing w:val="1"/>
        </w:rPr>
        <w:t>i</w:t>
      </w:r>
      <w:r w:rsidRPr="00AB52E9">
        <w:rPr>
          <w:rFonts w:asciiTheme="minorHAnsi" w:hAnsiTheme="minorHAnsi"/>
          <w:bCs/>
        </w:rPr>
        <w:t>o</w:t>
      </w:r>
      <w:r w:rsidRPr="00AB52E9">
        <w:rPr>
          <w:rFonts w:asciiTheme="minorHAnsi" w:hAnsiTheme="minorHAnsi"/>
          <w:bCs/>
          <w:spacing w:val="1"/>
        </w:rPr>
        <w:t>n</w:t>
      </w:r>
      <w:r w:rsidRPr="00AB52E9">
        <w:rPr>
          <w:rFonts w:asciiTheme="minorHAnsi" w:hAnsiTheme="minorHAnsi"/>
          <w:bCs/>
          <w:spacing w:val="-1"/>
        </w:rPr>
        <w:t>a</w:t>
      </w:r>
      <w:r w:rsidRPr="00AB52E9">
        <w:rPr>
          <w:rFonts w:asciiTheme="minorHAnsi" w:hAnsiTheme="minorHAnsi"/>
          <w:bCs/>
        </w:rPr>
        <w:t>l</w:t>
      </w:r>
      <w:r w:rsidRPr="00AB52E9">
        <w:rPr>
          <w:rFonts w:asciiTheme="minorHAnsi" w:hAnsiTheme="minorHAnsi"/>
          <w:bCs/>
          <w:spacing w:val="-9"/>
        </w:rPr>
        <w:t xml:space="preserve"> </w:t>
      </w:r>
      <w:r w:rsidRPr="00AB52E9">
        <w:rPr>
          <w:rFonts w:asciiTheme="minorHAnsi" w:hAnsiTheme="minorHAnsi"/>
          <w:bCs/>
          <w:spacing w:val="-1"/>
        </w:rPr>
        <w:t>Re</w:t>
      </w:r>
      <w:r w:rsidRPr="00AB52E9">
        <w:rPr>
          <w:rFonts w:asciiTheme="minorHAnsi" w:hAnsiTheme="minorHAnsi"/>
          <w:bCs/>
        </w:rPr>
        <w:t>s</w:t>
      </w:r>
      <w:r w:rsidRPr="00AB52E9">
        <w:rPr>
          <w:rFonts w:asciiTheme="minorHAnsi" w:hAnsiTheme="minorHAnsi"/>
          <w:bCs/>
          <w:spacing w:val="1"/>
        </w:rPr>
        <w:t>p</w:t>
      </w:r>
      <w:r w:rsidRPr="00AB52E9">
        <w:rPr>
          <w:rFonts w:asciiTheme="minorHAnsi" w:hAnsiTheme="minorHAnsi"/>
          <w:bCs/>
        </w:rPr>
        <w:t>o</w:t>
      </w:r>
      <w:r w:rsidRPr="00AB52E9">
        <w:rPr>
          <w:rFonts w:asciiTheme="minorHAnsi" w:hAnsiTheme="minorHAnsi"/>
          <w:bCs/>
          <w:spacing w:val="1"/>
        </w:rPr>
        <w:t>n</w:t>
      </w:r>
      <w:r w:rsidRPr="00AB52E9">
        <w:rPr>
          <w:rFonts w:asciiTheme="minorHAnsi" w:hAnsiTheme="minorHAnsi"/>
          <w:bCs/>
        </w:rPr>
        <w:t>s</w:t>
      </w:r>
      <w:r w:rsidRPr="00AB52E9">
        <w:rPr>
          <w:rFonts w:asciiTheme="minorHAnsi" w:hAnsiTheme="minorHAnsi"/>
          <w:bCs/>
          <w:spacing w:val="-1"/>
        </w:rPr>
        <w:t>i</w:t>
      </w:r>
      <w:r w:rsidRPr="00AB52E9">
        <w:rPr>
          <w:rFonts w:asciiTheme="minorHAnsi" w:hAnsiTheme="minorHAnsi"/>
          <w:bCs/>
          <w:spacing w:val="1"/>
        </w:rPr>
        <w:t>b</w:t>
      </w:r>
      <w:r w:rsidRPr="00AB52E9">
        <w:rPr>
          <w:rFonts w:asciiTheme="minorHAnsi" w:hAnsiTheme="minorHAnsi"/>
          <w:bCs/>
          <w:spacing w:val="-1"/>
        </w:rPr>
        <w:t>i</w:t>
      </w:r>
      <w:r w:rsidRPr="00AB52E9">
        <w:rPr>
          <w:rFonts w:asciiTheme="minorHAnsi" w:hAnsiTheme="minorHAnsi"/>
          <w:bCs/>
          <w:spacing w:val="1"/>
        </w:rPr>
        <w:t>li</w:t>
      </w:r>
      <w:r w:rsidRPr="00AB52E9">
        <w:rPr>
          <w:rFonts w:asciiTheme="minorHAnsi" w:hAnsiTheme="minorHAnsi"/>
          <w:bCs/>
        </w:rPr>
        <w:t>ty</w:t>
      </w:r>
    </w:p>
    <w:p w14:paraId="201E356E" w14:textId="77777777" w:rsidR="00024C0E" w:rsidRPr="00AB52E9" w:rsidRDefault="00024C0E" w:rsidP="009E7550">
      <w:pPr>
        <w:spacing w:before="240"/>
        <w:rPr>
          <w:rFonts w:asciiTheme="minorHAnsi" w:hAnsiTheme="minorHAnsi"/>
          <w:b/>
        </w:rPr>
      </w:pPr>
      <w:r w:rsidRPr="00AB52E9">
        <w:rPr>
          <w:rFonts w:asciiTheme="minorHAnsi" w:hAnsiTheme="minorHAnsi"/>
          <w:b/>
        </w:rPr>
        <w:t>Artifact 5: Community Engagement</w:t>
      </w:r>
    </w:p>
    <w:p w14:paraId="41F47096" w14:textId="77777777" w:rsidR="00024C0E" w:rsidRPr="00AB52E9" w:rsidRDefault="00024C0E" w:rsidP="009E7550">
      <w:pPr>
        <w:pStyle w:val="Bullet10"/>
        <w:numPr>
          <w:ilvl w:val="0"/>
          <w:numId w:val="0"/>
        </w:numPr>
        <w:spacing w:before="0"/>
        <w:rPr>
          <w:rFonts w:asciiTheme="minorHAnsi" w:hAnsiTheme="minorHAnsi"/>
          <w:spacing w:val="-1"/>
        </w:rPr>
      </w:pPr>
      <w:r w:rsidRPr="00AB52E9">
        <w:rPr>
          <w:rFonts w:asciiTheme="minorHAnsi" w:hAnsiTheme="minorHAnsi"/>
        </w:rPr>
        <w:t xml:space="preserve">Another important aspect of a coordinator’s role is establishing and sustaining </w:t>
      </w:r>
      <w:r w:rsidRPr="00AB52E9">
        <w:rPr>
          <w:rFonts w:asciiTheme="minorHAnsi" w:hAnsiTheme="minorHAnsi"/>
          <w:spacing w:val="-1"/>
        </w:rPr>
        <w:t>p</w:t>
      </w:r>
      <w:r w:rsidRPr="00AB52E9">
        <w:rPr>
          <w:rFonts w:asciiTheme="minorHAnsi" w:hAnsiTheme="minorHAnsi"/>
        </w:rPr>
        <w:t>a</w:t>
      </w:r>
      <w:r w:rsidRPr="00AB52E9">
        <w:rPr>
          <w:rFonts w:asciiTheme="minorHAnsi" w:hAnsiTheme="minorHAnsi"/>
          <w:spacing w:val="-3"/>
        </w:rPr>
        <w:t>r</w:t>
      </w:r>
      <w:r w:rsidRPr="00AB52E9">
        <w:rPr>
          <w:rFonts w:asciiTheme="minorHAnsi" w:hAnsiTheme="minorHAnsi"/>
        </w:rPr>
        <w:t>tners</w:t>
      </w:r>
      <w:r w:rsidRPr="00AB52E9">
        <w:rPr>
          <w:rFonts w:asciiTheme="minorHAnsi" w:hAnsiTheme="minorHAnsi"/>
          <w:spacing w:val="-1"/>
        </w:rPr>
        <w:t>h</w:t>
      </w:r>
      <w:r w:rsidRPr="00AB52E9">
        <w:rPr>
          <w:rFonts w:asciiTheme="minorHAnsi" w:hAnsiTheme="minorHAnsi"/>
        </w:rPr>
        <w:t>i</w:t>
      </w:r>
      <w:r w:rsidRPr="00AB52E9">
        <w:rPr>
          <w:rFonts w:asciiTheme="minorHAnsi" w:hAnsiTheme="minorHAnsi"/>
          <w:spacing w:val="-1"/>
        </w:rPr>
        <w:t>p</w:t>
      </w:r>
      <w:r w:rsidRPr="00AB52E9">
        <w:rPr>
          <w:rFonts w:asciiTheme="minorHAnsi" w:hAnsiTheme="minorHAnsi"/>
        </w:rPr>
        <w:t xml:space="preserve">s with </w:t>
      </w:r>
      <w:r w:rsidRPr="00AB52E9">
        <w:rPr>
          <w:rFonts w:asciiTheme="minorHAnsi" w:hAnsiTheme="minorHAnsi"/>
          <w:spacing w:val="-2"/>
        </w:rPr>
        <w:t>c</w:t>
      </w:r>
      <w:r w:rsidRPr="00AB52E9">
        <w:rPr>
          <w:rFonts w:asciiTheme="minorHAnsi" w:hAnsiTheme="minorHAnsi"/>
          <w:spacing w:val="1"/>
        </w:rPr>
        <w:t>o</w:t>
      </w:r>
      <w:r w:rsidRPr="00AB52E9">
        <w:rPr>
          <w:rFonts w:asciiTheme="minorHAnsi" w:hAnsiTheme="minorHAnsi"/>
          <w:spacing w:val="-1"/>
        </w:rPr>
        <w:t>m</w:t>
      </w:r>
      <w:r w:rsidRPr="00AB52E9">
        <w:rPr>
          <w:rFonts w:asciiTheme="minorHAnsi" w:hAnsiTheme="minorHAnsi"/>
          <w:spacing w:val="1"/>
        </w:rPr>
        <w:t>m</w:t>
      </w:r>
      <w:r w:rsidRPr="00AB52E9">
        <w:rPr>
          <w:rFonts w:asciiTheme="minorHAnsi" w:hAnsiTheme="minorHAnsi"/>
          <w:spacing w:val="-1"/>
        </w:rPr>
        <w:t>un</w:t>
      </w:r>
      <w:r w:rsidRPr="00AB52E9">
        <w:rPr>
          <w:rFonts w:asciiTheme="minorHAnsi" w:hAnsiTheme="minorHAnsi"/>
        </w:rPr>
        <w:t>i</w:t>
      </w:r>
      <w:r w:rsidRPr="00AB52E9">
        <w:rPr>
          <w:rFonts w:asciiTheme="minorHAnsi" w:hAnsiTheme="minorHAnsi"/>
          <w:spacing w:val="-2"/>
        </w:rPr>
        <w:t>t</w:t>
      </w:r>
      <w:r w:rsidRPr="00AB52E9">
        <w:rPr>
          <w:rFonts w:asciiTheme="minorHAnsi" w:hAnsiTheme="minorHAnsi"/>
        </w:rPr>
        <w:t xml:space="preserve">y </w:t>
      </w:r>
      <w:r w:rsidRPr="00AB52E9">
        <w:rPr>
          <w:rFonts w:asciiTheme="minorHAnsi" w:hAnsiTheme="minorHAnsi"/>
          <w:spacing w:val="1"/>
        </w:rPr>
        <w:t>o</w:t>
      </w:r>
      <w:r w:rsidRPr="00AB52E9">
        <w:rPr>
          <w:rFonts w:asciiTheme="minorHAnsi" w:hAnsiTheme="minorHAnsi"/>
        </w:rPr>
        <w:t>r</w:t>
      </w:r>
      <w:r w:rsidRPr="00AB52E9">
        <w:rPr>
          <w:rFonts w:asciiTheme="minorHAnsi" w:hAnsiTheme="minorHAnsi"/>
          <w:spacing w:val="-1"/>
        </w:rPr>
        <w:t>g</w:t>
      </w:r>
      <w:r w:rsidRPr="00AB52E9">
        <w:rPr>
          <w:rFonts w:asciiTheme="minorHAnsi" w:hAnsiTheme="minorHAnsi"/>
        </w:rPr>
        <w:t>a</w:t>
      </w:r>
      <w:r w:rsidRPr="00AB52E9">
        <w:rPr>
          <w:rFonts w:asciiTheme="minorHAnsi" w:hAnsiTheme="minorHAnsi"/>
          <w:spacing w:val="-1"/>
        </w:rPr>
        <w:t>n</w:t>
      </w:r>
      <w:r w:rsidRPr="00AB52E9">
        <w:rPr>
          <w:rFonts w:asciiTheme="minorHAnsi" w:hAnsiTheme="minorHAnsi"/>
        </w:rPr>
        <w:t>i</w:t>
      </w:r>
      <w:r w:rsidRPr="00AB52E9">
        <w:rPr>
          <w:rFonts w:asciiTheme="minorHAnsi" w:hAnsiTheme="minorHAnsi"/>
          <w:spacing w:val="-1"/>
        </w:rPr>
        <w:t>z</w:t>
      </w:r>
      <w:r w:rsidRPr="00AB52E9">
        <w:rPr>
          <w:rFonts w:asciiTheme="minorHAnsi" w:hAnsiTheme="minorHAnsi"/>
        </w:rPr>
        <w:t>ati</w:t>
      </w:r>
      <w:r w:rsidRPr="00AB52E9">
        <w:rPr>
          <w:rFonts w:asciiTheme="minorHAnsi" w:hAnsiTheme="minorHAnsi"/>
          <w:spacing w:val="1"/>
        </w:rPr>
        <w:t>o</w:t>
      </w:r>
      <w:r w:rsidRPr="00AB52E9">
        <w:rPr>
          <w:rFonts w:asciiTheme="minorHAnsi" w:hAnsiTheme="minorHAnsi"/>
          <w:spacing w:val="-1"/>
        </w:rPr>
        <w:t>n</w:t>
      </w:r>
      <w:r w:rsidRPr="00AB52E9">
        <w:rPr>
          <w:rFonts w:asciiTheme="minorHAnsi" w:hAnsiTheme="minorHAnsi"/>
        </w:rPr>
        <w:t>s</w:t>
      </w:r>
      <w:r w:rsidRPr="00AB52E9">
        <w:rPr>
          <w:rFonts w:asciiTheme="minorHAnsi" w:hAnsiTheme="minorHAnsi"/>
          <w:spacing w:val="-2"/>
        </w:rPr>
        <w:t xml:space="preserve"> </w:t>
      </w:r>
      <w:r w:rsidRPr="00AB52E9">
        <w:rPr>
          <w:rFonts w:asciiTheme="minorHAnsi" w:hAnsiTheme="minorHAnsi"/>
        </w:rPr>
        <w:t>that p</w:t>
      </w:r>
      <w:r w:rsidRPr="00AB52E9">
        <w:rPr>
          <w:rFonts w:asciiTheme="minorHAnsi" w:hAnsiTheme="minorHAnsi"/>
          <w:spacing w:val="-3"/>
        </w:rPr>
        <w:t>r</w:t>
      </w:r>
      <w:r w:rsidRPr="00AB52E9">
        <w:rPr>
          <w:rFonts w:asciiTheme="minorHAnsi" w:hAnsiTheme="minorHAnsi"/>
          <w:spacing w:val="1"/>
        </w:rPr>
        <w:t>ov</w:t>
      </w:r>
      <w:r w:rsidRPr="00AB52E9">
        <w:rPr>
          <w:rFonts w:asciiTheme="minorHAnsi" w:hAnsiTheme="minorHAnsi"/>
        </w:rPr>
        <w:t>i</w:t>
      </w:r>
      <w:r w:rsidRPr="00AB52E9">
        <w:rPr>
          <w:rFonts w:asciiTheme="minorHAnsi" w:hAnsiTheme="minorHAnsi"/>
          <w:spacing w:val="-4"/>
        </w:rPr>
        <w:t>d</w:t>
      </w:r>
      <w:r w:rsidRPr="00AB52E9">
        <w:rPr>
          <w:rFonts w:asciiTheme="minorHAnsi" w:hAnsiTheme="minorHAnsi"/>
        </w:rPr>
        <w:t>e su</w:t>
      </w:r>
      <w:r w:rsidRPr="00AB52E9">
        <w:rPr>
          <w:rFonts w:asciiTheme="minorHAnsi" w:hAnsiTheme="minorHAnsi"/>
          <w:spacing w:val="-2"/>
        </w:rPr>
        <w:t>p</w:t>
      </w:r>
      <w:r w:rsidRPr="00AB52E9">
        <w:rPr>
          <w:rFonts w:asciiTheme="minorHAnsi" w:hAnsiTheme="minorHAnsi"/>
          <w:spacing w:val="-1"/>
        </w:rPr>
        <w:t>p</w:t>
      </w:r>
      <w:r w:rsidRPr="00AB52E9">
        <w:rPr>
          <w:rFonts w:asciiTheme="minorHAnsi" w:hAnsiTheme="minorHAnsi"/>
          <w:spacing w:val="1"/>
        </w:rPr>
        <w:t>o</w:t>
      </w:r>
      <w:r w:rsidRPr="00AB52E9">
        <w:rPr>
          <w:rFonts w:asciiTheme="minorHAnsi" w:hAnsiTheme="minorHAnsi"/>
        </w:rPr>
        <w:t>rts</w:t>
      </w:r>
      <w:r w:rsidRPr="00AB52E9">
        <w:rPr>
          <w:rFonts w:asciiTheme="minorHAnsi" w:hAnsiTheme="minorHAnsi"/>
          <w:spacing w:val="1"/>
        </w:rPr>
        <w:t xml:space="preserve"> </w:t>
      </w:r>
      <w:r w:rsidRPr="00AB52E9">
        <w:rPr>
          <w:rFonts w:asciiTheme="minorHAnsi" w:hAnsiTheme="minorHAnsi"/>
          <w:spacing w:val="-2"/>
        </w:rPr>
        <w:t>t</w:t>
      </w:r>
      <w:r w:rsidRPr="00AB52E9">
        <w:rPr>
          <w:rFonts w:asciiTheme="minorHAnsi" w:hAnsiTheme="minorHAnsi"/>
        </w:rPr>
        <w:t>o</w:t>
      </w:r>
      <w:r w:rsidRPr="00AB52E9">
        <w:rPr>
          <w:rFonts w:asciiTheme="minorHAnsi" w:hAnsiTheme="minorHAnsi"/>
          <w:spacing w:val="1"/>
        </w:rPr>
        <w:t xml:space="preserve"> </w:t>
      </w:r>
      <w:r w:rsidRPr="00AB52E9">
        <w:rPr>
          <w:rFonts w:asciiTheme="minorHAnsi" w:hAnsiTheme="minorHAnsi"/>
          <w:spacing w:val="-2"/>
        </w:rPr>
        <w:t>s</w:t>
      </w:r>
      <w:r w:rsidRPr="00AB52E9">
        <w:rPr>
          <w:rFonts w:asciiTheme="minorHAnsi" w:hAnsiTheme="minorHAnsi"/>
        </w:rPr>
        <w:t>tu</w:t>
      </w:r>
      <w:r w:rsidRPr="00AB52E9">
        <w:rPr>
          <w:rFonts w:asciiTheme="minorHAnsi" w:hAnsiTheme="minorHAnsi"/>
          <w:spacing w:val="-1"/>
        </w:rPr>
        <w:t>d</w:t>
      </w:r>
      <w:r w:rsidRPr="00AB52E9">
        <w:rPr>
          <w:rFonts w:asciiTheme="minorHAnsi" w:hAnsiTheme="minorHAnsi"/>
        </w:rPr>
        <w:t>ents. Coordinators often c</w:t>
      </w:r>
      <w:r w:rsidRPr="00AB52E9">
        <w:rPr>
          <w:rFonts w:asciiTheme="minorHAnsi" w:hAnsiTheme="minorHAnsi"/>
          <w:spacing w:val="1"/>
        </w:rPr>
        <w:t>o</w:t>
      </w:r>
      <w:r w:rsidRPr="00AB52E9">
        <w:rPr>
          <w:rFonts w:asciiTheme="minorHAnsi" w:hAnsiTheme="minorHAnsi"/>
        </w:rPr>
        <w:t>lla</w:t>
      </w:r>
      <w:r w:rsidRPr="00AB52E9">
        <w:rPr>
          <w:rFonts w:asciiTheme="minorHAnsi" w:hAnsiTheme="minorHAnsi"/>
          <w:spacing w:val="-1"/>
        </w:rPr>
        <w:t>b</w:t>
      </w:r>
      <w:r w:rsidRPr="00AB52E9">
        <w:rPr>
          <w:rFonts w:asciiTheme="minorHAnsi" w:hAnsiTheme="minorHAnsi"/>
          <w:spacing w:val="1"/>
        </w:rPr>
        <w:t>o</w:t>
      </w:r>
      <w:r w:rsidRPr="00AB52E9">
        <w:rPr>
          <w:rFonts w:asciiTheme="minorHAnsi" w:hAnsiTheme="minorHAnsi"/>
        </w:rPr>
        <w:t>r</w:t>
      </w:r>
      <w:r w:rsidRPr="00AB52E9">
        <w:rPr>
          <w:rFonts w:asciiTheme="minorHAnsi" w:hAnsiTheme="minorHAnsi"/>
          <w:spacing w:val="-3"/>
        </w:rPr>
        <w:t>a</w:t>
      </w:r>
      <w:r w:rsidRPr="00AB52E9">
        <w:rPr>
          <w:rFonts w:asciiTheme="minorHAnsi" w:hAnsiTheme="minorHAnsi"/>
        </w:rPr>
        <w:t>t</w:t>
      </w:r>
      <w:r w:rsidRPr="00AB52E9">
        <w:rPr>
          <w:rFonts w:asciiTheme="minorHAnsi" w:hAnsiTheme="minorHAnsi"/>
          <w:spacing w:val="1"/>
        </w:rPr>
        <w:t>e</w:t>
      </w:r>
      <w:r w:rsidRPr="00AB52E9">
        <w:rPr>
          <w:rFonts w:asciiTheme="minorHAnsi" w:hAnsiTheme="minorHAnsi"/>
          <w:spacing w:val="-2"/>
        </w:rPr>
        <w:t xml:space="preserve"> </w:t>
      </w:r>
      <w:r w:rsidRPr="00AB52E9">
        <w:rPr>
          <w:rFonts w:asciiTheme="minorHAnsi" w:hAnsiTheme="minorHAnsi"/>
          <w:spacing w:val="1"/>
        </w:rPr>
        <w:t>w</w:t>
      </w:r>
      <w:r w:rsidRPr="00AB52E9">
        <w:rPr>
          <w:rFonts w:asciiTheme="minorHAnsi" w:hAnsiTheme="minorHAnsi"/>
        </w:rPr>
        <w:t xml:space="preserve">ith </w:t>
      </w:r>
      <w:r w:rsidRPr="00AB52E9">
        <w:rPr>
          <w:rFonts w:asciiTheme="minorHAnsi" w:hAnsiTheme="minorHAnsi"/>
          <w:spacing w:val="-2"/>
        </w:rPr>
        <w:t>s</w:t>
      </w:r>
      <w:r w:rsidRPr="00AB52E9">
        <w:rPr>
          <w:rFonts w:asciiTheme="minorHAnsi" w:hAnsiTheme="minorHAnsi"/>
        </w:rPr>
        <w:t>ch</w:t>
      </w:r>
      <w:r w:rsidRPr="00AB52E9">
        <w:rPr>
          <w:rFonts w:asciiTheme="minorHAnsi" w:hAnsiTheme="minorHAnsi"/>
          <w:spacing w:val="-2"/>
        </w:rPr>
        <w:t>o</w:t>
      </w:r>
      <w:r w:rsidRPr="00AB52E9">
        <w:rPr>
          <w:rFonts w:asciiTheme="minorHAnsi" w:hAnsiTheme="minorHAnsi"/>
          <w:spacing w:val="1"/>
        </w:rPr>
        <w:t>o</w:t>
      </w:r>
      <w:r w:rsidRPr="00AB52E9">
        <w:rPr>
          <w:rFonts w:asciiTheme="minorHAnsi" w:hAnsiTheme="minorHAnsi"/>
        </w:rPr>
        <w:t>l lea</w:t>
      </w:r>
      <w:r w:rsidRPr="00AB52E9">
        <w:rPr>
          <w:rFonts w:asciiTheme="minorHAnsi" w:hAnsiTheme="minorHAnsi"/>
          <w:spacing w:val="-1"/>
        </w:rPr>
        <w:t>d</w:t>
      </w:r>
      <w:r w:rsidRPr="00AB52E9">
        <w:rPr>
          <w:rFonts w:asciiTheme="minorHAnsi" w:hAnsiTheme="minorHAnsi"/>
        </w:rPr>
        <w:t>ers</w:t>
      </w:r>
      <w:r w:rsidRPr="00AB52E9">
        <w:rPr>
          <w:rFonts w:asciiTheme="minorHAnsi" w:hAnsiTheme="minorHAnsi"/>
          <w:spacing w:val="-1"/>
        </w:rPr>
        <w:t xml:space="preserve"> </w:t>
      </w:r>
      <w:r w:rsidRPr="00AB52E9">
        <w:rPr>
          <w:rFonts w:asciiTheme="minorHAnsi" w:hAnsiTheme="minorHAnsi"/>
          <w:spacing w:val="1"/>
        </w:rPr>
        <w:t>o</w:t>
      </w:r>
      <w:r w:rsidRPr="00AB52E9">
        <w:rPr>
          <w:rFonts w:asciiTheme="minorHAnsi" w:hAnsiTheme="minorHAnsi"/>
        </w:rPr>
        <w:t xml:space="preserve">r </w:t>
      </w:r>
      <w:r w:rsidRPr="00AB52E9">
        <w:rPr>
          <w:rFonts w:asciiTheme="minorHAnsi" w:hAnsiTheme="minorHAnsi"/>
          <w:spacing w:val="-2"/>
        </w:rPr>
        <w:t>s</w:t>
      </w:r>
      <w:r w:rsidRPr="00AB52E9">
        <w:rPr>
          <w:rFonts w:asciiTheme="minorHAnsi" w:hAnsiTheme="minorHAnsi"/>
        </w:rPr>
        <w:t xml:space="preserve">taff </w:t>
      </w:r>
      <w:r w:rsidRPr="00AB52E9">
        <w:rPr>
          <w:rFonts w:asciiTheme="minorHAnsi" w:hAnsiTheme="minorHAnsi"/>
          <w:spacing w:val="-2"/>
        </w:rPr>
        <w:t>t</w:t>
      </w:r>
      <w:r w:rsidRPr="00AB52E9">
        <w:rPr>
          <w:rFonts w:asciiTheme="minorHAnsi" w:hAnsiTheme="minorHAnsi"/>
        </w:rPr>
        <w:t>o</w:t>
      </w:r>
      <w:r w:rsidRPr="00AB52E9">
        <w:rPr>
          <w:rFonts w:asciiTheme="minorHAnsi" w:hAnsiTheme="minorHAnsi"/>
          <w:spacing w:val="-1"/>
        </w:rPr>
        <w:t xml:space="preserve"> </w:t>
      </w:r>
      <w:r w:rsidRPr="00AB52E9">
        <w:rPr>
          <w:rFonts w:asciiTheme="minorHAnsi" w:hAnsiTheme="minorHAnsi"/>
        </w:rPr>
        <w:t>e</w:t>
      </w:r>
      <w:r w:rsidRPr="00AB52E9">
        <w:rPr>
          <w:rFonts w:asciiTheme="minorHAnsi" w:hAnsiTheme="minorHAnsi"/>
          <w:spacing w:val="1"/>
        </w:rPr>
        <w:t>x</w:t>
      </w:r>
      <w:r w:rsidRPr="00AB52E9">
        <w:rPr>
          <w:rFonts w:asciiTheme="minorHAnsi" w:hAnsiTheme="minorHAnsi"/>
          <w:spacing w:val="-1"/>
        </w:rPr>
        <w:t>p</w:t>
      </w:r>
      <w:r w:rsidRPr="00AB52E9">
        <w:rPr>
          <w:rFonts w:asciiTheme="minorHAnsi" w:hAnsiTheme="minorHAnsi"/>
        </w:rPr>
        <w:t>a</w:t>
      </w:r>
      <w:r w:rsidRPr="00AB52E9">
        <w:rPr>
          <w:rFonts w:asciiTheme="minorHAnsi" w:hAnsiTheme="minorHAnsi"/>
          <w:spacing w:val="-1"/>
        </w:rPr>
        <w:t>n</w:t>
      </w:r>
      <w:r w:rsidRPr="00AB52E9">
        <w:rPr>
          <w:rFonts w:asciiTheme="minorHAnsi" w:hAnsiTheme="minorHAnsi"/>
        </w:rPr>
        <w:t>d the use</w:t>
      </w:r>
      <w:r w:rsidRPr="00AB52E9">
        <w:rPr>
          <w:rFonts w:asciiTheme="minorHAnsi" w:hAnsiTheme="minorHAnsi"/>
          <w:spacing w:val="-1"/>
        </w:rPr>
        <w:t xml:space="preserve"> </w:t>
      </w:r>
      <w:r w:rsidRPr="00AB52E9">
        <w:rPr>
          <w:rFonts w:asciiTheme="minorHAnsi" w:hAnsiTheme="minorHAnsi"/>
          <w:spacing w:val="1"/>
        </w:rPr>
        <w:t>o</w:t>
      </w:r>
      <w:r w:rsidRPr="00AB52E9">
        <w:rPr>
          <w:rFonts w:asciiTheme="minorHAnsi" w:hAnsiTheme="minorHAnsi"/>
        </w:rPr>
        <w:t>f</w:t>
      </w:r>
      <w:r w:rsidRPr="00AB52E9">
        <w:rPr>
          <w:rFonts w:asciiTheme="minorHAnsi" w:hAnsiTheme="minorHAnsi"/>
          <w:spacing w:val="-2"/>
        </w:rPr>
        <w:t xml:space="preserve"> </w:t>
      </w:r>
      <w:r w:rsidRPr="00AB52E9">
        <w:rPr>
          <w:rFonts w:asciiTheme="minorHAnsi" w:hAnsiTheme="minorHAnsi"/>
        </w:rPr>
        <w:t>c</w:t>
      </w:r>
      <w:r w:rsidRPr="00AB52E9">
        <w:rPr>
          <w:rFonts w:asciiTheme="minorHAnsi" w:hAnsiTheme="minorHAnsi"/>
          <w:spacing w:val="-1"/>
        </w:rPr>
        <w:t>om</w:t>
      </w:r>
      <w:r w:rsidRPr="00AB52E9">
        <w:rPr>
          <w:rFonts w:asciiTheme="minorHAnsi" w:hAnsiTheme="minorHAnsi"/>
          <w:spacing w:val="1"/>
        </w:rPr>
        <w:t>m</w:t>
      </w:r>
      <w:r w:rsidRPr="00AB52E9">
        <w:rPr>
          <w:rFonts w:asciiTheme="minorHAnsi" w:hAnsiTheme="minorHAnsi"/>
          <w:spacing w:val="-1"/>
        </w:rPr>
        <w:t>un</w:t>
      </w:r>
      <w:r w:rsidRPr="00AB52E9">
        <w:rPr>
          <w:rFonts w:asciiTheme="minorHAnsi" w:hAnsiTheme="minorHAnsi"/>
        </w:rPr>
        <w:t>ity res</w:t>
      </w:r>
      <w:r w:rsidRPr="00AB52E9">
        <w:rPr>
          <w:rFonts w:asciiTheme="minorHAnsi" w:hAnsiTheme="minorHAnsi"/>
          <w:spacing w:val="1"/>
        </w:rPr>
        <w:t>o</w:t>
      </w:r>
      <w:r w:rsidRPr="00AB52E9">
        <w:rPr>
          <w:rFonts w:asciiTheme="minorHAnsi" w:hAnsiTheme="minorHAnsi"/>
          <w:spacing w:val="-1"/>
        </w:rPr>
        <w:t>u</w:t>
      </w:r>
      <w:r w:rsidRPr="00AB52E9">
        <w:rPr>
          <w:rFonts w:asciiTheme="minorHAnsi" w:hAnsiTheme="minorHAnsi"/>
        </w:rPr>
        <w:t>r</w:t>
      </w:r>
      <w:r w:rsidRPr="00AB52E9">
        <w:rPr>
          <w:rFonts w:asciiTheme="minorHAnsi" w:hAnsiTheme="minorHAnsi"/>
          <w:spacing w:val="-2"/>
        </w:rPr>
        <w:t>c</w:t>
      </w:r>
      <w:r w:rsidRPr="00AB52E9">
        <w:rPr>
          <w:rFonts w:asciiTheme="minorHAnsi" w:hAnsiTheme="minorHAnsi"/>
        </w:rPr>
        <w:t>es</w:t>
      </w:r>
      <w:r w:rsidRPr="00AB52E9">
        <w:rPr>
          <w:rFonts w:asciiTheme="minorHAnsi" w:hAnsiTheme="minorHAnsi"/>
          <w:spacing w:val="1"/>
        </w:rPr>
        <w:t xml:space="preserve"> </w:t>
      </w:r>
      <w:r w:rsidRPr="00AB52E9">
        <w:rPr>
          <w:rFonts w:asciiTheme="minorHAnsi" w:hAnsiTheme="minorHAnsi"/>
          <w:spacing w:val="-2"/>
        </w:rPr>
        <w:t>t</w:t>
      </w:r>
      <w:r w:rsidRPr="00AB52E9">
        <w:rPr>
          <w:rFonts w:asciiTheme="minorHAnsi" w:hAnsiTheme="minorHAnsi"/>
        </w:rPr>
        <w:t>o</w:t>
      </w:r>
      <w:r w:rsidRPr="00AB52E9">
        <w:rPr>
          <w:rFonts w:asciiTheme="minorHAnsi" w:hAnsiTheme="minorHAnsi"/>
          <w:spacing w:val="1"/>
        </w:rPr>
        <w:t xml:space="preserve"> </w:t>
      </w:r>
      <w:r w:rsidRPr="00AB52E9">
        <w:rPr>
          <w:rFonts w:asciiTheme="minorHAnsi" w:hAnsiTheme="minorHAnsi"/>
          <w:spacing w:val="-2"/>
        </w:rPr>
        <w:t>a</w:t>
      </w:r>
      <w:r w:rsidRPr="00AB52E9">
        <w:rPr>
          <w:rFonts w:asciiTheme="minorHAnsi" w:hAnsiTheme="minorHAnsi"/>
        </w:rPr>
        <w:t>c</w:t>
      </w:r>
      <w:r w:rsidRPr="00AB52E9">
        <w:rPr>
          <w:rFonts w:asciiTheme="minorHAnsi" w:hAnsiTheme="minorHAnsi"/>
          <w:spacing w:val="-2"/>
        </w:rPr>
        <w:t>c</w:t>
      </w:r>
      <w:r w:rsidRPr="00AB52E9">
        <w:rPr>
          <w:rFonts w:asciiTheme="minorHAnsi" w:hAnsiTheme="minorHAnsi"/>
          <w:spacing w:val="1"/>
        </w:rPr>
        <w:t>om</w:t>
      </w:r>
      <w:r w:rsidRPr="00AB52E9">
        <w:rPr>
          <w:rFonts w:asciiTheme="minorHAnsi" w:hAnsiTheme="minorHAnsi"/>
          <w:spacing w:val="-1"/>
        </w:rPr>
        <w:t>p</w:t>
      </w:r>
      <w:r w:rsidRPr="00AB52E9">
        <w:rPr>
          <w:rFonts w:asciiTheme="minorHAnsi" w:hAnsiTheme="minorHAnsi"/>
        </w:rPr>
        <w:t>lish</w:t>
      </w:r>
      <w:r w:rsidRPr="00AB52E9">
        <w:rPr>
          <w:rFonts w:asciiTheme="minorHAnsi" w:hAnsiTheme="minorHAnsi"/>
          <w:spacing w:val="-3"/>
        </w:rPr>
        <w:t xml:space="preserve"> </w:t>
      </w:r>
      <w:r w:rsidRPr="00AB52E9">
        <w:rPr>
          <w:rFonts w:asciiTheme="minorHAnsi" w:hAnsiTheme="minorHAnsi"/>
        </w:rPr>
        <w:t xml:space="preserve">the </w:t>
      </w:r>
      <w:r w:rsidRPr="00AB52E9">
        <w:rPr>
          <w:rFonts w:asciiTheme="minorHAnsi" w:hAnsiTheme="minorHAnsi"/>
          <w:spacing w:val="-1"/>
        </w:rPr>
        <w:t>d</w:t>
      </w:r>
      <w:r w:rsidRPr="00AB52E9">
        <w:rPr>
          <w:rFonts w:asciiTheme="minorHAnsi" w:hAnsiTheme="minorHAnsi"/>
        </w:rPr>
        <w:t>istrict</w:t>
      </w:r>
      <w:r w:rsidRPr="00AB52E9">
        <w:rPr>
          <w:rFonts w:asciiTheme="minorHAnsi" w:hAnsiTheme="minorHAnsi"/>
          <w:spacing w:val="-1"/>
        </w:rPr>
        <w:t xml:space="preserve"> </w:t>
      </w:r>
      <w:r w:rsidRPr="00AB52E9">
        <w:rPr>
          <w:rFonts w:asciiTheme="minorHAnsi" w:hAnsiTheme="minorHAnsi"/>
          <w:spacing w:val="1"/>
        </w:rPr>
        <w:t>m</w:t>
      </w:r>
      <w:r w:rsidRPr="00AB52E9">
        <w:rPr>
          <w:rFonts w:asciiTheme="minorHAnsi" w:hAnsiTheme="minorHAnsi"/>
        </w:rPr>
        <w:t>iss</w:t>
      </w:r>
      <w:r w:rsidRPr="00AB52E9">
        <w:rPr>
          <w:rFonts w:asciiTheme="minorHAnsi" w:hAnsiTheme="minorHAnsi"/>
          <w:spacing w:val="-3"/>
        </w:rPr>
        <w:t>i</w:t>
      </w:r>
      <w:r w:rsidRPr="00AB52E9">
        <w:rPr>
          <w:rFonts w:asciiTheme="minorHAnsi" w:hAnsiTheme="minorHAnsi"/>
          <w:spacing w:val="1"/>
        </w:rPr>
        <w:t>o</w:t>
      </w:r>
      <w:r w:rsidRPr="00AB52E9">
        <w:rPr>
          <w:rFonts w:asciiTheme="minorHAnsi" w:hAnsiTheme="minorHAnsi"/>
          <w:spacing w:val="-1"/>
        </w:rPr>
        <w:t>n. An artifact related to community engagement reflects:</w:t>
      </w:r>
    </w:p>
    <w:p w14:paraId="59900A19" w14:textId="77777777" w:rsidR="00024C0E" w:rsidRPr="00AB52E9" w:rsidRDefault="00024C0E" w:rsidP="009E7550">
      <w:pPr>
        <w:pStyle w:val="Bullet10"/>
        <w:numPr>
          <w:ilvl w:val="1"/>
          <w:numId w:val="10"/>
        </w:numPr>
        <w:spacing w:before="0" w:after="0"/>
        <w:ind w:left="720"/>
        <w:rPr>
          <w:rFonts w:asciiTheme="minorHAnsi" w:hAnsiTheme="minorHAnsi"/>
          <w:b/>
        </w:rPr>
      </w:pPr>
      <w:r w:rsidRPr="00AB52E9">
        <w:rPr>
          <w:rFonts w:asciiTheme="minorHAnsi" w:hAnsiTheme="minorHAnsi"/>
          <w:b/>
          <w:spacing w:val="-1"/>
        </w:rPr>
        <w:t>Coordinator Practice</w:t>
      </w:r>
      <w:r w:rsidRPr="00AB52E9">
        <w:rPr>
          <w:rFonts w:asciiTheme="minorHAnsi" w:hAnsiTheme="minorHAnsi"/>
          <w:spacing w:val="-1"/>
        </w:rPr>
        <w:t xml:space="preserve"> </w:t>
      </w:r>
      <w:r w:rsidRPr="00AB52E9">
        <w:rPr>
          <w:rFonts w:asciiTheme="minorHAnsi" w:hAnsiTheme="minorHAnsi"/>
          <w:b/>
          <w:spacing w:val="-1"/>
        </w:rPr>
        <w:t xml:space="preserve">3. </w:t>
      </w:r>
      <w:r w:rsidRPr="00AB52E9">
        <w:rPr>
          <w:rFonts w:asciiTheme="minorHAnsi" w:hAnsiTheme="minorHAnsi"/>
          <w:b/>
        </w:rPr>
        <w:t>Manage Organizational Systems</w:t>
      </w:r>
    </w:p>
    <w:p w14:paraId="05E05899" w14:textId="77777777" w:rsidR="00024C0E" w:rsidRPr="00AB52E9" w:rsidRDefault="00024C0E" w:rsidP="009E7550">
      <w:pPr>
        <w:pStyle w:val="Bullet10"/>
        <w:numPr>
          <w:ilvl w:val="0"/>
          <w:numId w:val="0"/>
        </w:numPr>
        <w:spacing w:before="0" w:after="0"/>
        <w:ind w:left="720"/>
        <w:rPr>
          <w:rFonts w:asciiTheme="minorHAnsi" w:hAnsiTheme="minorHAnsi"/>
          <w:b/>
        </w:rPr>
      </w:pPr>
      <w:r w:rsidRPr="00AB52E9">
        <w:rPr>
          <w:rFonts w:asciiTheme="minorHAnsi" w:hAnsiTheme="minorHAnsi"/>
          <w:b/>
          <w:bCs/>
          <w:spacing w:val="1"/>
        </w:rPr>
        <w:t>Ind</w:t>
      </w:r>
      <w:r w:rsidRPr="00AB52E9">
        <w:rPr>
          <w:rFonts w:asciiTheme="minorHAnsi" w:hAnsiTheme="minorHAnsi"/>
          <w:b/>
          <w:bCs/>
          <w:spacing w:val="-1"/>
        </w:rPr>
        <w:t>i</w:t>
      </w:r>
      <w:r w:rsidRPr="00AB52E9">
        <w:rPr>
          <w:rFonts w:asciiTheme="minorHAnsi" w:hAnsiTheme="minorHAnsi"/>
          <w:b/>
          <w:bCs/>
        </w:rPr>
        <w:t>cator</w:t>
      </w:r>
      <w:r w:rsidRPr="00AB52E9">
        <w:rPr>
          <w:rFonts w:asciiTheme="minorHAnsi" w:hAnsiTheme="minorHAnsi"/>
          <w:b/>
          <w:bCs/>
          <w:spacing w:val="-9"/>
        </w:rPr>
        <w:t xml:space="preserve"> </w:t>
      </w:r>
      <w:r w:rsidRPr="00AB52E9">
        <w:rPr>
          <w:rFonts w:asciiTheme="minorHAnsi" w:hAnsiTheme="minorHAnsi"/>
          <w:b/>
          <w:bCs/>
          <w:spacing w:val="1"/>
        </w:rPr>
        <w:t>3</w:t>
      </w:r>
      <w:r w:rsidRPr="00AB52E9">
        <w:rPr>
          <w:rFonts w:asciiTheme="minorHAnsi" w:hAnsiTheme="minorHAnsi"/>
          <w:b/>
          <w:bCs/>
          <w:spacing w:val="-2"/>
        </w:rPr>
        <w:t>.</w:t>
      </w:r>
      <w:r w:rsidRPr="00AB52E9">
        <w:rPr>
          <w:rFonts w:asciiTheme="minorHAnsi" w:hAnsiTheme="minorHAnsi"/>
          <w:b/>
          <w:bCs/>
        </w:rPr>
        <w:t>4:</w:t>
      </w:r>
      <w:r w:rsidRPr="00AB52E9">
        <w:rPr>
          <w:rFonts w:asciiTheme="minorHAnsi" w:hAnsiTheme="minorHAnsi"/>
          <w:b/>
          <w:bCs/>
          <w:spacing w:val="-1"/>
        </w:rPr>
        <w:t xml:space="preserve"> </w:t>
      </w:r>
      <w:r w:rsidRPr="00AB52E9">
        <w:rPr>
          <w:rFonts w:asciiTheme="minorHAnsi" w:hAnsiTheme="minorHAnsi"/>
          <w:bCs/>
          <w:spacing w:val="-1"/>
        </w:rPr>
        <w:t>M</w:t>
      </w:r>
      <w:r w:rsidRPr="00AB52E9">
        <w:rPr>
          <w:rFonts w:asciiTheme="minorHAnsi" w:hAnsiTheme="minorHAnsi"/>
          <w:bCs/>
          <w:spacing w:val="-2"/>
        </w:rPr>
        <w:t>o</w:t>
      </w:r>
      <w:r w:rsidRPr="00AB52E9">
        <w:rPr>
          <w:rFonts w:asciiTheme="minorHAnsi" w:hAnsiTheme="minorHAnsi"/>
          <w:bCs/>
          <w:spacing w:val="1"/>
        </w:rPr>
        <w:t>bi</w:t>
      </w:r>
      <w:r w:rsidRPr="00AB52E9">
        <w:rPr>
          <w:rFonts w:asciiTheme="minorHAnsi" w:hAnsiTheme="minorHAnsi"/>
          <w:bCs/>
          <w:spacing w:val="-1"/>
        </w:rPr>
        <w:t>l</w:t>
      </w:r>
      <w:r w:rsidRPr="00AB52E9">
        <w:rPr>
          <w:rFonts w:asciiTheme="minorHAnsi" w:hAnsiTheme="minorHAnsi"/>
          <w:bCs/>
          <w:spacing w:val="1"/>
        </w:rPr>
        <w:t>i</w:t>
      </w:r>
      <w:r w:rsidRPr="00AB52E9">
        <w:rPr>
          <w:rFonts w:asciiTheme="minorHAnsi" w:hAnsiTheme="minorHAnsi"/>
          <w:bCs/>
        </w:rPr>
        <w:t>ze</w:t>
      </w:r>
      <w:r w:rsidRPr="00AB52E9">
        <w:rPr>
          <w:rFonts w:asciiTheme="minorHAnsi" w:hAnsiTheme="minorHAnsi"/>
          <w:bCs/>
          <w:spacing w:val="-4"/>
        </w:rPr>
        <w:t xml:space="preserve"> </w:t>
      </w:r>
      <w:r w:rsidRPr="00AB52E9">
        <w:rPr>
          <w:rFonts w:asciiTheme="minorHAnsi" w:hAnsiTheme="minorHAnsi"/>
          <w:bCs/>
          <w:spacing w:val="-2"/>
        </w:rPr>
        <w:t>C</w:t>
      </w:r>
      <w:r w:rsidRPr="00AB52E9">
        <w:rPr>
          <w:rFonts w:asciiTheme="minorHAnsi" w:hAnsiTheme="minorHAnsi"/>
          <w:bCs/>
        </w:rPr>
        <w:t>om</w:t>
      </w:r>
      <w:r w:rsidRPr="00AB52E9">
        <w:rPr>
          <w:rFonts w:asciiTheme="minorHAnsi" w:hAnsiTheme="minorHAnsi"/>
          <w:bCs/>
          <w:spacing w:val="-1"/>
        </w:rPr>
        <w:t>m</w:t>
      </w:r>
      <w:r w:rsidRPr="00AB52E9">
        <w:rPr>
          <w:rFonts w:asciiTheme="minorHAnsi" w:hAnsiTheme="minorHAnsi"/>
          <w:bCs/>
          <w:spacing w:val="1"/>
        </w:rPr>
        <w:t>uni</w:t>
      </w:r>
      <w:r w:rsidRPr="00AB52E9">
        <w:rPr>
          <w:rFonts w:asciiTheme="minorHAnsi" w:hAnsiTheme="minorHAnsi"/>
          <w:bCs/>
        </w:rPr>
        <w:t>ty</w:t>
      </w:r>
      <w:r w:rsidRPr="00AB52E9">
        <w:rPr>
          <w:rFonts w:asciiTheme="minorHAnsi" w:hAnsiTheme="minorHAnsi"/>
          <w:bCs/>
          <w:spacing w:val="-4"/>
        </w:rPr>
        <w:t xml:space="preserve"> </w:t>
      </w:r>
      <w:r w:rsidRPr="00AB52E9">
        <w:rPr>
          <w:rFonts w:asciiTheme="minorHAnsi" w:hAnsiTheme="minorHAnsi"/>
          <w:bCs/>
          <w:spacing w:val="-1"/>
        </w:rPr>
        <w:t>Re</w:t>
      </w:r>
      <w:r w:rsidRPr="00AB52E9">
        <w:rPr>
          <w:rFonts w:asciiTheme="minorHAnsi" w:hAnsiTheme="minorHAnsi"/>
          <w:bCs/>
        </w:rPr>
        <w:t>s</w:t>
      </w:r>
      <w:r w:rsidRPr="00AB52E9">
        <w:rPr>
          <w:rFonts w:asciiTheme="minorHAnsi" w:hAnsiTheme="minorHAnsi"/>
          <w:bCs/>
          <w:spacing w:val="1"/>
        </w:rPr>
        <w:t>ou</w:t>
      </w:r>
      <w:r w:rsidRPr="00AB52E9">
        <w:rPr>
          <w:rFonts w:asciiTheme="minorHAnsi" w:hAnsiTheme="minorHAnsi"/>
          <w:bCs/>
          <w:spacing w:val="-1"/>
        </w:rPr>
        <w:t>r</w:t>
      </w:r>
      <w:r w:rsidRPr="00AB52E9">
        <w:rPr>
          <w:rFonts w:asciiTheme="minorHAnsi" w:hAnsiTheme="minorHAnsi"/>
          <w:bCs/>
        </w:rPr>
        <w:t>ces</w:t>
      </w:r>
      <w:r w:rsidRPr="00AB52E9">
        <w:rPr>
          <w:rFonts w:asciiTheme="minorHAnsi" w:hAnsiTheme="minorHAnsi"/>
        </w:rPr>
        <w:t xml:space="preserve"> </w:t>
      </w:r>
    </w:p>
    <w:p w14:paraId="0AB38E32" w14:textId="77777777" w:rsidR="00024C0E" w:rsidRPr="00AB52E9" w:rsidRDefault="00024C0E" w:rsidP="00A04237">
      <w:pPr>
        <w:rPr>
          <w:rFonts w:asciiTheme="minorHAnsi" w:hAnsiTheme="minorHAnsi"/>
          <w:b/>
        </w:rPr>
      </w:pPr>
    </w:p>
    <w:p w14:paraId="2562D8E0" w14:textId="77777777" w:rsidR="00024C0E" w:rsidRPr="00AB52E9" w:rsidRDefault="00024C0E" w:rsidP="009E7550">
      <w:pPr>
        <w:rPr>
          <w:rFonts w:asciiTheme="minorHAnsi" w:hAnsiTheme="minorHAnsi"/>
          <w:b/>
        </w:rPr>
      </w:pPr>
      <w:r w:rsidRPr="00AB52E9">
        <w:rPr>
          <w:rFonts w:asciiTheme="minorHAnsi" w:hAnsiTheme="minorHAnsi"/>
          <w:b/>
        </w:rPr>
        <w:t>Artifact 6: Program Management</w:t>
      </w:r>
    </w:p>
    <w:p w14:paraId="5C26D281" w14:textId="730B05E6" w:rsidR="00024C0E" w:rsidRPr="00AB52E9" w:rsidRDefault="00024C0E" w:rsidP="009E7550">
      <w:pPr>
        <w:rPr>
          <w:rFonts w:asciiTheme="minorHAnsi" w:hAnsiTheme="minorHAnsi"/>
          <w:spacing w:val="-1"/>
        </w:rPr>
      </w:pPr>
      <w:r w:rsidRPr="00AB52E9">
        <w:rPr>
          <w:rFonts w:asciiTheme="minorHAnsi" w:hAnsiTheme="minorHAnsi"/>
        </w:rPr>
        <w:t xml:space="preserve">A coordinator </w:t>
      </w:r>
      <w:r w:rsidR="00244AB4" w:rsidRPr="00AB52E9">
        <w:rPr>
          <w:rFonts w:asciiTheme="minorHAnsi" w:hAnsiTheme="minorHAnsi"/>
        </w:rPr>
        <w:t>may have</w:t>
      </w:r>
      <w:r w:rsidRPr="00AB52E9">
        <w:rPr>
          <w:rFonts w:asciiTheme="minorHAnsi" w:hAnsiTheme="minorHAnsi"/>
        </w:rPr>
        <w:t xml:space="preserve"> a number of programs </w:t>
      </w:r>
      <w:r w:rsidR="00244AB4" w:rsidRPr="00AB52E9">
        <w:rPr>
          <w:rFonts w:asciiTheme="minorHAnsi" w:hAnsiTheme="minorHAnsi"/>
        </w:rPr>
        <w:t xml:space="preserve">for which </w:t>
      </w:r>
      <w:r w:rsidRPr="00AB52E9">
        <w:rPr>
          <w:rFonts w:asciiTheme="minorHAnsi" w:hAnsiTheme="minorHAnsi"/>
        </w:rPr>
        <w:t>he or she is responsible</w:t>
      </w:r>
      <w:r w:rsidR="00244AB4" w:rsidRPr="00AB52E9">
        <w:rPr>
          <w:rFonts w:asciiTheme="minorHAnsi" w:hAnsiTheme="minorHAnsi"/>
        </w:rPr>
        <w:t>. Managing programs involves</w:t>
      </w:r>
      <w:r w:rsidRPr="00AB52E9">
        <w:rPr>
          <w:rFonts w:asciiTheme="minorHAnsi" w:hAnsiTheme="minorHAnsi"/>
        </w:rPr>
        <w:t xml:space="preserve"> aligning the programs to </w:t>
      </w:r>
      <w:r w:rsidR="00244AB4" w:rsidRPr="00AB52E9">
        <w:rPr>
          <w:rFonts w:asciiTheme="minorHAnsi" w:hAnsiTheme="minorHAnsi"/>
        </w:rPr>
        <w:t xml:space="preserve">the </w:t>
      </w:r>
      <w:r w:rsidRPr="00AB52E9">
        <w:rPr>
          <w:rFonts w:asciiTheme="minorHAnsi" w:hAnsiTheme="minorHAnsi"/>
        </w:rPr>
        <w:t>district vision and mission</w:t>
      </w:r>
      <w:r w:rsidR="00C02AFC" w:rsidRPr="00AB52E9">
        <w:rPr>
          <w:rFonts w:asciiTheme="minorHAnsi" w:hAnsiTheme="minorHAnsi"/>
        </w:rPr>
        <w:t xml:space="preserve">, supervising the use </w:t>
      </w:r>
      <w:r w:rsidR="00C02AFC" w:rsidRPr="00AB52E9">
        <w:rPr>
          <w:rFonts w:asciiTheme="minorHAnsi" w:hAnsiTheme="minorHAnsi"/>
        </w:rPr>
        <w:lastRenderedPageBreak/>
        <w:t>of time and resources,</w:t>
      </w:r>
      <w:r w:rsidRPr="00AB52E9">
        <w:rPr>
          <w:rFonts w:asciiTheme="minorHAnsi" w:hAnsiTheme="minorHAnsi"/>
        </w:rPr>
        <w:t xml:space="preserve"> and gathering evide</w:t>
      </w:r>
      <w:r w:rsidR="00244AB4" w:rsidRPr="00AB52E9">
        <w:rPr>
          <w:rFonts w:asciiTheme="minorHAnsi" w:hAnsiTheme="minorHAnsi"/>
        </w:rPr>
        <w:t xml:space="preserve">nce of program </w:t>
      </w:r>
      <w:r w:rsidR="00C02AFC" w:rsidRPr="00AB52E9">
        <w:rPr>
          <w:rFonts w:asciiTheme="minorHAnsi" w:hAnsiTheme="minorHAnsi"/>
        </w:rPr>
        <w:t>effectiveness</w:t>
      </w:r>
      <w:r w:rsidR="00244AB4" w:rsidRPr="00AB52E9">
        <w:rPr>
          <w:rFonts w:asciiTheme="minorHAnsi" w:hAnsiTheme="minorHAnsi"/>
        </w:rPr>
        <w:t>.</w:t>
      </w:r>
      <w:r w:rsidRPr="00AB52E9">
        <w:rPr>
          <w:rFonts w:asciiTheme="minorHAnsi" w:hAnsiTheme="minorHAnsi"/>
        </w:rPr>
        <w:t xml:space="preserve"> </w:t>
      </w:r>
      <w:r w:rsidRPr="00AB52E9">
        <w:rPr>
          <w:rFonts w:asciiTheme="minorHAnsi" w:hAnsiTheme="minorHAnsi"/>
          <w:spacing w:val="-1"/>
        </w:rPr>
        <w:t>An artifact related to program management reflects</w:t>
      </w:r>
      <w:r w:rsidR="00EC6CA3" w:rsidRPr="00AB52E9">
        <w:rPr>
          <w:rFonts w:asciiTheme="minorHAnsi" w:hAnsiTheme="minorHAnsi"/>
          <w:spacing w:val="-1"/>
        </w:rPr>
        <w:t>:</w:t>
      </w:r>
      <w:r w:rsidRPr="00AB52E9">
        <w:rPr>
          <w:rFonts w:asciiTheme="minorHAnsi" w:hAnsiTheme="minorHAnsi"/>
          <w:spacing w:val="-1"/>
        </w:rPr>
        <w:t xml:space="preserve"> </w:t>
      </w:r>
    </w:p>
    <w:p w14:paraId="5866837E" w14:textId="77777777" w:rsidR="00024C0E" w:rsidRPr="00AB52E9" w:rsidRDefault="00024C0E" w:rsidP="009E7550">
      <w:pPr>
        <w:pStyle w:val="ListParagraph"/>
        <w:numPr>
          <w:ilvl w:val="1"/>
          <w:numId w:val="10"/>
        </w:numPr>
        <w:ind w:left="720"/>
        <w:contextualSpacing w:val="0"/>
        <w:rPr>
          <w:rFonts w:asciiTheme="minorHAnsi" w:hAnsiTheme="minorHAnsi"/>
          <w:b/>
        </w:rPr>
      </w:pPr>
      <w:r w:rsidRPr="00AB52E9">
        <w:rPr>
          <w:rFonts w:asciiTheme="minorHAnsi" w:hAnsiTheme="minorHAnsi"/>
          <w:b/>
          <w:spacing w:val="-1"/>
        </w:rPr>
        <w:t>Coordinator Practice</w:t>
      </w:r>
      <w:r w:rsidRPr="00AB52E9">
        <w:rPr>
          <w:rFonts w:asciiTheme="minorHAnsi" w:hAnsiTheme="minorHAnsi"/>
          <w:spacing w:val="-1"/>
        </w:rPr>
        <w:t xml:space="preserve"> </w:t>
      </w:r>
      <w:r w:rsidRPr="00AB52E9">
        <w:rPr>
          <w:rFonts w:asciiTheme="minorHAnsi" w:hAnsiTheme="minorHAnsi"/>
          <w:b/>
          <w:spacing w:val="-1"/>
        </w:rPr>
        <w:t xml:space="preserve">1. </w:t>
      </w:r>
      <w:r w:rsidRPr="00AB52E9">
        <w:rPr>
          <w:rFonts w:asciiTheme="minorHAnsi" w:hAnsiTheme="minorHAnsi"/>
          <w:b/>
          <w:spacing w:val="1"/>
        </w:rPr>
        <w:t>Build Shared Purpose</w:t>
      </w:r>
    </w:p>
    <w:p w14:paraId="6FCF5070" w14:textId="77777777" w:rsidR="00024C0E" w:rsidRPr="00AB52E9" w:rsidRDefault="00024C0E" w:rsidP="009E7550">
      <w:pPr>
        <w:pStyle w:val="ListParagraph"/>
        <w:rPr>
          <w:rFonts w:asciiTheme="minorHAnsi" w:hAnsiTheme="minorHAnsi"/>
          <w:spacing w:val="-2"/>
        </w:rPr>
      </w:pPr>
      <w:r w:rsidRPr="00AB52E9">
        <w:rPr>
          <w:rFonts w:asciiTheme="minorHAnsi" w:hAnsiTheme="minorHAnsi"/>
          <w:b/>
          <w:spacing w:val="1"/>
        </w:rPr>
        <w:t>Ind</w:t>
      </w:r>
      <w:r w:rsidRPr="00AB52E9">
        <w:rPr>
          <w:rFonts w:asciiTheme="minorHAnsi" w:hAnsiTheme="minorHAnsi"/>
          <w:b/>
          <w:spacing w:val="-1"/>
        </w:rPr>
        <w:t>i</w:t>
      </w:r>
      <w:r w:rsidRPr="00AB52E9">
        <w:rPr>
          <w:rFonts w:asciiTheme="minorHAnsi" w:hAnsiTheme="minorHAnsi"/>
          <w:b/>
        </w:rPr>
        <w:t>cator</w:t>
      </w:r>
      <w:r w:rsidRPr="00AB52E9">
        <w:rPr>
          <w:rFonts w:asciiTheme="minorHAnsi" w:hAnsiTheme="minorHAnsi"/>
          <w:b/>
          <w:spacing w:val="-7"/>
        </w:rPr>
        <w:t xml:space="preserve"> </w:t>
      </w:r>
      <w:r w:rsidRPr="00AB52E9">
        <w:rPr>
          <w:rFonts w:asciiTheme="minorHAnsi" w:hAnsiTheme="minorHAnsi"/>
          <w:b/>
          <w:spacing w:val="1"/>
        </w:rPr>
        <w:t>1</w:t>
      </w:r>
      <w:r w:rsidRPr="00AB52E9">
        <w:rPr>
          <w:rFonts w:asciiTheme="minorHAnsi" w:hAnsiTheme="minorHAnsi"/>
          <w:b/>
          <w:spacing w:val="-2"/>
        </w:rPr>
        <w:t>.</w:t>
      </w:r>
      <w:r w:rsidRPr="00AB52E9">
        <w:rPr>
          <w:rFonts w:asciiTheme="minorHAnsi" w:hAnsiTheme="minorHAnsi"/>
          <w:b/>
          <w:spacing w:val="1"/>
        </w:rPr>
        <w:t>1</w:t>
      </w:r>
      <w:r w:rsidRPr="00AB52E9">
        <w:rPr>
          <w:rFonts w:asciiTheme="minorHAnsi" w:hAnsiTheme="minorHAnsi"/>
          <w:b/>
        </w:rPr>
        <w:t>:</w:t>
      </w:r>
      <w:r w:rsidRPr="00AB52E9">
        <w:rPr>
          <w:rFonts w:asciiTheme="minorHAnsi" w:hAnsiTheme="minorHAnsi"/>
          <w:b/>
          <w:spacing w:val="-4"/>
        </w:rPr>
        <w:t xml:space="preserve"> </w:t>
      </w:r>
      <w:r w:rsidRPr="00AB52E9">
        <w:rPr>
          <w:rFonts w:asciiTheme="minorHAnsi" w:hAnsiTheme="minorHAnsi"/>
          <w:spacing w:val="1"/>
        </w:rPr>
        <w:t>I</w:t>
      </w:r>
      <w:r w:rsidRPr="00AB52E9">
        <w:rPr>
          <w:rFonts w:asciiTheme="minorHAnsi" w:hAnsiTheme="minorHAnsi"/>
          <w:spacing w:val="-1"/>
        </w:rPr>
        <w:t>m</w:t>
      </w:r>
      <w:r w:rsidRPr="00AB52E9">
        <w:rPr>
          <w:rFonts w:asciiTheme="minorHAnsi" w:hAnsiTheme="minorHAnsi"/>
          <w:spacing w:val="1"/>
        </w:rPr>
        <w:t>pl</w:t>
      </w:r>
      <w:r w:rsidRPr="00AB52E9">
        <w:rPr>
          <w:rFonts w:asciiTheme="minorHAnsi" w:hAnsiTheme="minorHAnsi"/>
          <w:spacing w:val="-1"/>
        </w:rPr>
        <w:t>eme</w:t>
      </w:r>
      <w:r w:rsidRPr="00AB52E9">
        <w:rPr>
          <w:rFonts w:asciiTheme="minorHAnsi" w:hAnsiTheme="minorHAnsi"/>
          <w:spacing w:val="1"/>
        </w:rPr>
        <w:t>n</w:t>
      </w:r>
      <w:r w:rsidRPr="00AB52E9">
        <w:rPr>
          <w:rFonts w:asciiTheme="minorHAnsi" w:hAnsiTheme="minorHAnsi"/>
        </w:rPr>
        <w:t>t</w:t>
      </w:r>
      <w:r w:rsidRPr="00AB52E9">
        <w:rPr>
          <w:rFonts w:asciiTheme="minorHAnsi" w:hAnsiTheme="minorHAnsi"/>
          <w:spacing w:val="-2"/>
        </w:rPr>
        <w:t xml:space="preserve"> </w:t>
      </w:r>
      <w:r w:rsidRPr="00AB52E9">
        <w:rPr>
          <w:rFonts w:asciiTheme="minorHAnsi" w:hAnsiTheme="minorHAnsi"/>
        </w:rPr>
        <w:t>a</w:t>
      </w:r>
      <w:r w:rsidRPr="00AB52E9">
        <w:rPr>
          <w:rFonts w:asciiTheme="minorHAnsi" w:hAnsiTheme="minorHAnsi"/>
          <w:spacing w:val="-1"/>
        </w:rPr>
        <w:t xml:space="preserve"> </w:t>
      </w:r>
      <w:r w:rsidRPr="00AB52E9">
        <w:rPr>
          <w:rFonts w:asciiTheme="minorHAnsi" w:hAnsiTheme="minorHAnsi"/>
        </w:rPr>
        <w:t>Progr</w:t>
      </w:r>
      <w:r w:rsidRPr="00AB52E9">
        <w:rPr>
          <w:rFonts w:asciiTheme="minorHAnsi" w:hAnsiTheme="minorHAnsi"/>
          <w:spacing w:val="-1"/>
        </w:rPr>
        <w:t>a</w:t>
      </w:r>
      <w:r w:rsidRPr="00AB52E9">
        <w:rPr>
          <w:rFonts w:asciiTheme="minorHAnsi" w:hAnsiTheme="minorHAnsi"/>
        </w:rPr>
        <w:t>m</w:t>
      </w:r>
      <w:r w:rsidRPr="00AB52E9">
        <w:rPr>
          <w:rFonts w:asciiTheme="minorHAnsi" w:hAnsiTheme="minorHAnsi"/>
          <w:spacing w:val="-1"/>
        </w:rPr>
        <w:t xml:space="preserve"> A</w:t>
      </w:r>
      <w:r w:rsidRPr="00AB52E9">
        <w:rPr>
          <w:rFonts w:asciiTheme="minorHAnsi" w:hAnsiTheme="minorHAnsi"/>
          <w:spacing w:val="1"/>
        </w:rPr>
        <w:t>li</w:t>
      </w:r>
      <w:r w:rsidRPr="00AB52E9">
        <w:rPr>
          <w:rFonts w:asciiTheme="minorHAnsi" w:hAnsiTheme="minorHAnsi"/>
          <w:spacing w:val="-1"/>
        </w:rPr>
        <w:t>g</w:t>
      </w:r>
      <w:r w:rsidRPr="00AB52E9">
        <w:rPr>
          <w:rFonts w:asciiTheme="minorHAnsi" w:hAnsiTheme="minorHAnsi"/>
          <w:spacing w:val="1"/>
        </w:rPr>
        <w:t>n</w:t>
      </w:r>
      <w:r w:rsidRPr="00AB52E9">
        <w:rPr>
          <w:rFonts w:asciiTheme="minorHAnsi" w:hAnsiTheme="minorHAnsi"/>
          <w:spacing w:val="-1"/>
        </w:rPr>
        <w:t>e</w:t>
      </w:r>
      <w:r w:rsidRPr="00AB52E9">
        <w:rPr>
          <w:rFonts w:asciiTheme="minorHAnsi" w:hAnsiTheme="minorHAnsi"/>
        </w:rPr>
        <w:t>d</w:t>
      </w:r>
      <w:r w:rsidRPr="00AB52E9">
        <w:rPr>
          <w:rFonts w:asciiTheme="minorHAnsi" w:hAnsiTheme="minorHAnsi"/>
          <w:spacing w:val="-6"/>
        </w:rPr>
        <w:t xml:space="preserve"> </w:t>
      </w:r>
      <w:r w:rsidRPr="00AB52E9">
        <w:rPr>
          <w:rFonts w:asciiTheme="minorHAnsi" w:hAnsiTheme="minorHAnsi"/>
        </w:rPr>
        <w:t>to</w:t>
      </w:r>
      <w:r w:rsidRPr="00AB52E9">
        <w:rPr>
          <w:rFonts w:asciiTheme="minorHAnsi" w:hAnsiTheme="minorHAnsi"/>
          <w:spacing w:val="-2"/>
        </w:rPr>
        <w:t xml:space="preserve"> t</w:t>
      </w:r>
      <w:r w:rsidRPr="00AB52E9">
        <w:rPr>
          <w:rFonts w:asciiTheme="minorHAnsi" w:hAnsiTheme="minorHAnsi"/>
          <w:spacing w:val="1"/>
        </w:rPr>
        <w:t>h</w:t>
      </w:r>
      <w:r w:rsidRPr="00AB52E9">
        <w:rPr>
          <w:rFonts w:asciiTheme="minorHAnsi" w:hAnsiTheme="minorHAnsi"/>
        </w:rPr>
        <w:t>e</w:t>
      </w:r>
      <w:r w:rsidRPr="00AB52E9">
        <w:rPr>
          <w:rFonts w:asciiTheme="minorHAnsi" w:hAnsiTheme="minorHAnsi"/>
          <w:spacing w:val="-2"/>
        </w:rPr>
        <w:t xml:space="preserve"> </w:t>
      </w:r>
      <w:r w:rsidRPr="00AB52E9">
        <w:rPr>
          <w:rFonts w:asciiTheme="minorHAnsi" w:hAnsiTheme="minorHAnsi"/>
        </w:rPr>
        <w:t>D</w:t>
      </w:r>
      <w:r w:rsidRPr="00AB52E9">
        <w:rPr>
          <w:rFonts w:asciiTheme="minorHAnsi" w:hAnsiTheme="minorHAnsi"/>
          <w:spacing w:val="1"/>
        </w:rPr>
        <w:t>i</w:t>
      </w:r>
      <w:r w:rsidRPr="00AB52E9">
        <w:rPr>
          <w:rFonts w:asciiTheme="minorHAnsi" w:hAnsiTheme="minorHAnsi"/>
        </w:rPr>
        <w:t>s</w:t>
      </w:r>
      <w:r w:rsidRPr="00AB52E9">
        <w:rPr>
          <w:rFonts w:asciiTheme="minorHAnsi" w:hAnsiTheme="minorHAnsi"/>
          <w:spacing w:val="-1"/>
        </w:rPr>
        <w:t>t</w:t>
      </w:r>
      <w:r w:rsidRPr="00AB52E9">
        <w:rPr>
          <w:rFonts w:asciiTheme="minorHAnsi" w:hAnsiTheme="minorHAnsi"/>
          <w:spacing w:val="1"/>
        </w:rPr>
        <w:t>ri</w:t>
      </w:r>
      <w:r w:rsidRPr="00AB52E9">
        <w:rPr>
          <w:rFonts w:asciiTheme="minorHAnsi" w:hAnsiTheme="minorHAnsi"/>
          <w:spacing w:val="-2"/>
        </w:rPr>
        <w:t>c</w:t>
      </w:r>
      <w:r w:rsidRPr="00AB52E9">
        <w:rPr>
          <w:rFonts w:asciiTheme="minorHAnsi" w:hAnsiTheme="minorHAnsi"/>
        </w:rPr>
        <w:t>t Vi</w:t>
      </w:r>
      <w:r w:rsidRPr="00AB52E9">
        <w:rPr>
          <w:rFonts w:asciiTheme="minorHAnsi" w:hAnsiTheme="minorHAnsi"/>
          <w:spacing w:val="-1"/>
        </w:rPr>
        <w:t>s</w:t>
      </w:r>
      <w:r w:rsidRPr="00AB52E9">
        <w:rPr>
          <w:rFonts w:asciiTheme="minorHAnsi" w:hAnsiTheme="minorHAnsi"/>
          <w:spacing w:val="1"/>
        </w:rPr>
        <w:t>i</w:t>
      </w:r>
      <w:r w:rsidRPr="00AB52E9">
        <w:rPr>
          <w:rFonts w:asciiTheme="minorHAnsi" w:hAnsiTheme="minorHAnsi"/>
        </w:rPr>
        <w:t>o</w:t>
      </w:r>
      <w:r w:rsidRPr="00AB52E9">
        <w:rPr>
          <w:rFonts w:asciiTheme="minorHAnsi" w:hAnsiTheme="minorHAnsi"/>
          <w:spacing w:val="-1"/>
        </w:rPr>
        <w:t>n</w:t>
      </w:r>
      <w:r w:rsidRPr="00AB52E9">
        <w:rPr>
          <w:rFonts w:asciiTheme="minorHAnsi" w:hAnsiTheme="minorHAnsi"/>
        </w:rPr>
        <w:t>,</w:t>
      </w:r>
      <w:r w:rsidRPr="00AB52E9">
        <w:rPr>
          <w:rFonts w:asciiTheme="minorHAnsi" w:hAnsiTheme="minorHAnsi"/>
          <w:spacing w:val="-6"/>
        </w:rPr>
        <w:t xml:space="preserve"> </w:t>
      </w:r>
      <w:r w:rsidRPr="00AB52E9">
        <w:rPr>
          <w:rFonts w:asciiTheme="minorHAnsi" w:hAnsiTheme="minorHAnsi"/>
          <w:spacing w:val="-1"/>
        </w:rPr>
        <w:t>M</w:t>
      </w:r>
      <w:r w:rsidRPr="00AB52E9">
        <w:rPr>
          <w:rFonts w:asciiTheme="minorHAnsi" w:hAnsiTheme="minorHAnsi"/>
          <w:spacing w:val="1"/>
        </w:rPr>
        <w:t>i</w:t>
      </w:r>
      <w:r w:rsidRPr="00AB52E9">
        <w:rPr>
          <w:rFonts w:asciiTheme="minorHAnsi" w:hAnsiTheme="minorHAnsi"/>
        </w:rPr>
        <w:t>s</w:t>
      </w:r>
      <w:r w:rsidRPr="00AB52E9">
        <w:rPr>
          <w:rFonts w:asciiTheme="minorHAnsi" w:hAnsiTheme="minorHAnsi"/>
          <w:spacing w:val="-2"/>
        </w:rPr>
        <w:t>s</w:t>
      </w:r>
      <w:r w:rsidRPr="00AB52E9">
        <w:rPr>
          <w:rFonts w:asciiTheme="minorHAnsi" w:hAnsiTheme="minorHAnsi"/>
          <w:spacing w:val="1"/>
        </w:rPr>
        <w:t>i</w:t>
      </w:r>
      <w:r w:rsidRPr="00AB52E9">
        <w:rPr>
          <w:rFonts w:asciiTheme="minorHAnsi" w:hAnsiTheme="minorHAnsi"/>
          <w:spacing w:val="-2"/>
        </w:rPr>
        <w:t>o</w:t>
      </w:r>
      <w:r w:rsidRPr="00AB52E9">
        <w:rPr>
          <w:rFonts w:asciiTheme="minorHAnsi" w:hAnsiTheme="minorHAnsi"/>
          <w:spacing w:val="1"/>
        </w:rPr>
        <w:t>n</w:t>
      </w:r>
      <w:r w:rsidRPr="00AB52E9">
        <w:rPr>
          <w:rFonts w:asciiTheme="minorHAnsi" w:hAnsiTheme="minorHAnsi"/>
        </w:rPr>
        <w:t>,</w:t>
      </w:r>
      <w:r w:rsidRPr="00AB52E9">
        <w:rPr>
          <w:rFonts w:asciiTheme="minorHAnsi" w:hAnsiTheme="minorHAnsi"/>
          <w:spacing w:val="-5"/>
        </w:rPr>
        <w:t xml:space="preserve"> </w:t>
      </w:r>
      <w:r w:rsidRPr="00AB52E9">
        <w:rPr>
          <w:rFonts w:asciiTheme="minorHAnsi" w:hAnsiTheme="minorHAnsi"/>
        </w:rPr>
        <w:t>G</w:t>
      </w:r>
      <w:r w:rsidRPr="00AB52E9">
        <w:rPr>
          <w:rFonts w:asciiTheme="minorHAnsi" w:hAnsiTheme="minorHAnsi"/>
          <w:spacing w:val="1"/>
        </w:rPr>
        <w:t>o</w:t>
      </w:r>
      <w:r w:rsidRPr="00AB52E9">
        <w:rPr>
          <w:rFonts w:asciiTheme="minorHAnsi" w:hAnsiTheme="minorHAnsi"/>
          <w:spacing w:val="-3"/>
        </w:rPr>
        <w:t>a</w:t>
      </w:r>
      <w:r w:rsidRPr="00AB52E9">
        <w:rPr>
          <w:rFonts w:asciiTheme="minorHAnsi" w:hAnsiTheme="minorHAnsi"/>
          <w:spacing w:val="1"/>
        </w:rPr>
        <w:t>l</w:t>
      </w:r>
      <w:r w:rsidRPr="00AB52E9">
        <w:rPr>
          <w:rFonts w:asciiTheme="minorHAnsi" w:hAnsiTheme="minorHAnsi"/>
        </w:rPr>
        <w:t>s,</w:t>
      </w:r>
      <w:r w:rsidRPr="00AB52E9">
        <w:rPr>
          <w:rFonts w:asciiTheme="minorHAnsi" w:hAnsiTheme="minorHAnsi"/>
          <w:spacing w:val="-5"/>
        </w:rPr>
        <w:t xml:space="preserve"> </w:t>
      </w:r>
      <w:r w:rsidRPr="00AB52E9">
        <w:rPr>
          <w:rFonts w:asciiTheme="minorHAnsi" w:hAnsiTheme="minorHAnsi"/>
          <w:spacing w:val="-1"/>
        </w:rPr>
        <w:t>a</w:t>
      </w:r>
      <w:r w:rsidRPr="00AB52E9">
        <w:rPr>
          <w:rFonts w:asciiTheme="minorHAnsi" w:hAnsiTheme="minorHAnsi"/>
          <w:spacing w:val="-2"/>
        </w:rPr>
        <w:t>n</w:t>
      </w:r>
      <w:r w:rsidRPr="00AB52E9">
        <w:rPr>
          <w:rFonts w:asciiTheme="minorHAnsi" w:hAnsiTheme="minorHAnsi"/>
        </w:rPr>
        <w:t>d</w:t>
      </w:r>
      <w:r w:rsidRPr="00AB52E9">
        <w:rPr>
          <w:rFonts w:asciiTheme="minorHAnsi" w:hAnsiTheme="minorHAnsi"/>
          <w:spacing w:val="-3"/>
        </w:rPr>
        <w:t xml:space="preserve"> </w:t>
      </w:r>
      <w:r w:rsidRPr="00AB52E9">
        <w:rPr>
          <w:rFonts w:asciiTheme="minorHAnsi" w:hAnsiTheme="minorHAnsi"/>
          <w:spacing w:val="-2"/>
        </w:rPr>
        <w:t>I</w:t>
      </w:r>
      <w:r w:rsidRPr="00AB52E9">
        <w:rPr>
          <w:rFonts w:asciiTheme="minorHAnsi" w:hAnsiTheme="minorHAnsi"/>
          <w:spacing w:val="1"/>
        </w:rPr>
        <w:t>ni</w:t>
      </w:r>
      <w:r w:rsidRPr="00AB52E9">
        <w:rPr>
          <w:rFonts w:asciiTheme="minorHAnsi" w:hAnsiTheme="minorHAnsi"/>
          <w:spacing w:val="-2"/>
        </w:rPr>
        <w:t>t</w:t>
      </w:r>
      <w:r w:rsidRPr="00AB52E9">
        <w:rPr>
          <w:rFonts w:asciiTheme="minorHAnsi" w:hAnsiTheme="minorHAnsi"/>
          <w:spacing w:val="1"/>
        </w:rPr>
        <w:t>i</w:t>
      </w:r>
      <w:r w:rsidRPr="00AB52E9">
        <w:rPr>
          <w:rFonts w:asciiTheme="minorHAnsi" w:hAnsiTheme="minorHAnsi"/>
          <w:spacing w:val="-1"/>
        </w:rPr>
        <w:t>a</w:t>
      </w:r>
      <w:r w:rsidRPr="00AB52E9">
        <w:rPr>
          <w:rFonts w:asciiTheme="minorHAnsi" w:hAnsiTheme="minorHAnsi"/>
        </w:rPr>
        <w:t>t</w:t>
      </w:r>
      <w:r w:rsidRPr="00AB52E9">
        <w:rPr>
          <w:rFonts w:asciiTheme="minorHAnsi" w:hAnsiTheme="minorHAnsi"/>
          <w:spacing w:val="2"/>
        </w:rPr>
        <w:t>i</w:t>
      </w:r>
      <w:r w:rsidRPr="00AB52E9">
        <w:rPr>
          <w:rFonts w:asciiTheme="minorHAnsi" w:hAnsiTheme="minorHAnsi"/>
        </w:rPr>
        <w:t>v</w:t>
      </w:r>
      <w:r w:rsidRPr="00AB52E9">
        <w:rPr>
          <w:rFonts w:asciiTheme="minorHAnsi" w:hAnsiTheme="minorHAnsi"/>
          <w:spacing w:val="-2"/>
        </w:rPr>
        <w:t>e</w:t>
      </w:r>
    </w:p>
    <w:p w14:paraId="061D7AC5" w14:textId="7C74BE0B" w:rsidR="00244AB4" w:rsidRPr="00AB52E9" w:rsidRDefault="00244AB4" w:rsidP="00244AB4">
      <w:pPr>
        <w:pStyle w:val="ListParagraph"/>
        <w:numPr>
          <w:ilvl w:val="1"/>
          <w:numId w:val="10"/>
        </w:numPr>
        <w:ind w:left="720"/>
        <w:contextualSpacing w:val="0"/>
        <w:rPr>
          <w:rFonts w:asciiTheme="minorHAnsi" w:hAnsiTheme="minorHAnsi"/>
          <w:b/>
        </w:rPr>
      </w:pPr>
      <w:r w:rsidRPr="00AB52E9">
        <w:rPr>
          <w:rFonts w:asciiTheme="minorHAnsi" w:hAnsiTheme="minorHAnsi"/>
          <w:b/>
          <w:spacing w:val="-1"/>
        </w:rPr>
        <w:t>Coordinator Practice</w:t>
      </w:r>
      <w:r w:rsidRPr="00AB52E9">
        <w:rPr>
          <w:rFonts w:asciiTheme="minorHAnsi" w:hAnsiTheme="minorHAnsi"/>
          <w:spacing w:val="-1"/>
        </w:rPr>
        <w:t xml:space="preserve"> </w:t>
      </w:r>
      <w:r w:rsidRPr="00AB52E9">
        <w:rPr>
          <w:rFonts w:asciiTheme="minorHAnsi" w:hAnsiTheme="minorHAnsi"/>
          <w:b/>
          <w:spacing w:val="-1"/>
        </w:rPr>
        <w:t xml:space="preserve">3. </w:t>
      </w:r>
      <w:r w:rsidRPr="00AB52E9">
        <w:rPr>
          <w:rFonts w:asciiTheme="minorHAnsi" w:hAnsiTheme="minorHAnsi"/>
          <w:b/>
          <w:spacing w:val="1"/>
        </w:rPr>
        <w:t>Manage Organizational Systems</w:t>
      </w:r>
    </w:p>
    <w:p w14:paraId="5689A277" w14:textId="636B90E8" w:rsidR="00244AB4" w:rsidRPr="00AB52E9" w:rsidRDefault="00244AB4" w:rsidP="00244AB4">
      <w:pPr>
        <w:pStyle w:val="ListParagraph"/>
        <w:rPr>
          <w:rFonts w:asciiTheme="minorHAnsi" w:hAnsiTheme="minorHAnsi"/>
          <w:spacing w:val="-2"/>
        </w:rPr>
      </w:pPr>
      <w:r w:rsidRPr="00AB52E9">
        <w:rPr>
          <w:rFonts w:asciiTheme="minorHAnsi" w:hAnsiTheme="minorHAnsi"/>
          <w:b/>
          <w:spacing w:val="1"/>
        </w:rPr>
        <w:t>Ind</w:t>
      </w:r>
      <w:r w:rsidRPr="00AB52E9">
        <w:rPr>
          <w:rFonts w:asciiTheme="minorHAnsi" w:hAnsiTheme="minorHAnsi"/>
          <w:b/>
          <w:spacing w:val="-1"/>
        </w:rPr>
        <w:t>i</w:t>
      </w:r>
      <w:r w:rsidRPr="00AB52E9">
        <w:rPr>
          <w:rFonts w:asciiTheme="minorHAnsi" w:hAnsiTheme="minorHAnsi"/>
          <w:b/>
        </w:rPr>
        <w:t>cator</w:t>
      </w:r>
      <w:r w:rsidRPr="00AB52E9">
        <w:rPr>
          <w:rFonts w:asciiTheme="minorHAnsi" w:hAnsiTheme="minorHAnsi"/>
          <w:b/>
          <w:spacing w:val="-7"/>
        </w:rPr>
        <w:t xml:space="preserve"> </w:t>
      </w:r>
      <w:r w:rsidRPr="00AB52E9">
        <w:rPr>
          <w:rFonts w:asciiTheme="minorHAnsi" w:hAnsiTheme="minorHAnsi"/>
          <w:b/>
          <w:spacing w:val="1"/>
        </w:rPr>
        <w:t>3</w:t>
      </w:r>
      <w:r w:rsidRPr="00AB52E9">
        <w:rPr>
          <w:rFonts w:asciiTheme="minorHAnsi" w:hAnsiTheme="minorHAnsi"/>
          <w:b/>
          <w:spacing w:val="-2"/>
        </w:rPr>
        <w:t>.3</w:t>
      </w:r>
      <w:r w:rsidRPr="00AB52E9">
        <w:rPr>
          <w:rFonts w:asciiTheme="minorHAnsi" w:hAnsiTheme="minorHAnsi"/>
          <w:b/>
        </w:rPr>
        <w:t>:</w:t>
      </w:r>
      <w:r w:rsidRPr="00AB52E9">
        <w:rPr>
          <w:rFonts w:asciiTheme="minorHAnsi" w:hAnsiTheme="minorHAnsi"/>
          <w:b/>
          <w:spacing w:val="-4"/>
        </w:rPr>
        <w:t xml:space="preserve"> </w:t>
      </w:r>
      <w:r w:rsidRPr="00AB52E9">
        <w:rPr>
          <w:rFonts w:asciiTheme="minorHAnsi" w:hAnsiTheme="minorHAnsi"/>
          <w:b/>
          <w:bCs/>
          <w:spacing w:val="1"/>
        </w:rPr>
        <w:t>Manage Resources</w:t>
      </w:r>
    </w:p>
    <w:p w14:paraId="7F4DC674" w14:textId="77777777" w:rsidR="00024C0E" w:rsidRPr="00AB52E9" w:rsidRDefault="00024C0E" w:rsidP="00A04237">
      <w:pPr>
        <w:rPr>
          <w:rFonts w:asciiTheme="minorHAnsi" w:hAnsiTheme="minorHAnsi"/>
          <w:b/>
        </w:rPr>
      </w:pPr>
    </w:p>
    <w:p w14:paraId="65C35463" w14:textId="77777777" w:rsidR="00024C0E" w:rsidRPr="00AB52E9" w:rsidRDefault="00024C0E" w:rsidP="009E7550">
      <w:pPr>
        <w:rPr>
          <w:rFonts w:asciiTheme="minorHAnsi" w:hAnsiTheme="minorHAnsi"/>
          <w:b/>
        </w:rPr>
      </w:pPr>
      <w:r w:rsidRPr="00AB52E9">
        <w:rPr>
          <w:rFonts w:asciiTheme="minorHAnsi" w:hAnsiTheme="minorHAnsi"/>
          <w:b/>
        </w:rPr>
        <w:t xml:space="preserve">Artifact 7: Choice Artifact </w:t>
      </w:r>
    </w:p>
    <w:p w14:paraId="11894ABC" w14:textId="352B51AD" w:rsidR="00024C0E" w:rsidRPr="00AB52E9" w:rsidRDefault="00024C0E" w:rsidP="009E7550">
      <w:pPr>
        <w:rPr>
          <w:rFonts w:asciiTheme="minorHAnsi" w:hAnsiTheme="minorHAnsi"/>
        </w:rPr>
      </w:pPr>
      <w:r w:rsidRPr="00AB52E9">
        <w:rPr>
          <w:rFonts w:asciiTheme="minorHAnsi" w:hAnsiTheme="minorHAnsi"/>
        </w:rPr>
        <w:t xml:space="preserve">The seventh artifact is one the coordinator chooses to include. </w:t>
      </w:r>
      <w:r w:rsidR="007E13F5" w:rsidRPr="00AB52E9">
        <w:rPr>
          <w:rFonts w:asciiTheme="minorHAnsi" w:hAnsiTheme="minorHAnsi"/>
        </w:rPr>
        <w:t>During the Evaluation Planning Meeting, t</w:t>
      </w:r>
      <w:r w:rsidRPr="00AB52E9">
        <w:rPr>
          <w:rFonts w:asciiTheme="minorHAnsi" w:hAnsiTheme="minorHAnsi"/>
        </w:rPr>
        <w:t>he coordinator</w:t>
      </w:r>
      <w:r w:rsidR="00EC6CA3" w:rsidRPr="00AB52E9">
        <w:rPr>
          <w:rFonts w:asciiTheme="minorHAnsi" w:hAnsiTheme="minorHAnsi"/>
        </w:rPr>
        <w:t>,</w:t>
      </w:r>
      <w:r w:rsidRPr="00AB52E9">
        <w:rPr>
          <w:rFonts w:asciiTheme="minorHAnsi" w:hAnsiTheme="minorHAnsi"/>
        </w:rPr>
        <w:t xml:space="preserve"> in collaboration with the </w:t>
      </w:r>
      <w:r w:rsidR="00D6735F" w:rsidRPr="00AB52E9">
        <w:rPr>
          <w:rFonts w:asciiTheme="minorHAnsi" w:hAnsiTheme="minorHAnsi"/>
        </w:rPr>
        <w:t>d</w:t>
      </w:r>
      <w:r w:rsidRPr="00AB52E9">
        <w:rPr>
          <w:rFonts w:asciiTheme="minorHAnsi" w:hAnsiTheme="minorHAnsi"/>
        </w:rPr>
        <w:t xml:space="preserve">irector of </w:t>
      </w:r>
      <w:r w:rsidR="00D6735F" w:rsidRPr="00AB52E9">
        <w:rPr>
          <w:rFonts w:asciiTheme="minorHAnsi" w:hAnsiTheme="minorHAnsi"/>
        </w:rPr>
        <w:t>c</w:t>
      </w:r>
      <w:r w:rsidRPr="00AB52E9">
        <w:rPr>
          <w:rFonts w:asciiTheme="minorHAnsi" w:hAnsiTheme="minorHAnsi"/>
        </w:rPr>
        <w:t xml:space="preserve">urriculum and </w:t>
      </w:r>
      <w:r w:rsidR="00D6735F" w:rsidRPr="00AB52E9">
        <w:rPr>
          <w:rFonts w:asciiTheme="minorHAnsi" w:hAnsiTheme="minorHAnsi"/>
        </w:rPr>
        <w:t>i</w:t>
      </w:r>
      <w:r w:rsidRPr="00AB52E9">
        <w:rPr>
          <w:rFonts w:asciiTheme="minorHAnsi" w:hAnsiTheme="minorHAnsi"/>
        </w:rPr>
        <w:t>nstruction, identifies the practice, indicator</w:t>
      </w:r>
      <w:r w:rsidR="00D6735F" w:rsidRPr="00AB52E9">
        <w:rPr>
          <w:rFonts w:asciiTheme="minorHAnsi" w:hAnsiTheme="minorHAnsi"/>
        </w:rPr>
        <w:t>,</w:t>
      </w:r>
      <w:r w:rsidRPr="00AB52E9">
        <w:rPr>
          <w:rFonts w:asciiTheme="minorHAnsi" w:hAnsiTheme="minorHAnsi"/>
        </w:rPr>
        <w:t xml:space="preserve"> and artifact to be included in the portfolio. </w:t>
      </w:r>
    </w:p>
    <w:p w14:paraId="7EC977C9" w14:textId="77777777" w:rsidR="0022349C" w:rsidRPr="00AB52E9" w:rsidRDefault="0022349C" w:rsidP="009E7550">
      <w:pPr>
        <w:rPr>
          <w:rFonts w:asciiTheme="minorHAnsi" w:hAnsiTheme="minorHAnsi"/>
        </w:rPr>
      </w:pPr>
    </w:p>
    <w:p w14:paraId="5B04CFEF" w14:textId="7BA6E494" w:rsidR="00024C0E" w:rsidRPr="00AB52E9" w:rsidRDefault="00024C0E" w:rsidP="00A04237">
      <w:pPr>
        <w:rPr>
          <w:rFonts w:asciiTheme="minorHAnsi" w:hAnsiTheme="minorHAnsi"/>
        </w:rPr>
      </w:pPr>
      <w:r w:rsidRPr="00AB52E9">
        <w:rPr>
          <w:rFonts w:asciiTheme="minorHAnsi" w:hAnsiTheme="minorHAnsi"/>
        </w:rPr>
        <w:t xml:space="preserve">Coordinators should collect artifacts throughout the school year, rather than waiting until the third quarter. Waiting </w:t>
      </w:r>
      <w:r w:rsidR="0033024D" w:rsidRPr="00AB52E9">
        <w:rPr>
          <w:rFonts w:asciiTheme="minorHAnsi" w:hAnsiTheme="minorHAnsi"/>
        </w:rPr>
        <w:t>until</w:t>
      </w:r>
      <w:r w:rsidRPr="00AB52E9">
        <w:rPr>
          <w:rFonts w:asciiTheme="minorHAnsi" w:hAnsiTheme="minorHAnsi"/>
        </w:rPr>
        <w:t xml:space="preserve"> the last minute can result in an incomplete collection of documents put together haphazardly that do not reflect exemplar performance. All artifacts for the Coordinator Portfolio must be uploaded</w:t>
      </w:r>
      <w:r w:rsidR="00E45353" w:rsidRPr="00AB52E9">
        <w:rPr>
          <w:rFonts w:asciiTheme="minorHAnsi" w:hAnsiTheme="minorHAnsi"/>
        </w:rPr>
        <w:t xml:space="preserve"> as PDFs</w:t>
      </w:r>
      <w:r w:rsidRPr="00AB52E9">
        <w:rPr>
          <w:rFonts w:asciiTheme="minorHAnsi" w:hAnsiTheme="minorHAnsi"/>
        </w:rPr>
        <w:t xml:space="preserve"> into </w:t>
      </w:r>
      <w:proofErr w:type="spellStart"/>
      <w:r w:rsidRPr="00AB52E9">
        <w:rPr>
          <w:rFonts w:asciiTheme="minorHAnsi" w:hAnsiTheme="minorHAnsi"/>
          <w:b/>
        </w:rPr>
        <w:t>BriteLocker</w:t>
      </w:r>
      <w:proofErr w:type="spellEnd"/>
      <w:r w:rsidRPr="00AB52E9">
        <w:rPr>
          <w:rFonts w:asciiTheme="minorHAnsi" w:hAnsiTheme="minorHAnsi"/>
          <w:i/>
        </w:rPr>
        <w:t xml:space="preserve"> </w:t>
      </w:r>
      <w:r w:rsidRPr="00AB52E9">
        <w:rPr>
          <w:rFonts w:asciiTheme="minorHAnsi" w:hAnsiTheme="minorHAnsi"/>
        </w:rPr>
        <w:t>through</w:t>
      </w:r>
      <w:r w:rsidRPr="00AB52E9">
        <w:rPr>
          <w:rFonts w:asciiTheme="minorHAnsi" w:hAnsiTheme="minorHAnsi"/>
          <w:b/>
        </w:rPr>
        <w:t xml:space="preserve"> </w:t>
      </w:r>
      <w:proofErr w:type="spellStart"/>
      <w:r w:rsidRPr="00AB52E9">
        <w:rPr>
          <w:rFonts w:asciiTheme="minorHAnsi" w:hAnsiTheme="minorHAnsi"/>
        </w:rPr>
        <w:t>TalentE</w:t>
      </w:r>
      <w:r w:rsidR="00C412C6" w:rsidRPr="00AB52E9">
        <w:rPr>
          <w:rFonts w:asciiTheme="minorHAnsi" w:hAnsiTheme="minorHAnsi"/>
        </w:rPr>
        <w:t>d</w:t>
      </w:r>
      <w:proofErr w:type="spellEnd"/>
      <w:r w:rsidRPr="00AB52E9">
        <w:rPr>
          <w:rFonts w:asciiTheme="minorHAnsi" w:hAnsiTheme="minorHAnsi"/>
        </w:rPr>
        <w:t xml:space="preserve">. </w:t>
      </w:r>
      <w:r w:rsidR="00FB003E" w:rsidRPr="00AB52E9">
        <w:rPr>
          <w:rFonts w:asciiTheme="minorHAnsi" w:hAnsiTheme="minorHAnsi"/>
        </w:rPr>
        <w:t xml:space="preserve">Captions or brief descriptions should be included where necessary to ensure that </w:t>
      </w:r>
      <w:r w:rsidR="00D6735F" w:rsidRPr="00AB52E9">
        <w:rPr>
          <w:rFonts w:asciiTheme="minorHAnsi" w:hAnsiTheme="minorHAnsi"/>
        </w:rPr>
        <w:t>the director</w:t>
      </w:r>
      <w:r w:rsidR="00FB003E" w:rsidRPr="00AB52E9">
        <w:rPr>
          <w:rFonts w:asciiTheme="minorHAnsi" w:hAnsiTheme="minorHAnsi"/>
        </w:rPr>
        <w:t xml:space="preserve"> can understand the relationship of the </w:t>
      </w:r>
      <w:r w:rsidR="00D6735F" w:rsidRPr="00AB52E9">
        <w:rPr>
          <w:rFonts w:asciiTheme="minorHAnsi" w:hAnsiTheme="minorHAnsi"/>
        </w:rPr>
        <w:t>artifacts</w:t>
      </w:r>
      <w:r w:rsidR="00FB003E" w:rsidRPr="00AB52E9">
        <w:rPr>
          <w:rFonts w:asciiTheme="minorHAnsi" w:hAnsiTheme="minorHAnsi"/>
        </w:rPr>
        <w:t xml:space="preserve"> to the practice. </w:t>
      </w:r>
      <w:r w:rsidRPr="00AB52E9">
        <w:rPr>
          <w:rFonts w:asciiTheme="minorHAnsi" w:hAnsiTheme="minorHAnsi"/>
        </w:rPr>
        <w:t xml:space="preserve">Information and access to </w:t>
      </w:r>
      <w:proofErr w:type="spellStart"/>
      <w:r w:rsidRPr="00AB52E9">
        <w:rPr>
          <w:rFonts w:asciiTheme="minorHAnsi" w:hAnsiTheme="minorHAnsi"/>
        </w:rPr>
        <w:t>BriteLocker</w:t>
      </w:r>
      <w:proofErr w:type="spellEnd"/>
      <w:r w:rsidRPr="00AB52E9">
        <w:rPr>
          <w:rFonts w:asciiTheme="minorHAnsi" w:hAnsiTheme="minorHAnsi"/>
          <w:i/>
        </w:rPr>
        <w:t xml:space="preserve"> </w:t>
      </w:r>
      <w:r w:rsidRPr="00AB52E9">
        <w:rPr>
          <w:rFonts w:asciiTheme="minorHAnsi" w:hAnsiTheme="minorHAnsi"/>
        </w:rPr>
        <w:t xml:space="preserve">can be found on the </w:t>
      </w:r>
      <w:hyperlink r:id="rId36" w:history="1">
        <w:r w:rsidR="00E51306" w:rsidRPr="00AB52E9">
          <w:rPr>
            <w:rStyle w:val="Hyperlink"/>
            <w:rFonts w:asciiTheme="minorHAnsi" w:hAnsiTheme="minorHAnsi"/>
          </w:rPr>
          <w:t>EES Portal</w:t>
        </w:r>
      </w:hyperlink>
      <w:r w:rsidR="007E13F5" w:rsidRPr="00AB52E9">
        <w:rPr>
          <w:rStyle w:val="Hyperlink"/>
          <w:rFonts w:asciiTheme="minorHAnsi" w:hAnsiTheme="minorHAnsi"/>
        </w:rPr>
        <w:t>.</w:t>
      </w:r>
      <w:r w:rsidRPr="00AB52E9">
        <w:rPr>
          <w:rFonts w:asciiTheme="minorHAnsi" w:hAnsiTheme="minorHAnsi"/>
        </w:rPr>
        <w:t xml:space="preserve"> </w:t>
      </w:r>
      <w:r w:rsidR="007E13F5" w:rsidRPr="00AB52E9">
        <w:rPr>
          <w:rFonts w:asciiTheme="minorHAnsi" w:hAnsiTheme="minorHAnsi"/>
        </w:rPr>
        <w:t xml:space="preserve">For additional assistance, contact the district EES Program Manager. </w:t>
      </w:r>
    </w:p>
    <w:p w14:paraId="7473F6A8" w14:textId="77777777" w:rsidR="0022349C" w:rsidRPr="00AB52E9" w:rsidRDefault="0022349C" w:rsidP="00761C97">
      <w:pPr>
        <w:pStyle w:val="Heading2"/>
        <w:rPr>
          <w:rFonts w:asciiTheme="minorHAnsi" w:hAnsiTheme="minorHAnsi"/>
          <w:color w:val="2E74B5"/>
        </w:rPr>
      </w:pPr>
      <w:bookmarkStart w:id="25" w:name="_Toc435014554"/>
    </w:p>
    <w:p w14:paraId="62A9E228" w14:textId="3C87B7FE" w:rsidR="00024C0E" w:rsidRPr="00AB52E9" w:rsidRDefault="00BA644C" w:rsidP="00024C0E">
      <w:pPr>
        <w:pStyle w:val="Heading2"/>
        <w:rPr>
          <w:rFonts w:asciiTheme="minorHAnsi" w:hAnsiTheme="minorHAnsi"/>
          <w:b/>
          <w:i/>
          <w:color w:val="000000" w:themeColor="text1"/>
          <w:sz w:val="24"/>
          <w:szCs w:val="24"/>
        </w:rPr>
      </w:pPr>
      <w:r w:rsidRPr="00AB52E9">
        <w:rPr>
          <w:rFonts w:asciiTheme="minorHAnsi" w:hAnsiTheme="minorHAnsi"/>
          <w:b/>
          <w:i/>
          <w:color w:val="000000" w:themeColor="text1"/>
          <w:sz w:val="24"/>
          <w:szCs w:val="24"/>
        </w:rPr>
        <w:t xml:space="preserve">Step </w:t>
      </w:r>
      <w:r w:rsidR="004C1C59" w:rsidRPr="00AB52E9">
        <w:rPr>
          <w:rFonts w:asciiTheme="minorHAnsi" w:hAnsiTheme="minorHAnsi"/>
          <w:b/>
          <w:i/>
          <w:color w:val="000000" w:themeColor="text1"/>
          <w:sz w:val="24"/>
          <w:szCs w:val="24"/>
        </w:rPr>
        <w:t xml:space="preserve">3. </w:t>
      </w:r>
      <w:r w:rsidR="00024C0E" w:rsidRPr="00AB52E9">
        <w:rPr>
          <w:rFonts w:asciiTheme="minorHAnsi" w:hAnsiTheme="minorHAnsi"/>
          <w:b/>
          <w:i/>
          <w:color w:val="000000" w:themeColor="text1"/>
          <w:sz w:val="24"/>
          <w:szCs w:val="24"/>
        </w:rPr>
        <w:t>Mid-</w:t>
      </w:r>
      <w:r w:rsidR="00454A7A" w:rsidRPr="00AB52E9">
        <w:rPr>
          <w:rFonts w:asciiTheme="minorHAnsi" w:hAnsiTheme="minorHAnsi"/>
          <w:b/>
          <w:i/>
          <w:color w:val="000000" w:themeColor="text1"/>
          <w:sz w:val="24"/>
          <w:szCs w:val="24"/>
        </w:rPr>
        <w:t>Y</w:t>
      </w:r>
      <w:r w:rsidR="00024C0E" w:rsidRPr="00AB52E9">
        <w:rPr>
          <w:rFonts w:asciiTheme="minorHAnsi" w:hAnsiTheme="minorHAnsi"/>
          <w:b/>
          <w:i/>
          <w:color w:val="000000" w:themeColor="text1"/>
          <w:sz w:val="24"/>
          <w:szCs w:val="24"/>
        </w:rPr>
        <w:t>ear Check-</w:t>
      </w:r>
      <w:r w:rsidR="00454A7A" w:rsidRPr="00AB52E9">
        <w:rPr>
          <w:rFonts w:asciiTheme="minorHAnsi" w:hAnsiTheme="minorHAnsi"/>
          <w:b/>
          <w:i/>
          <w:color w:val="000000" w:themeColor="text1"/>
          <w:sz w:val="24"/>
          <w:szCs w:val="24"/>
        </w:rPr>
        <w:t>I</w:t>
      </w:r>
      <w:r w:rsidR="00024C0E" w:rsidRPr="00AB52E9">
        <w:rPr>
          <w:rFonts w:asciiTheme="minorHAnsi" w:hAnsiTheme="minorHAnsi"/>
          <w:b/>
          <w:i/>
          <w:color w:val="000000" w:themeColor="text1"/>
          <w:sz w:val="24"/>
          <w:szCs w:val="24"/>
        </w:rPr>
        <w:t>n</w:t>
      </w:r>
      <w:bookmarkEnd w:id="25"/>
    </w:p>
    <w:p w14:paraId="53476192" w14:textId="77777777" w:rsidR="004D4EA9" w:rsidRPr="00AB52E9" w:rsidRDefault="004D4EA9" w:rsidP="004D4EA9">
      <w:pPr>
        <w:rPr>
          <w:rFonts w:asciiTheme="minorHAnsi" w:hAnsiTheme="minorHAnsi"/>
        </w:rPr>
      </w:pPr>
    </w:p>
    <w:p w14:paraId="694897A5" w14:textId="2D36F50E" w:rsidR="00F26A46" w:rsidRPr="00AB52E9" w:rsidRDefault="0022349C" w:rsidP="00454A7A">
      <w:pPr>
        <w:rPr>
          <w:rFonts w:asciiTheme="minorHAnsi" w:hAnsiTheme="minorHAnsi"/>
        </w:rPr>
      </w:pPr>
      <w:r w:rsidRPr="00AB52E9">
        <w:rPr>
          <w:rFonts w:asciiTheme="minorHAnsi" w:hAnsiTheme="minorHAnsi"/>
        </w:rPr>
        <w:t>The coordinator completes</w:t>
      </w:r>
      <w:r w:rsidR="00F26A46" w:rsidRPr="00AB52E9">
        <w:rPr>
          <w:rFonts w:asciiTheme="minorHAnsi" w:hAnsiTheme="minorHAnsi"/>
        </w:rPr>
        <w:t xml:space="preserve"> and submits</w:t>
      </w:r>
      <w:r w:rsidRPr="00AB52E9">
        <w:rPr>
          <w:rFonts w:asciiTheme="minorHAnsi" w:hAnsiTheme="minorHAnsi"/>
        </w:rPr>
        <w:t xml:space="preserve"> the </w:t>
      </w:r>
      <w:r w:rsidRPr="00AB52E9">
        <w:rPr>
          <w:rFonts w:asciiTheme="minorHAnsi" w:hAnsiTheme="minorHAnsi"/>
          <w:i/>
        </w:rPr>
        <w:t>Mid-Year Checklist</w:t>
      </w:r>
      <w:r w:rsidRPr="00AB52E9">
        <w:rPr>
          <w:rFonts w:asciiTheme="minorHAnsi" w:hAnsiTheme="minorHAnsi"/>
        </w:rPr>
        <w:t xml:space="preserve"> in </w:t>
      </w:r>
      <w:proofErr w:type="spellStart"/>
      <w:r w:rsidRPr="00AB52E9">
        <w:rPr>
          <w:rFonts w:asciiTheme="minorHAnsi" w:hAnsiTheme="minorHAnsi"/>
        </w:rPr>
        <w:t>TalentEd</w:t>
      </w:r>
      <w:proofErr w:type="spellEnd"/>
      <w:r w:rsidR="00F26A46" w:rsidRPr="00AB52E9">
        <w:rPr>
          <w:rFonts w:asciiTheme="minorHAnsi" w:hAnsiTheme="minorHAnsi"/>
        </w:rPr>
        <w:t xml:space="preserve">. </w:t>
      </w:r>
      <w:r w:rsidR="00454A7A" w:rsidRPr="00AB52E9">
        <w:rPr>
          <w:rFonts w:asciiTheme="minorHAnsi" w:hAnsiTheme="minorHAnsi"/>
        </w:rPr>
        <w:t>T</w:t>
      </w:r>
      <w:r w:rsidR="00F26A46" w:rsidRPr="00AB52E9">
        <w:rPr>
          <w:rFonts w:asciiTheme="minorHAnsi" w:hAnsiTheme="minorHAnsi"/>
        </w:rPr>
        <w:t xml:space="preserve">he checklist </w:t>
      </w:r>
      <w:r w:rsidR="00454A7A" w:rsidRPr="00AB52E9">
        <w:rPr>
          <w:rFonts w:asciiTheme="minorHAnsi" w:hAnsiTheme="minorHAnsi"/>
        </w:rPr>
        <w:t xml:space="preserve">is used </w:t>
      </w:r>
      <w:r w:rsidR="00F26A46" w:rsidRPr="00AB52E9">
        <w:rPr>
          <w:rFonts w:asciiTheme="minorHAnsi" w:hAnsiTheme="minorHAnsi"/>
        </w:rPr>
        <w:t>to indicate progress to date on the collection of ar</w:t>
      </w:r>
      <w:r w:rsidR="00454A7A" w:rsidRPr="00AB52E9">
        <w:rPr>
          <w:rFonts w:asciiTheme="minorHAnsi" w:hAnsiTheme="minorHAnsi"/>
        </w:rPr>
        <w:t>tifacts for the portfolio and progress on completing the learning activities on the Professional Growth Plan (PGP). The form provides an opportunity for the coordinator to comment on any challenges, adjustments or supports needed to complete the portfolio or PGP. The coordinator also self-ass</w:t>
      </w:r>
      <w:r w:rsidR="00EF70D4" w:rsidRPr="00AB52E9">
        <w:rPr>
          <w:rFonts w:asciiTheme="minorHAnsi" w:hAnsiTheme="minorHAnsi"/>
        </w:rPr>
        <w:t>esses attendance</w:t>
      </w:r>
      <w:r w:rsidR="00454A7A" w:rsidRPr="00AB52E9">
        <w:rPr>
          <w:rFonts w:asciiTheme="minorHAnsi" w:hAnsiTheme="minorHAnsi"/>
        </w:rPr>
        <w:t xml:space="preserve">. </w:t>
      </w:r>
      <w:r w:rsidR="00EF70D4" w:rsidRPr="00AB52E9">
        <w:rPr>
          <w:rFonts w:asciiTheme="minorHAnsi" w:hAnsiTheme="minorHAnsi"/>
        </w:rPr>
        <w:t>The d</w:t>
      </w:r>
      <w:r w:rsidR="00F26A46" w:rsidRPr="00AB52E9">
        <w:rPr>
          <w:rFonts w:asciiTheme="minorHAnsi" w:hAnsiTheme="minorHAnsi"/>
        </w:rPr>
        <w:t>irector confirms receipt of the document.</w:t>
      </w:r>
      <w:r w:rsidRPr="00AB52E9">
        <w:rPr>
          <w:rFonts w:asciiTheme="minorHAnsi" w:hAnsiTheme="minorHAnsi"/>
        </w:rPr>
        <w:t xml:space="preserve"> </w:t>
      </w:r>
    </w:p>
    <w:p w14:paraId="549837C8" w14:textId="430E50B7" w:rsidR="0075040C" w:rsidRPr="00AB52E9" w:rsidRDefault="0075040C" w:rsidP="00454A7A">
      <w:pPr>
        <w:rPr>
          <w:rFonts w:asciiTheme="minorHAnsi" w:hAnsiTheme="minorHAnsi"/>
        </w:rPr>
      </w:pPr>
    </w:p>
    <w:p w14:paraId="6EA0D86F" w14:textId="3DAA71B3" w:rsidR="0075040C" w:rsidRPr="00AB52E9" w:rsidRDefault="00BA644C" w:rsidP="00123970">
      <w:pPr>
        <w:rPr>
          <w:rFonts w:asciiTheme="minorHAnsi" w:hAnsiTheme="minorHAnsi"/>
          <w:b/>
          <w:i/>
        </w:rPr>
      </w:pPr>
      <w:r w:rsidRPr="00AB52E9">
        <w:rPr>
          <w:rFonts w:asciiTheme="minorHAnsi" w:hAnsiTheme="minorHAnsi"/>
          <w:b/>
          <w:i/>
        </w:rPr>
        <w:t xml:space="preserve">Step </w:t>
      </w:r>
      <w:r w:rsidR="0075040C" w:rsidRPr="00AB52E9">
        <w:rPr>
          <w:rFonts w:asciiTheme="minorHAnsi" w:hAnsiTheme="minorHAnsi"/>
          <w:b/>
          <w:i/>
        </w:rPr>
        <w:t>4. Evidence Gathering</w:t>
      </w:r>
    </w:p>
    <w:p w14:paraId="7476F866" w14:textId="77777777" w:rsidR="004D4EA9" w:rsidRPr="00AB52E9" w:rsidRDefault="004D4EA9" w:rsidP="00123970">
      <w:pPr>
        <w:rPr>
          <w:rFonts w:asciiTheme="minorHAnsi" w:hAnsiTheme="minorHAnsi"/>
          <w:b/>
          <w:i/>
        </w:rPr>
      </w:pPr>
    </w:p>
    <w:p w14:paraId="15A29685" w14:textId="2DD23CDB" w:rsidR="00A221CF" w:rsidRPr="00AB52E9" w:rsidRDefault="00A221CF" w:rsidP="00EF70D4">
      <w:pPr>
        <w:rPr>
          <w:rFonts w:asciiTheme="minorHAnsi" w:hAnsiTheme="minorHAnsi"/>
        </w:rPr>
      </w:pPr>
      <w:r w:rsidRPr="00AB52E9">
        <w:rPr>
          <w:rFonts w:asciiTheme="minorHAnsi" w:hAnsiTheme="minorHAnsi"/>
        </w:rPr>
        <w:t xml:space="preserve">After the Mid-Year Check-in, </w:t>
      </w:r>
      <w:r w:rsidR="00AA2150" w:rsidRPr="00AB52E9">
        <w:rPr>
          <w:rFonts w:asciiTheme="minorHAnsi" w:hAnsiTheme="minorHAnsi"/>
        </w:rPr>
        <w:t xml:space="preserve">evidence collection for the portfolio continues. If changes were needed, </w:t>
      </w:r>
      <w:r w:rsidRPr="00AB52E9">
        <w:rPr>
          <w:rFonts w:asciiTheme="minorHAnsi" w:hAnsiTheme="minorHAnsi"/>
        </w:rPr>
        <w:t xml:space="preserve">the coordinator reflects on any </w:t>
      </w:r>
      <w:r w:rsidR="00BA644C" w:rsidRPr="00AB52E9">
        <w:rPr>
          <w:rFonts w:asciiTheme="minorHAnsi" w:hAnsiTheme="minorHAnsi"/>
        </w:rPr>
        <w:t xml:space="preserve">necessary </w:t>
      </w:r>
      <w:r w:rsidRPr="00AB52E9">
        <w:rPr>
          <w:rFonts w:asciiTheme="minorHAnsi" w:hAnsiTheme="minorHAnsi"/>
        </w:rPr>
        <w:t xml:space="preserve">adjustments </w:t>
      </w:r>
      <w:r w:rsidR="00BA644C" w:rsidRPr="00AB52E9">
        <w:rPr>
          <w:rFonts w:asciiTheme="minorHAnsi" w:hAnsiTheme="minorHAnsi"/>
        </w:rPr>
        <w:t>to the portfolio or PGP</w:t>
      </w:r>
      <w:r w:rsidRPr="00AB52E9">
        <w:rPr>
          <w:rFonts w:asciiTheme="minorHAnsi" w:hAnsiTheme="minorHAnsi"/>
        </w:rPr>
        <w:t xml:space="preserve"> and </w:t>
      </w:r>
      <w:r w:rsidR="00A04237" w:rsidRPr="00AB52E9">
        <w:rPr>
          <w:rFonts w:asciiTheme="minorHAnsi" w:hAnsiTheme="minorHAnsi"/>
        </w:rPr>
        <w:t xml:space="preserve">collects </w:t>
      </w:r>
      <w:r w:rsidRPr="00AB52E9">
        <w:rPr>
          <w:rFonts w:asciiTheme="minorHAnsi" w:hAnsiTheme="minorHAnsi"/>
        </w:rPr>
        <w:t xml:space="preserve">evidence of leadership practices based on those changes. Prior to the Portfolio Review, the coordinator </w:t>
      </w:r>
      <w:r w:rsidR="00761C97" w:rsidRPr="00AB52E9">
        <w:rPr>
          <w:rFonts w:asciiTheme="minorHAnsi" w:hAnsiTheme="minorHAnsi"/>
        </w:rPr>
        <w:t>finalizes the portfoli</w:t>
      </w:r>
      <w:r w:rsidR="00BA644C" w:rsidRPr="00AB52E9">
        <w:rPr>
          <w:rFonts w:asciiTheme="minorHAnsi" w:hAnsiTheme="minorHAnsi"/>
        </w:rPr>
        <w:t>o by labeling</w:t>
      </w:r>
      <w:r w:rsidR="00761C97" w:rsidRPr="00AB52E9">
        <w:rPr>
          <w:rFonts w:asciiTheme="minorHAnsi" w:hAnsiTheme="minorHAnsi"/>
        </w:rPr>
        <w:t xml:space="preserve"> and upload</w:t>
      </w:r>
      <w:r w:rsidR="00BA644C" w:rsidRPr="00AB52E9">
        <w:rPr>
          <w:rFonts w:asciiTheme="minorHAnsi" w:hAnsiTheme="minorHAnsi"/>
        </w:rPr>
        <w:t>ing</w:t>
      </w:r>
      <w:r w:rsidR="00761C97" w:rsidRPr="00AB52E9">
        <w:rPr>
          <w:rFonts w:asciiTheme="minorHAnsi" w:hAnsiTheme="minorHAnsi"/>
        </w:rPr>
        <w:t xml:space="preserve"> the artifacts</w:t>
      </w:r>
      <w:r w:rsidRPr="00AB52E9">
        <w:rPr>
          <w:rFonts w:asciiTheme="minorHAnsi" w:hAnsiTheme="minorHAnsi"/>
        </w:rPr>
        <w:t xml:space="preserve"> </w:t>
      </w:r>
      <w:r w:rsidR="004D4EA9" w:rsidRPr="00AB52E9">
        <w:rPr>
          <w:rFonts w:asciiTheme="minorHAnsi" w:hAnsiTheme="minorHAnsi"/>
        </w:rPr>
        <w:t xml:space="preserve">as PDFs </w:t>
      </w:r>
      <w:r w:rsidRPr="00AB52E9">
        <w:rPr>
          <w:rFonts w:asciiTheme="minorHAnsi" w:hAnsiTheme="minorHAnsi"/>
        </w:rPr>
        <w:t xml:space="preserve">into </w:t>
      </w:r>
      <w:proofErr w:type="spellStart"/>
      <w:r w:rsidRPr="00AB52E9">
        <w:rPr>
          <w:rFonts w:asciiTheme="minorHAnsi" w:hAnsiTheme="minorHAnsi"/>
        </w:rPr>
        <w:t>BriteLocker</w:t>
      </w:r>
      <w:proofErr w:type="spellEnd"/>
      <w:r w:rsidRPr="00AB52E9">
        <w:rPr>
          <w:rFonts w:asciiTheme="minorHAnsi" w:hAnsiTheme="minorHAnsi"/>
        </w:rPr>
        <w:t>.</w:t>
      </w:r>
    </w:p>
    <w:p w14:paraId="03F359BE" w14:textId="77777777" w:rsidR="00024C0E" w:rsidRPr="00AB52E9" w:rsidRDefault="00024C0E" w:rsidP="00024C0E">
      <w:pPr>
        <w:rPr>
          <w:rFonts w:asciiTheme="minorHAnsi" w:hAnsiTheme="minorHAnsi"/>
        </w:rPr>
      </w:pPr>
    </w:p>
    <w:p w14:paraId="29C67836" w14:textId="4ED8C57B" w:rsidR="00024C0E" w:rsidRPr="00AB52E9" w:rsidRDefault="00BA644C" w:rsidP="00024C0E">
      <w:pPr>
        <w:pStyle w:val="Heading2"/>
        <w:rPr>
          <w:rFonts w:asciiTheme="minorHAnsi" w:hAnsiTheme="minorHAnsi"/>
          <w:b/>
          <w:i/>
          <w:color w:val="000000" w:themeColor="text1"/>
          <w:sz w:val="24"/>
          <w:szCs w:val="24"/>
        </w:rPr>
      </w:pPr>
      <w:bookmarkStart w:id="26" w:name="_Toc435014555"/>
      <w:r w:rsidRPr="00AB52E9">
        <w:rPr>
          <w:rFonts w:asciiTheme="minorHAnsi" w:hAnsiTheme="minorHAnsi"/>
          <w:b/>
          <w:i/>
          <w:color w:val="000000" w:themeColor="text1"/>
          <w:sz w:val="24"/>
          <w:szCs w:val="24"/>
        </w:rPr>
        <w:t xml:space="preserve">Step </w:t>
      </w:r>
      <w:r w:rsidR="0075040C" w:rsidRPr="00AB52E9">
        <w:rPr>
          <w:rFonts w:asciiTheme="minorHAnsi" w:hAnsiTheme="minorHAnsi"/>
          <w:b/>
          <w:i/>
          <w:color w:val="000000" w:themeColor="text1"/>
          <w:sz w:val="24"/>
          <w:szCs w:val="24"/>
        </w:rPr>
        <w:t>5</w:t>
      </w:r>
      <w:r w:rsidR="004C1C59" w:rsidRPr="00AB52E9">
        <w:rPr>
          <w:rFonts w:asciiTheme="minorHAnsi" w:hAnsiTheme="minorHAnsi"/>
          <w:b/>
          <w:i/>
          <w:color w:val="000000" w:themeColor="text1"/>
          <w:sz w:val="24"/>
          <w:szCs w:val="24"/>
        </w:rPr>
        <w:t xml:space="preserve">. </w:t>
      </w:r>
      <w:r w:rsidR="00024C0E" w:rsidRPr="00AB52E9">
        <w:rPr>
          <w:rFonts w:asciiTheme="minorHAnsi" w:hAnsiTheme="minorHAnsi"/>
          <w:b/>
          <w:i/>
          <w:color w:val="000000" w:themeColor="text1"/>
          <w:sz w:val="24"/>
          <w:szCs w:val="24"/>
        </w:rPr>
        <w:t>Portfolio Review</w:t>
      </w:r>
      <w:bookmarkEnd w:id="26"/>
    </w:p>
    <w:p w14:paraId="15B2AAC1" w14:textId="77777777" w:rsidR="004D4EA9" w:rsidRPr="00AB52E9" w:rsidRDefault="004D4EA9" w:rsidP="004D4EA9">
      <w:pPr>
        <w:rPr>
          <w:rFonts w:asciiTheme="minorHAnsi" w:hAnsiTheme="minorHAnsi"/>
        </w:rPr>
      </w:pPr>
    </w:p>
    <w:p w14:paraId="3DFE6D35" w14:textId="4A855ACF" w:rsidR="00024C0E" w:rsidRPr="00AB52E9" w:rsidRDefault="007A4003" w:rsidP="007A4003">
      <w:pPr>
        <w:spacing w:line="259" w:lineRule="auto"/>
        <w:rPr>
          <w:rFonts w:asciiTheme="minorHAnsi" w:hAnsiTheme="minorHAnsi"/>
        </w:rPr>
      </w:pPr>
      <w:r w:rsidRPr="00AB52E9">
        <w:rPr>
          <w:rFonts w:asciiTheme="minorHAnsi" w:hAnsiTheme="minorHAnsi"/>
        </w:rPr>
        <w:t xml:space="preserve">After the coordinator has completed the portfolio and implemented the PGP learning activities, he or she completes and submits the </w:t>
      </w:r>
      <w:r w:rsidRPr="00AB52E9">
        <w:rPr>
          <w:rFonts w:asciiTheme="minorHAnsi" w:hAnsiTheme="minorHAnsi"/>
          <w:i/>
        </w:rPr>
        <w:t>Portfolio and Professional Development Reflection Forms</w:t>
      </w:r>
      <w:r w:rsidRPr="00AB52E9">
        <w:rPr>
          <w:rFonts w:asciiTheme="minorHAnsi" w:hAnsiTheme="minorHAnsi"/>
        </w:rPr>
        <w:t xml:space="preserve"> </w:t>
      </w:r>
      <w:r w:rsidRPr="00AB52E9">
        <w:rPr>
          <w:rFonts w:asciiTheme="minorHAnsi" w:hAnsiTheme="minorHAnsi"/>
        </w:rPr>
        <w:lastRenderedPageBreak/>
        <w:t xml:space="preserve">in preparation for the Portfolio Review Meeting. </w:t>
      </w:r>
      <w:r w:rsidR="00024C0E" w:rsidRPr="00AB52E9">
        <w:rPr>
          <w:rFonts w:asciiTheme="minorHAnsi" w:hAnsiTheme="minorHAnsi"/>
        </w:rPr>
        <w:t>Th</w:t>
      </w:r>
      <w:r w:rsidRPr="00AB52E9">
        <w:rPr>
          <w:rFonts w:asciiTheme="minorHAnsi" w:hAnsiTheme="minorHAnsi"/>
        </w:rPr>
        <w:t>is</w:t>
      </w:r>
      <w:r w:rsidR="00024C0E" w:rsidRPr="00AB52E9">
        <w:rPr>
          <w:rFonts w:asciiTheme="minorHAnsi" w:hAnsiTheme="minorHAnsi"/>
        </w:rPr>
        <w:t xml:space="preserve"> meeting is an opportunity for the coordinator to share and answer questions to ensure </w:t>
      </w:r>
      <w:r w:rsidRPr="00AB52E9">
        <w:rPr>
          <w:rFonts w:asciiTheme="minorHAnsi" w:hAnsiTheme="minorHAnsi"/>
        </w:rPr>
        <w:t xml:space="preserve">that </w:t>
      </w:r>
      <w:r w:rsidR="00024C0E" w:rsidRPr="00AB52E9">
        <w:rPr>
          <w:rFonts w:asciiTheme="minorHAnsi" w:hAnsiTheme="minorHAnsi"/>
        </w:rPr>
        <w:t xml:space="preserve">the </w:t>
      </w:r>
      <w:r w:rsidR="00AA2150" w:rsidRPr="00AB52E9">
        <w:rPr>
          <w:rFonts w:asciiTheme="minorHAnsi" w:hAnsiTheme="minorHAnsi"/>
        </w:rPr>
        <w:t>d</w:t>
      </w:r>
      <w:r w:rsidR="00024C0E" w:rsidRPr="00AB52E9">
        <w:rPr>
          <w:rFonts w:asciiTheme="minorHAnsi" w:hAnsiTheme="minorHAnsi"/>
        </w:rPr>
        <w:t xml:space="preserve">irector of </w:t>
      </w:r>
      <w:r w:rsidR="00AA2150" w:rsidRPr="00AB52E9">
        <w:rPr>
          <w:rFonts w:asciiTheme="minorHAnsi" w:hAnsiTheme="minorHAnsi"/>
        </w:rPr>
        <w:t>c</w:t>
      </w:r>
      <w:r w:rsidR="00024C0E" w:rsidRPr="00AB52E9">
        <w:rPr>
          <w:rFonts w:asciiTheme="minorHAnsi" w:hAnsiTheme="minorHAnsi"/>
        </w:rPr>
        <w:t xml:space="preserve">urriculum and </w:t>
      </w:r>
      <w:r w:rsidR="00AA2150" w:rsidRPr="00AB52E9">
        <w:rPr>
          <w:rFonts w:asciiTheme="minorHAnsi" w:hAnsiTheme="minorHAnsi"/>
        </w:rPr>
        <w:t>i</w:t>
      </w:r>
      <w:r w:rsidR="00024C0E" w:rsidRPr="00AB52E9">
        <w:rPr>
          <w:rFonts w:asciiTheme="minorHAnsi" w:hAnsiTheme="minorHAnsi"/>
        </w:rPr>
        <w:t xml:space="preserve">nstruction understands </w:t>
      </w:r>
      <w:r w:rsidRPr="00AB52E9">
        <w:rPr>
          <w:rFonts w:asciiTheme="minorHAnsi" w:hAnsiTheme="minorHAnsi"/>
        </w:rPr>
        <w:t xml:space="preserve">how the artifacts </w:t>
      </w:r>
      <w:r w:rsidR="00024C0E" w:rsidRPr="00AB52E9">
        <w:rPr>
          <w:rFonts w:asciiTheme="minorHAnsi" w:hAnsiTheme="minorHAnsi"/>
        </w:rPr>
        <w:t>provide clear evidence of</w:t>
      </w:r>
      <w:r w:rsidRPr="00AB52E9">
        <w:rPr>
          <w:rFonts w:asciiTheme="minorHAnsi" w:hAnsiTheme="minorHAnsi"/>
        </w:rPr>
        <w:t xml:space="preserve"> the essential</w:t>
      </w:r>
      <w:r w:rsidR="00024C0E" w:rsidRPr="00AB52E9">
        <w:rPr>
          <w:rFonts w:asciiTheme="minorHAnsi" w:hAnsiTheme="minorHAnsi"/>
        </w:rPr>
        <w:t xml:space="preserve"> </w:t>
      </w:r>
      <w:r w:rsidRPr="00AB52E9">
        <w:rPr>
          <w:rFonts w:asciiTheme="minorHAnsi" w:hAnsiTheme="minorHAnsi"/>
        </w:rPr>
        <w:t xml:space="preserve">leadership practices </w:t>
      </w:r>
      <w:r w:rsidR="00024C0E" w:rsidRPr="00AB52E9">
        <w:rPr>
          <w:rFonts w:asciiTheme="minorHAnsi" w:hAnsiTheme="minorHAnsi"/>
        </w:rPr>
        <w:t xml:space="preserve">described in the </w:t>
      </w:r>
      <w:r w:rsidRPr="00AB52E9">
        <w:rPr>
          <w:rFonts w:asciiTheme="minorHAnsi" w:hAnsiTheme="minorHAnsi"/>
        </w:rPr>
        <w:t>C</w:t>
      </w:r>
      <w:r w:rsidR="00024C0E" w:rsidRPr="00AB52E9">
        <w:rPr>
          <w:rFonts w:asciiTheme="minorHAnsi" w:hAnsiTheme="minorHAnsi"/>
        </w:rPr>
        <w:t xml:space="preserve">oordinator Framework.  </w:t>
      </w:r>
    </w:p>
    <w:p w14:paraId="64B06FEE" w14:textId="77777777" w:rsidR="00024C0E" w:rsidRPr="00AB52E9" w:rsidRDefault="00024C0E" w:rsidP="00024C0E">
      <w:pPr>
        <w:rPr>
          <w:rFonts w:asciiTheme="minorHAnsi" w:hAnsiTheme="minorHAnsi"/>
        </w:rPr>
      </w:pPr>
    </w:p>
    <w:p w14:paraId="5FC2E9F5" w14:textId="64AB5461" w:rsidR="00024C0E" w:rsidRPr="00AB52E9" w:rsidRDefault="00024C0E" w:rsidP="00024C0E">
      <w:pPr>
        <w:rPr>
          <w:rFonts w:asciiTheme="minorHAnsi" w:hAnsiTheme="minorHAnsi"/>
          <w:color w:val="000000"/>
        </w:rPr>
      </w:pPr>
      <w:r w:rsidRPr="00AB52E9">
        <w:rPr>
          <w:rFonts w:asciiTheme="minorHAnsi" w:hAnsiTheme="minorHAnsi"/>
        </w:rPr>
        <w:t xml:space="preserve">The discussion focuses on how effectively the artifact and explanation work </w:t>
      </w:r>
      <w:r w:rsidRPr="00AB52E9">
        <w:rPr>
          <w:rFonts w:asciiTheme="minorHAnsi" w:hAnsiTheme="minorHAnsi"/>
          <w:i/>
        </w:rPr>
        <w:t>together</w:t>
      </w:r>
      <w:r w:rsidRPr="00AB52E9">
        <w:rPr>
          <w:rFonts w:asciiTheme="minorHAnsi" w:hAnsiTheme="minorHAnsi"/>
        </w:rPr>
        <w:t xml:space="preserve"> to demonstrate </w:t>
      </w:r>
      <w:r w:rsidR="00AB4D9A" w:rsidRPr="00AB52E9">
        <w:rPr>
          <w:rFonts w:asciiTheme="minorHAnsi" w:hAnsiTheme="minorHAnsi"/>
        </w:rPr>
        <w:t xml:space="preserve">distinguished </w:t>
      </w:r>
      <w:r w:rsidRPr="00AB52E9">
        <w:rPr>
          <w:rFonts w:asciiTheme="minorHAnsi" w:hAnsiTheme="minorHAnsi"/>
        </w:rPr>
        <w:t>performance for the essential practice. The discussion also includes the coordinator’s reflection on his or her performance</w:t>
      </w:r>
      <w:r w:rsidR="00AB4D9A" w:rsidRPr="00AB52E9">
        <w:rPr>
          <w:rFonts w:asciiTheme="minorHAnsi" w:hAnsiTheme="minorHAnsi"/>
        </w:rPr>
        <w:t>. A</w:t>
      </w:r>
      <w:r w:rsidRPr="00AB52E9">
        <w:rPr>
          <w:rFonts w:asciiTheme="minorHAnsi" w:hAnsiTheme="minorHAnsi"/>
        </w:rPr>
        <w:t xml:space="preserve"> thorough explanation </w:t>
      </w:r>
      <w:r w:rsidR="00AB4D9A" w:rsidRPr="00AB52E9">
        <w:rPr>
          <w:rFonts w:asciiTheme="minorHAnsi" w:hAnsiTheme="minorHAnsi"/>
        </w:rPr>
        <w:t xml:space="preserve">provides </w:t>
      </w:r>
      <w:r w:rsidRPr="00AB52E9">
        <w:rPr>
          <w:rFonts w:asciiTheme="minorHAnsi" w:hAnsiTheme="minorHAnsi"/>
        </w:rPr>
        <w:t xml:space="preserve">the </w:t>
      </w:r>
      <w:r w:rsidR="00AA2150" w:rsidRPr="00AB52E9">
        <w:rPr>
          <w:rFonts w:asciiTheme="minorHAnsi" w:hAnsiTheme="minorHAnsi"/>
        </w:rPr>
        <w:t>d</w:t>
      </w:r>
      <w:r w:rsidRPr="00AB52E9">
        <w:rPr>
          <w:rFonts w:asciiTheme="minorHAnsi" w:hAnsiTheme="minorHAnsi"/>
        </w:rPr>
        <w:t xml:space="preserve">irector </w:t>
      </w:r>
      <w:r w:rsidR="00D4358E" w:rsidRPr="00AB52E9">
        <w:rPr>
          <w:rFonts w:asciiTheme="minorHAnsi" w:hAnsiTheme="minorHAnsi"/>
        </w:rPr>
        <w:t>with</w:t>
      </w:r>
      <w:r w:rsidRPr="00AB52E9">
        <w:rPr>
          <w:rFonts w:asciiTheme="minorHAnsi" w:hAnsiTheme="minorHAnsi"/>
        </w:rPr>
        <w:t xml:space="preserve"> enough information to score the portfolio</w:t>
      </w:r>
      <w:r w:rsidR="00AB4D9A" w:rsidRPr="00AB52E9">
        <w:rPr>
          <w:rFonts w:asciiTheme="minorHAnsi" w:hAnsiTheme="minorHAnsi"/>
        </w:rPr>
        <w:t xml:space="preserve"> fairly</w:t>
      </w:r>
      <w:r w:rsidRPr="00AB52E9">
        <w:rPr>
          <w:rFonts w:asciiTheme="minorHAnsi" w:hAnsiTheme="minorHAnsi"/>
        </w:rPr>
        <w:t xml:space="preserve">. </w:t>
      </w:r>
    </w:p>
    <w:p w14:paraId="14090DB2" w14:textId="77777777" w:rsidR="00BA7EDF" w:rsidRPr="00AB52E9" w:rsidRDefault="00BA7EDF" w:rsidP="00024C0E">
      <w:pPr>
        <w:pStyle w:val="Heading2"/>
        <w:rPr>
          <w:rFonts w:asciiTheme="minorHAnsi" w:hAnsiTheme="minorHAnsi"/>
          <w:color w:val="2E74B5"/>
        </w:rPr>
      </w:pPr>
      <w:bookmarkStart w:id="27" w:name="_Toc435014556"/>
    </w:p>
    <w:p w14:paraId="53963671" w14:textId="77777777" w:rsidR="00024C0E" w:rsidRPr="00AB52E9" w:rsidRDefault="00024C0E" w:rsidP="00024C0E">
      <w:pPr>
        <w:pStyle w:val="Heading2"/>
        <w:rPr>
          <w:rFonts w:asciiTheme="minorHAnsi" w:hAnsiTheme="minorHAnsi"/>
          <w:b/>
          <w:color w:val="000000" w:themeColor="text1"/>
          <w:sz w:val="28"/>
          <w:szCs w:val="28"/>
        </w:rPr>
      </w:pPr>
      <w:r w:rsidRPr="00AB52E9">
        <w:rPr>
          <w:rFonts w:asciiTheme="minorHAnsi" w:hAnsiTheme="minorHAnsi"/>
          <w:b/>
          <w:color w:val="000000" w:themeColor="text1"/>
          <w:sz w:val="28"/>
          <w:szCs w:val="28"/>
        </w:rPr>
        <w:t>Scoring the Coordinator Portfolio</w:t>
      </w:r>
      <w:bookmarkEnd w:id="27"/>
    </w:p>
    <w:p w14:paraId="464478E5" w14:textId="77777777" w:rsidR="00123970" w:rsidRPr="00AB52E9" w:rsidRDefault="00123970" w:rsidP="00123970">
      <w:pPr>
        <w:rPr>
          <w:rFonts w:asciiTheme="minorHAnsi" w:hAnsiTheme="minorHAnsi"/>
        </w:rPr>
      </w:pPr>
    </w:p>
    <w:p w14:paraId="44B3701B" w14:textId="5E44E112" w:rsidR="00024C0E" w:rsidRPr="00AB52E9" w:rsidRDefault="00024C0E" w:rsidP="00024C0E">
      <w:pPr>
        <w:pStyle w:val="Header"/>
        <w:rPr>
          <w:rFonts w:asciiTheme="minorHAnsi" w:hAnsiTheme="minorHAnsi"/>
        </w:rPr>
      </w:pPr>
      <w:r w:rsidRPr="00AB52E9">
        <w:rPr>
          <w:rFonts w:asciiTheme="minorHAnsi" w:hAnsiTheme="minorHAnsi"/>
        </w:rPr>
        <w:t xml:space="preserve">Evidence provided through the portfolio comprises one of the three measures used in the calculation of the final summative score for the coordinator’s </w:t>
      </w:r>
      <w:r w:rsidR="00BE178F" w:rsidRPr="00AB52E9">
        <w:rPr>
          <w:rFonts w:asciiTheme="minorHAnsi" w:hAnsiTheme="minorHAnsi"/>
        </w:rPr>
        <w:t>evaluation</w:t>
      </w:r>
      <w:r w:rsidRPr="00AB52E9">
        <w:rPr>
          <w:rFonts w:asciiTheme="minorHAnsi" w:hAnsiTheme="minorHAnsi"/>
        </w:rPr>
        <w:t xml:space="preserve">. </w:t>
      </w:r>
    </w:p>
    <w:p w14:paraId="32E09A98" w14:textId="77777777" w:rsidR="00024C0E" w:rsidRPr="00AB52E9" w:rsidRDefault="00024C0E" w:rsidP="00024C0E">
      <w:pPr>
        <w:spacing w:before="57"/>
        <w:ind w:right="-20"/>
        <w:rPr>
          <w:rFonts w:asciiTheme="minorHAnsi" w:hAnsiTheme="minorHAnsi"/>
          <w:bCs/>
          <w:spacing w:val="1"/>
        </w:rPr>
      </w:pPr>
    </w:p>
    <w:p w14:paraId="1EC580BE" w14:textId="7579F7EA" w:rsidR="00EA576B" w:rsidRPr="00AB52E9" w:rsidRDefault="006D23F8" w:rsidP="00A04237">
      <w:pPr>
        <w:pStyle w:val="Header"/>
        <w:rPr>
          <w:rFonts w:asciiTheme="minorHAnsi" w:hAnsiTheme="minorHAnsi"/>
          <w:i/>
        </w:rPr>
      </w:pPr>
      <w:r w:rsidRPr="00AB52E9">
        <w:rPr>
          <w:rFonts w:asciiTheme="minorHAnsi" w:hAnsiTheme="minorHAnsi"/>
        </w:rPr>
        <w:t xml:space="preserve">The </w:t>
      </w:r>
      <w:r w:rsidRPr="00AB52E9">
        <w:rPr>
          <w:rFonts w:asciiTheme="minorHAnsi" w:hAnsiTheme="minorHAnsi"/>
          <w:i/>
        </w:rPr>
        <w:t>Portfolio Scoring Form</w:t>
      </w:r>
      <w:r w:rsidRPr="00AB52E9">
        <w:rPr>
          <w:rFonts w:asciiTheme="minorHAnsi" w:hAnsiTheme="minorHAnsi"/>
        </w:rPr>
        <w:t xml:space="preserve"> </w:t>
      </w:r>
      <w:r w:rsidR="00EA576B" w:rsidRPr="00AB52E9">
        <w:rPr>
          <w:rFonts w:asciiTheme="minorHAnsi" w:hAnsiTheme="minorHAnsi"/>
        </w:rPr>
        <w:t>(</w:t>
      </w:r>
      <w:r w:rsidR="00CF4E6E" w:rsidRPr="00AB52E9">
        <w:rPr>
          <w:rFonts w:asciiTheme="minorHAnsi" w:hAnsiTheme="minorHAnsi"/>
        </w:rPr>
        <w:t>see EES</w:t>
      </w:r>
      <w:r w:rsidR="00EA576B" w:rsidRPr="00AB52E9">
        <w:rPr>
          <w:rFonts w:asciiTheme="minorHAnsi" w:hAnsiTheme="minorHAnsi"/>
        </w:rPr>
        <w:t xml:space="preserve"> </w:t>
      </w:r>
      <w:hyperlink r:id="rId37" w:history="1">
        <w:r w:rsidR="00EA576B" w:rsidRPr="00AB52E9">
          <w:rPr>
            <w:rStyle w:val="Hyperlink"/>
            <w:rFonts w:asciiTheme="minorHAnsi" w:hAnsiTheme="minorHAnsi"/>
          </w:rPr>
          <w:t>Portal</w:t>
        </w:r>
      </w:hyperlink>
      <w:r w:rsidR="00EA576B" w:rsidRPr="00AB52E9">
        <w:rPr>
          <w:rFonts w:asciiTheme="minorHAnsi" w:hAnsiTheme="minorHAnsi"/>
        </w:rPr>
        <w:t xml:space="preserve">) </w:t>
      </w:r>
      <w:r w:rsidRPr="00AB52E9">
        <w:rPr>
          <w:rFonts w:asciiTheme="minorHAnsi" w:hAnsiTheme="minorHAnsi"/>
        </w:rPr>
        <w:t xml:space="preserve">is used to score the </w:t>
      </w:r>
      <w:r w:rsidR="00B33806" w:rsidRPr="00AB52E9">
        <w:rPr>
          <w:rFonts w:asciiTheme="minorHAnsi" w:hAnsiTheme="minorHAnsi"/>
        </w:rPr>
        <w:t>p</w:t>
      </w:r>
      <w:r w:rsidRPr="00AB52E9">
        <w:rPr>
          <w:rFonts w:asciiTheme="minorHAnsi" w:hAnsiTheme="minorHAnsi"/>
        </w:rPr>
        <w:t xml:space="preserve">ortfolio. </w:t>
      </w:r>
      <w:r w:rsidR="00EA576B" w:rsidRPr="00AB52E9">
        <w:rPr>
          <w:rFonts w:asciiTheme="minorHAnsi" w:hAnsiTheme="minorHAnsi"/>
        </w:rPr>
        <w:t xml:space="preserve">The artifacts aligned to each of the practices are identified on the form to assist the </w:t>
      </w:r>
      <w:r w:rsidR="00A16C14" w:rsidRPr="00AB52E9">
        <w:rPr>
          <w:rFonts w:asciiTheme="minorHAnsi" w:hAnsiTheme="minorHAnsi"/>
        </w:rPr>
        <w:t>director</w:t>
      </w:r>
      <w:r w:rsidR="00EA576B" w:rsidRPr="00AB52E9">
        <w:rPr>
          <w:rFonts w:asciiTheme="minorHAnsi" w:hAnsiTheme="minorHAnsi"/>
        </w:rPr>
        <w:t xml:space="preserve"> as he or she provides a rationale for each score. It will be important for the </w:t>
      </w:r>
      <w:r w:rsidR="00A16C14" w:rsidRPr="00AB52E9">
        <w:rPr>
          <w:rFonts w:asciiTheme="minorHAnsi" w:hAnsiTheme="minorHAnsi"/>
        </w:rPr>
        <w:t>coordinator</w:t>
      </w:r>
      <w:r w:rsidR="00EA576B" w:rsidRPr="00AB52E9">
        <w:rPr>
          <w:rFonts w:asciiTheme="minorHAnsi" w:hAnsiTheme="minorHAnsi"/>
        </w:rPr>
        <w:t xml:space="preserve"> to clearly indicate how Artifact </w:t>
      </w:r>
      <w:r w:rsidR="00A16C14" w:rsidRPr="00AB52E9">
        <w:rPr>
          <w:rFonts w:asciiTheme="minorHAnsi" w:hAnsiTheme="minorHAnsi"/>
        </w:rPr>
        <w:t>7</w:t>
      </w:r>
      <w:r w:rsidR="00EA576B" w:rsidRPr="00AB52E9">
        <w:rPr>
          <w:rFonts w:asciiTheme="minorHAnsi" w:hAnsiTheme="minorHAnsi"/>
        </w:rPr>
        <w:t>, the choice artifact, aligns to a practice</w:t>
      </w:r>
      <w:r w:rsidR="00E15E94" w:rsidRPr="00AB52E9">
        <w:rPr>
          <w:rFonts w:asciiTheme="minorHAnsi" w:hAnsiTheme="minorHAnsi"/>
        </w:rPr>
        <w:t>(s)</w:t>
      </w:r>
      <w:r w:rsidR="00EA576B" w:rsidRPr="00AB52E9">
        <w:rPr>
          <w:rFonts w:asciiTheme="minorHAnsi" w:hAnsiTheme="minorHAnsi"/>
        </w:rPr>
        <w:t xml:space="preserve"> to ensure that it is factored into a score(s). As a result of discussion during the Portfolio Review Meeting, the </w:t>
      </w:r>
      <w:r w:rsidR="00A16C14" w:rsidRPr="00AB52E9">
        <w:rPr>
          <w:rFonts w:asciiTheme="minorHAnsi" w:hAnsiTheme="minorHAnsi"/>
        </w:rPr>
        <w:t>director</w:t>
      </w:r>
      <w:r w:rsidR="00EA576B" w:rsidRPr="00AB52E9">
        <w:rPr>
          <w:rFonts w:asciiTheme="minorHAnsi" w:hAnsiTheme="minorHAnsi"/>
        </w:rPr>
        <w:t xml:space="preserve"> rates leadership performance for each practice based on the evidence offered through the artifacts and the explanation provided by the </w:t>
      </w:r>
      <w:r w:rsidR="00A16C14" w:rsidRPr="00AB52E9">
        <w:rPr>
          <w:rFonts w:asciiTheme="minorHAnsi" w:hAnsiTheme="minorHAnsi"/>
        </w:rPr>
        <w:t>coordinator</w:t>
      </w:r>
      <w:r w:rsidR="00EA576B" w:rsidRPr="00AB52E9">
        <w:rPr>
          <w:rFonts w:asciiTheme="minorHAnsi" w:hAnsiTheme="minorHAnsi"/>
        </w:rPr>
        <w:t xml:space="preserve">. Each practice score is automatically transferred to the appropriate box on the </w:t>
      </w:r>
      <w:r w:rsidR="00EA576B" w:rsidRPr="00AB52E9">
        <w:rPr>
          <w:rFonts w:asciiTheme="minorHAnsi" w:hAnsiTheme="minorHAnsi"/>
          <w:i/>
        </w:rPr>
        <w:t>Summative Evaluation Scoring Form.</w:t>
      </w:r>
    </w:p>
    <w:p w14:paraId="131F4346" w14:textId="77777777" w:rsidR="00EA576B" w:rsidRPr="00AB52E9" w:rsidRDefault="00EA576B" w:rsidP="00A04237">
      <w:pPr>
        <w:pStyle w:val="Header"/>
        <w:rPr>
          <w:rFonts w:asciiTheme="minorHAnsi" w:hAnsiTheme="minorHAnsi"/>
          <w:i/>
        </w:rPr>
      </w:pPr>
    </w:p>
    <w:p w14:paraId="5B9C4E9A" w14:textId="7A4D84E3" w:rsidR="00E45353" w:rsidRPr="00AB52E9" w:rsidRDefault="00F6031A" w:rsidP="00A04237">
      <w:pPr>
        <w:pStyle w:val="Header"/>
        <w:rPr>
          <w:rFonts w:asciiTheme="minorHAnsi" w:hAnsiTheme="minorHAnsi"/>
        </w:rPr>
      </w:pPr>
      <w:r w:rsidRPr="00AB52E9">
        <w:rPr>
          <w:rFonts w:asciiTheme="minorHAnsi" w:hAnsiTheme="minorHAnsi"/>
        </w:rPr>
        <w:t>The</w:t>
      </w:r>
      <w:r w:rsidR="004639ED" w:rsidRPr="00AB52E9">
        <w:rPr>
          <w:rFonts w:asciiTheme="minorHAnsi" w:hAnsiTheme="minorHAnsi"/>
        </w:rPr>
        <w:t xml:space="preserve"> director of curriculum and i</w:t>
      </w:r>
      <w:r w:rsidR="006D23F8" w:rsidRPr="00AB52E9">
        <w:rPr>
          <w:rFonts w:asciiTheme="minorHAnsi" w:hAnsiTheme="minorHAnsi"/>
        </w:rPr>
        <w:t>nstruction scores the essential practice</w:t>
      </w:r>
      <w:r w:rsidR="00A6366A" w:rsidRPr="00AB52E9">
        <w:rPr>
          <w:rFonts w:asciiTheme="minorHAnsi" w:hAnsiTheme="minorHAnsi"/>
        </w:rPr>
        <w:t>s</w:t>
      </w:r>
      <w:r w:rsidR="006D23F8" w:rsidRPr="00AB52E9">
        <w:rPr>
          <w:rFonts w:asciiTheme="minorHAnsi" w:hAnsiTheme="minorHAnsi"/>
        </w:rPr>
        <w:t xml:space="preserve"> based on the evidence provided by the artifacts and the explanation provided by the coordinator during the </w:t>
      </w:r>
      <w:r w:rsidR="00242E75" w:rsidRPr="00AB52E9">
        <w:rPr>
          <w:rFonts w:asciiTheme="minorHAnsi" w:hAnsiTheme="minorHAnsi"/>
        </w:rPr>
        <w:t>portfolio review</w:t>
      </w:r>
      <w:r w:rsidR="006D23F8" w:rsidRPr="00AB52E9">
        <w:rPr>
          <w:rFonts w:asciiTheme="minorHAnsi" w:hAnsiTheme="minorHAnsi"/>
        </w:rPr>
        <w:t xml:space="preserve">. </w:t>
      </w:r>
      <w:r w:rsidR="004639ED" w:rsidRPr="00AB52E9">
        <w:rPr>
          <w:rFonts w:asciiTheme="minorHAnsi" w:hAnsiTheme="minorHAnsi"/>
        </w:rPr>
        <w:t xml:space="preserve">The PGP is scored using the </w:t>
      </w:r>
      <w:r w:rsidR="004639ED" w:rsidRPr="00AB52E9">
        <w:rPr>
          <w:rFonts w:asciiTheme="minorHAnsi" w:hAnsiTheme="minorHAnsi"/>
          <w:i/>
          <w:highlight w:val="yellow"/>
        </w:rPr>
        <w:t>P</w:t>
      </w:r>
      <w:r w:rsidR="0033024D" w:rsidRPr="00AB52E9">
        <w:rPr>
          <w:rFonts w:asciiTheme="minorHAnsi" w:hAnsiTheme="minorHAnsi"/>
          <w:i/>
          <w:highlight w:val="yellow"/>
        </w:rPr>
        <w:t xml:space="preserve">rofessional </w:t>
      </w:r>
      <w:r w:rsidR="004639ED" w:rsidRPr="00AB52E9">
        <w:rPr>
          <w:rFonts w:asciiTheme="minorHAnsi" w:hAnsiTheme="minorHAnsi"/>
          <w:i/>
          <w:highlight w:val="yellow"/>
        </w:rPr>
        <w:t>G</w:t>
      </w:r>
      <w:r w:rsidR="0033024D" w:rsidRPr="00AB52E9">
        <w:rPr>
          <w:rFonts w:asciiTheme="minorHAnsi" w:hAnsiTheme="minorHAnsi"/>
          <w:i/>
          <w:highlight w:val="yellow"/>
        </w:rPr>
        <w:t xml:space="preserve">rowth </w:t>
      </w:r>
      <w:r w:rsidR="004639ED" w:rsidRPr="00AB52E9">
        <w:rPr>
          <w:rFonts w:asciiTheme="minorHAnsi" w:hAnsiTheme="minorHAnsi"/>
          <w:i/>
          <w:highlight w:val="yellow"/>
        </w:rPr>
        <w:t>P</w:t>
      </w:r>
      <w:r w:rsidR="0033024D" w:rsidRPr="00AB52E9">
        <w:rPr>
          <w:rFonts w:asciiTheme="minorHAnsi" w:hAnsiTheme="minorHAnsi"/>
          <w:i/>
          <w:highlight w:val="yellow"/>
        </w:rPr>
        <w:t>lan</w:t>
      </w:r>
      <w:r w:rsidR="004639ED" w:rsidRPr="00AB52E9">
        <w:rPr>
          <w:rFonts w:asciiTheme="minorHAnsi" w:hAnsiTheme="minorHAnsi"/>
          <w:i/>
          <w:highlight w:val="yellow"/>
        </w:rPr>
        <w:t xml:space="preserve"> Scoring </w:t>
      </w:r>
      <w:r w:rsidR="00E51306" w:rsidRPr="00AB52E9">
        <w:rPr>
          <w:rFonts w:asciiTheme="minorHAnsi" w:hAnsiTheme="minorHAnsi"/>
          <w:i/>
          <w:highlight w:val="yellow"/>
        </w:rPr>
        <w:t>Form</w:t>
      </w:r>
      <w:r w:rsidR="004639ED" w:rsidRPr="00AB52E9">
        <w:rPr>
          <w:rFonts w:asciiTheme="minorHAnsi" w:hAnsiTheme="minorHAnsi"/>
        </w:rPr>
        <w:t xml:space="preserve">. </w:t>
      </w:r>
      <w:r w:rsidR="00A16C14" w:rsidRPr="00AB52E9">
        <w:rPr>
          <w:rFonts w:asciiTheme="minorHAnsi" w:hAnsiTheme="minorHAnsi"/>
        </w:rPr>
        <w:t xml:space="preserve">The overall score for the PGP is the average of the </w:t>
      </w:r>
      <w:r w:rsidR="00E541B8" w:rsidRPr="00AB52E9">
        <w:rPr>
          <w:rFonts w:asciiTheme="minorHAnsi" w:hAnsiTheme="minorHAnsi"/>
          <w:highlight w:val="yellow"/>
        </w:rPr>
        <w:t>professional growth</w:t>
      </w:r>
      <w:r w:rsidR="00E51306" w:rsidRPr="00AB52E9">
        <w:rPr>
          <w:rFonts w:asciiTheme="minorHAnsi" w:hAnsiTheme="minorHAnsi"/>
        </w:rPr>
        <w:t xml:space="preserve"> </w:t>
      </w:r>
      <w:r w:rsidR="00A16C14" w:rsidRPr="00AB52E9">
        <w:rPr>
          <w:rFonts w:asciiTheme="minorHAnsi" w:hAnsiTheme="minorHAnsi"/>
        </w:rPr>
        <w:t xml:space="preserve">goal and collaborative goal scores. The PGP score is transferred to Essential Practice 4: Lead with Integrity on the </w:t>
      </w:r>
      <w:r w:rsidR="00A16C14" w:rsidRPr="00AB52E9">
        <w:rPr>
          <w:rFonts w:asciiTheme="minorHAnsi" w:hAnsiTheme="minorHAnsi"/>
          <w:i/>
        </w:rPr>
        <w:t>Summative Evaluation Scoring Form</w:t>
      </w:r>
      <w:r w:rsidR="00A16C14" w:rsidRPr="00AB52E9">
        <w:rPr>
          <w:rFonts w:asciiTheme="minorHAnsi" w:hAnsiTheme="minorHAnsi"/>
        </w:rPr>
        <w:t>.</w:t>
      </w:r>
    </w:p>
    <w:p w14:paraId="52649FCD" w14:textId="77777777" w:rsidR="00E45353" w:rsidRPr="00AB52E9" w:rsidRDefault="00E45353" w:rsidP="00A04237">
      <w:pPr>
        <w:pStyle w:val="Header"/>
        <w:rPr>
          <w:rFonts w:asciiTheme="minorHAnsi" w:hAnsiTheme="minorHAnsi"/>
        </w:rPr>
      </w:pPr>
    </w:p>
    <w:p w14:paraId="115282E5" w14:textId="4665C8E8" w:rsidR="00242E75" w:rsidRPr="00AB52E9" w:rsidRDefault="006D23F8" w:rsidP="00E15E94">
      <w:pPr>
        <w:pStyle w:val="Header"/>
        <w:rPr>
          <w:rFonts w:asciiTheme="minorHAnsi" w:hAnsiTheme="minorHAnsi"/>
        </w:rPr>
      </w:pPr>
      <w:r w:rsidRPr="00AB52E9">
        <w:rPr>
          <w:rFonts w:asciiTheme="minorHAnsi" w:hAnsiTheme="minorHAnsi"/>
        </w:rPr>
        <w:t xml:space="preserve">The </w:t>
      </w:r>
      <w:r w:rsidR="00A771E2" w:rsidRPr="00AB52E9">
        <w:rPr>
          <w:rFonts w:asciiTheme="minorHAnsi" w:hAnsiTheme="minorHAnsi"/>
        </w:rPr>
        <w:t>Portfolio is</w:t>
      </w:r>
      <w:r w:rsidRPr="00AB52E9">
        <w:rPr>
          <w:rFonts w:asciiTheme="minorHAnsi" w:hAnsiTheme="minorHAnsi"/>
        </w:rPr>
        <w:t xml:space="preserve"> used with</w:t>
      </w:r>
      <w:r w:rsidR="004639ED" w:rsidRPr="00AB52E9">
        <w:rPr>
          <w:rFonts w:asciiTheme="minorHAnsi" w:hAnsiTheme="minorHAnsi"/>
        </w:rPr>
        <w:t xml:space="preserve"> the</w:t>
      </w:r>
      <w:r w:rsidRPr="00AB52E9">
        <w:rPr>
          <w:rFonts w:asciiTheme="minorHAnsi" w:hAnsiTheme="minorHAnsi"/>
        </w:rPr>
        <w:t xml:space="preserve"> other measures to determine summative scores for each of the coordinator essential practices.  </w:t>
      </w:r>
    </w:p>
    <w:p w14:paraId="19BB3CA3" w14:textId="77777777" w:rsidR="00D4358E" w:rsidRPr="00AB52E9" w:rsidRDefault="00D4358E" w:rsidP="00A04237">
      <w:pPr>
        <w:jc w:val="center"/>
        <w:rPr>
          <w:rFonts w:asciiTheme="minorHAnsi" w:hAnsiTheme="minorHAnsi"/>
          <w:b/>
          <w:sz w:val="32"/>
          <w:szCs w:val="32"/>
        </w:rPr>
      </w:pPr>
    </w:p>
    <w:p w14:paraId="5AD91C04" w14:textId="615CC904" w:rsidR="006D23F8" w:rsidRPr="00AB52E9" w:rsidRDefault="006D23F8" w:rsidP="00B05478">
      <w:pPr>
        <w:jc w:val="center"/>
        <w:rPr>
          <w:rFonts w:asciiTheme="minorHAnsi" w:hAnsiTheme="minorHAnsi"/>
          <w:b/>
          <w:sz w:val="32"/>
          <w:szCs w:val="32"/>
        </w:rPr>
      </w:pPr>
      <w:r w:rsidRPr="00AB52E9">
        <w:rPr>
          <w:rFonts w:asciiTheme="minorHAnsi" w:hAnsiTheme="minorHAnsi"/>
          <w:b/>
          <w:sz w:val="32"/>
          <w:szCs w:val="32"/>
        </w:rPr>
        <w:t xml:space="preserve">Measure 3: </w:t>
      </w:r>
      <w:r w:rsidR="00D244E0" w:rsidRPr="00AB52E9">
        <w:rPr>
          <w:rFonts w:asciiTheme="minorHAnsi" w:hAnsiTheme="minorHAnsi"/>
          <w:b/>
          <w:sz w:val="32"/>
          <w:szCs w:val="32"/>
        </w:rPr>
        <w:t>Employee</w:t>
      </w:r>
      <w:r w:rsidRPr="00AB52E9">
        <w:rPr>
          <w:rFonts w:asciiTheme="minorHAnsi" w:hAnsiTheme="minorHAnsi"/>
          <w:b/>
          <w:sz w:val="32"/>
          <w:szCs w:val="32"/>
        </w:rPr>
        <w:t xml:space="preserve"> Time</w:t>
      </w:r>
    </w:p>
    <w:p w14:paraId="4F230F5E" w14:textId="77777777" w:rsidR="00242E75" w:rsidRPr="00AB52E9" w:rsidRDefault="00242E75" w:rsidP="00A04237">
      <w:pPr>
        <w:jc w:val="center"/>
        <w:rPr>
          <w:rFonts w:asciiTheme="minorHAnsi" w:hAnsiTheme="minorHAnsi"/>
          <w:b/>
          <w:sz w:val="28"/>
          <w:szCs w:val="28"/>
        </w:rPr>
      </w:pPr>
    </w:p>
    <w:p w14:paraId="71D37F09" w14:textId="7D4A36CE" w:rsidR="006D23F8" w:rsidRPr="00AB52E9" w:rsidRDefault="006D23F8" w:rsidP="006D23F8">
      <w:pPr>
        <w:pStyle w:val="Bullet10"/>
        <w:numPr>
          <w:ilvl w:val="0"/>
          <w:numId w:val="0"/>
        </w:numPr>
        <w:spacing w:before="0" w:after="0"/>
        <w:rPr>
          <w:rFonts w:asciiTheme="minorHAnsi" w:hAnsiTheme="minorHAnsi"/>
        </w:rPr>
      </w:pPr>
      <w:r w:rsidRPr="00AB52E9">
        <w:rPr>
          <w:rFonts w:asciiTheme="minorHAnsi" w:hAnsiTheme="minorHAnsi"/>
        </w:rPr>
        <w:t xml:space="preserve">Being present is an important professional behavior for all employees of the VIDE.  Coordinators play a significant role in district and school </w:t>
      </w:r>
      <w:r w:rsidR="00A04237" w:rsidRPr="00AB52E9">
        <w:rPr>
          <w:rFonts w:asciiTheme="minorHAnsi" w:hAnsiTheme="minorHAnsi"/>
        </w:rPr>
        <w:t>leadership;</w:t>
      </w:r>
      <w:r w:rsidRPr="00AB52E9">
        <w:rPr>
          <w:rFonts w:asciiTheme="minorHAnsi" w:hAnsiTheme="minorHAnsi"/>
        </w:rPr>
        <w:t xml:space="preserve"> therefore</w:t>
      </w:r>
      <w:r w:rsidR="00B16294" w:rsidRPr="00AB52E9">
        <w:rPr>
          <w:rFonts w:asciiTheme="minorHAnsi" w:hAnsiTheme="minorHAnsi"/>
        </w:rPr>
        <w:t>,</w:t>
      </w:r>
      <w:r w:rsidRPr="00AB52E9">
        <w:rPr>
          <w:rFonts w:asciiTheme="minorHAnsi" w:hAnsiTheme="minorHAnsi"/>
        </w:rPr>
        <w:t xml:space="preserve"> it is important that the coordinator is present. </w:t>
      </w:r>
      <w:r w:rsidR="00D244E0" w:rsidRPr="00AB52E9">
        <w:rPr>
          <w:rFonts w:asciiTheme="minorHAnsi" w:hAnsiTheme="minorHAnsi"/>
        </w:rPr>
        <w:t>Employee</w:t>
      </w:r>
      <w:r w:rsidRPr="00AB52E9">
        <w:rPr>
          <w:rFonts w:asciiTheme="minorHAnsi" w:hAnsiTheme="minorHAnsi"/>
        </w:rPr>
        <w:t xml:space="preserve"> Time is determined by attendance</w:t>
      </w:r>
      <w:r w:rsidR="00493ACF" w:rsidRPr="00AB52E9">
        <w:rPr>
          <w:rFonts w:asciiTheme="minorHAnsi" w:hAnsiTheme="minorHAnsi"/>
        </w:rPr>
        <w:t xml:space="preserve"> </w:t>
      </w:r>
      <w:r w:rsidRPr="00AB52E9">
        <w:rPr>
          <w:rFonts w:asciiTheme="minorHAnsi" w:hAnsiTheme="minorHAnsi"/>
        </w:rPr>
        <w:t xml:space="preserve">as reported in </w:t>
      </w:r>
      <w:proofErr w:type="spellStart"/>
      <w:r w:rsidRPr="00AB52E9">
        <w:rPr>
          <w:rFonts w:asciiTheme="minorHAnsi" w:hAnsiTheme="minorHAnsi"/>
        </w:rPr>
        <w:t>TimeForce</w:t>
      </w:r>
      <w:proofErr w:type="spellEnd"/>
      <w:r w:rsidRPr="00AB52E9">
        <w:rPr>
          <w:rFonts w:asciiTheme="minorHAnsi" w:hAnsiTheme="minorHAnsi"/>
        </w:rPr>
        <w:t xml:space="preserve"> and is scored using the rubric in the VIDE Attendance Policy. </w:t>
      </w:r>
    </w:p>
    <w:p w14:paraId="6ABBF68B" w14:textId="320C923B" w:rsidR="00190730" w:rsidRPr="00AB52E9" w:rsidRDefault="00A308FD" w:rsidP="00F80EB6">
      <w:pPr>
        <w:pStyle w:val="BodyText"/>
        <w:spacing w:after="0"/>
        <w:rPr>
          <w:rFonts w:asciiTheme="minorHAnsi" w:hAnsiTheme="minorHAnsi"/>
        </w:rPr>
      </w:pPr>
      <w:r w:rsidRPr="00AB52E9">
        <w:rPr>
          <w:rFonts w:asciiTheme="minorHAnsi" w:hAnsiTheme="minorHAnsi"/>
        </w:rPr>
        <w:lastRenderedPageBreak/>
        <w:t xml:space="preserve">The </w:t>
      </w:r>
      <w:r w:rsidRPr="00AB52E9">
        <w:rPr>
          <w:rFonts w:asciiTheme="minorHAnsi" w:hAnsiTheme="minorHAnsi" w:cs="Times New Roman"/>
        </w:rPr>
        <w:t xml:space="preserve">director </w:t>
      </w:r>
      <w:r w:rsidRPr="00AB52E9">
        <w:rPr>
          <w:rFonts w:asciiTheme="minorHAnsi" w:hAnsiTheme="minorHAnsi"/>
        </w:rPr>
        <w:t xml:space="preserve">completes the </w:t>
      </w:r>
      <w:r w:rsidRPr="00AB52E9">
        <w:rPr>
          <w:rFonts w:asciiTheme="minorHAnsi" w:eastAsia="Times New Roman" w:hAnsiTheme="minorHAnsi" w:cstheme="minorHAnsi"/>
          <w:i/>
          <w:w w:val="107"/>
        </w:rPr>
        <w:t xml:space="preserve">Employee </w:t>
      </w:r>
      <w:r w:rsidRPr="00AB52E9">
        <w:rPr>
          <w:rFonts w:asciiTheme="minorHAnsi" w:hAnsiTheme="minorHAnsi"/>
          <w:i/>
        </w:rPr>
        <w:t>Time Form</w:t>
      </w:r>
      <w:r w:rsidRPr="00AB52E9">
        <w:rPr>
          <w:rFonts w:asciiTheme="minorHAnsi" w:hAnsiTheme="minorHAnsi"/>
        </w:rPr>
        <w:t xml:space="preserve"> (see </w:t>
      </w:r>
      <w:hyperlink r:id="rId38" w:history="1">
        <w:r w:rsidRPr="00AB52E9">
          <w:rPr>
            <w:rStyle w:val="Hyperlink"/>
            <w:rFonts w:asciiTheme="minorHAnsi" w:hAnsiTheme="minorHAnsi"/>
          </w:rPr>
          <w:t>EES Portal</w:t>
        </w:r>
      </w:hyperlink>
      <w:r w:rsidRPr="00AB52E9">
        <w:rPr>
          <w:rFonts w:asciiTheme="minorHAnsi" w:hAnsiTheme="minorHAnsi"/>
        </w:rPr>
        <w:t>)</w:t>
      </w:r>
      <w:r w:rsidRPr="00AB52E9">
        <w:rPr>
          <w:rFonts w:asciiTheme="minorHAnsi" w:hAnsiTheme="minorHAnsi"/>
          <w:b/>
        </w:rPr>
        <w:t xml:space="preserve"> </w:t>
      </w:r>
      <w:r w:rsidRPr="00AB52E9">
        <w:rPr>
          <w:rFonts w:asciiTheme="minorHAnsi" w:hAnsiTheme="minorHAnsi"/>
        </w:rPr>
        <w:t xml:space="preserve">based on the </w:t>
      </w:r>
      <w:r w:rsidRPr="00AB52E9">
        <w:rPr>
          <w:rFonts w:asciiTheme="minorHAnsi" w:eastAsia="Times New Roman" w:hAnsiTheme="minorHAnsi" w:cstheme="minorHAnsi"/>
          <w:w w:val="107"/>
        </w:rPr>
        <w:t>coordinator’</w:t>
      </w:r>
      <w:r w:rsidRPr="00AB52E9">
        <w:rPr>
          <w:rFonts w:asciiTheme="minorHAnsi" w:hAnsiTheme="minorHAnsi"/>
        </w:rPr>
        <w:t xml:space="preserve">s record of attendance in </w:t>
      </w:r>
      <w:proofErr w:type="spellStart"/>
      <w:r w:rsidRPr="00AB52E9">
        <w:rPr>
          <w:rFonts w:asciiTheme="minorHAnsi" w:hAnsiTheme="minorHAnsi"/>
        </w:rPr>
        <w:t>TimeForce</w:t>
      </w:r>
      <w:proofErr w:type="spellEnd"/>
      <w:r w:rsidRPr="00AB52E9">
        <w:rPr>
          <w:rFonts w:asciiTheme="minorHAnsi" w:hAnsiTheme="minorHAnsi"/>
        </w:rPr>
        <w:t xml:space="preserve"> and submits it through </w:t>
      </w:r>
      <w:proofErr w:type="spellStart"/>
      <w:r w:rsidRPr="00AB52E9">
        <w:rPr>
          <w:rFonts w:asciiTheme="minorHAnsi" w:hAnsiTheme="minorHAnsi"/>
        </w:rPr>
        <w:t>TalentEd</w:t>
      </w:r>
      <w:proofErr w:type="spellEnd"/>
      <w:r w:rsidRPr="00AB52E9">
        <w:rPr>
          <w:rFonts w:asciiTheme="minorHAnsi" w:hAnsiTheme="minorHAnsi"/>
        </w:rPr>
        <w:t xml:space="preserve"> before</w:t>
      </w:r>
      <w:r w:rsidRPr="00AB52E9">
        <w:rPr>
          <w:rFonts w:asciiTheme="minorHAnsi" w:hAnsiTheme="minorHAnsi"/>
          <w:b/>
        </w:rPr>
        <w:t xml:space="preserve"> </w:t>
      </w:r>
      <w:r w:rsidRPr="00AB52E9">
        <w:rPr>
          <w:rFonts w:asciiTheme="minorHAnsi" w:hAnsiTheme="minorHAnsi"/>
        </w:rPr>
        <w:t>the Summative Evaluation</w:t>
      </w:r>
      <w:r w:rsidRPr="00AB52E9">
        <w:rPr>
          <w:rFonts w:asciiTheme="minorHAnsi" w:hAnsiTheme="minorHAnsi"/>
          <w:b/>
        </w:rPr>
        <w:t xml:space="preserve"> </w:t>
      </w:r>
      <w:r w:rsidRPr="00AB52E9">
        <w:rPr>
          <w:rFonts w:asciiTheme="minorHAnsi" w:hAnsiTheme="minorHAnsi"/>
        </w:rPr>
        <w:t xml:space="preserve">Meeting. A copy of the </w:t>
      </w:r>
      <w:r w:rsidR="00D23DED">
        <w:rPr>
          <w:rFonts w:asciiTheme="minorHAnsi" w:hAnsiTheme="minorHAnsi"/>
        </w:rPr>
        <w:t>VIDE</w:t>
      </w:r>
      <w:bookmarkStart w:id="28" w:name="_GoBack"/>
      <w:bookmarkEnd w:id="28"/>
      <w:r w:rsidRPr="00AB52E9">
        <w:rPr>
          <w:rFonts w:asciiTheme="minorHAnsi" w:hAnsiTheme="minorHAnsi"/>
        </w:rPr>
        <w:t xml:space="preserve"> Personnel Attendance Policy can be accessed on the VIDE website: </w:t>
      </w:r>
      <w:hyperlink r:id="rId39" w:history="1">
        <w:r w:rsidRPr="00AB52E9">
          <w:rPr>
            <w:rStyle w:val="Hyperlink"/>
            <w:rFonts w:asciiTheme="minorHAnsi" w:hAnsiTheme="minorHAnsi"/>
          </w:rPr>
          <w:t>www.vide.vi</w:t>
        </w:r>
      </w:hyperlink>
      <w:r w:rsidRPr="00AB52E9">
        <w:rPr>
          <w:rFonts w:asciiTheme="minorHAnsi" w:hAnsiTheme="minorHAnsi"/>
        </w:rPr>
        <w:t xml:space="preserve">  </w:t>
      </w:r>
    </w:p>
    <w:p w14:paraId="6E14EB72" w14:textId="0A7BA703" w:rsidR="00F80EB6" w:rsidRPr="00AB52E9" w:rsidRDefault="009B047C" w:rsidP="00F80EB6">
      <w:pPr>
        <w:pStyle w:val="BodyText"/>
        <w:spacing w:after="0"/>
        <w:rPr>
          <w:rFonts w:asciiTheme="minorHAnsi" w:hAnsiTheme="minorHAnsi"/>
        </w:rPr>
      </w:pPr>
      <w:r w:rsidRPr="00AB52E9">
        <w:rPr>
          <w:rFonts w:asciiTheme="minorHAnsi" w:hAnsiTheme="minorHAnsi"/>
        </w:rPr>
        <w:t xml:space="preserve">Each </w:t>
      </w:r>
      <w:r w:rsidR="00E87297" w:rsidRPr="00AB52E9">
        <w:rPr>
          <w:rFonts w:asciiTheme="minorHAnsi" w:hAnsiTheme="minorHAnsi"/>
        </w:rPr>
        <w:t xml:space="preserve">of the three </w:t>
      </w:r>
      <w:r w:rsidRPr="00AB52E9">
        <w:rPr>
          <w:rFonts w:asciiTheme="minorHAnsi" w:hAnsiTheme="minorHAnsi"/>
        </w:rPr>
        <w:t>measure</w:t>
      </w:r>
      <w:r w:rsidR="00E87297" w:rsidRPr="00AB52E9">
        <w:rPr>
          <w:rFonts w:asciiTheme="minorHAnsi" w:hAnsiTheme="minorHAnsi"/>
        </w:rPr>
        <w:t>s</w:t>
      </w:r>
      <w:r w:rsidRPr="00AB52E9">
        <w:rPr>
          <w:rFonts w:asciiTheme="minorHAnsi" w:hAnsiTheme="minorHAnsi"/>
        </w:rPr>
        <w:t xml:space="preserve"> discussed above</w:t>
      </w:r>
      <w:r w:rsidR="008163E9" w:rsidRPr="00AB52E9">
        <w:rPr>
          <w:rFonts w:asciiTheme="minorHAnsi" w:hAnsiTheme="minorHAnsi"/>
        </w:rPr>
        <w:t xml:space="preserve"> (observation, portfolio</w:t>
      </w:r>
      <w:r w:rsidR="00946F6E" w:rsidRPr="00AB52E9">
        <w:rPr>
          <w:rFonts w:asciiTheme="minorHAnsi" w:hAnsiTheme="minorHAnsi"/>
        </w:rPr>
        <w:t>,</w:t>
      </w:r>
      <w:r w:rsidR="008163E9" w:rsidRPr="00AB52E9">
        <w:rPr>
          <w:rFonts w:asciiTheme="minorHAnsi" w:hAnsiTheme="minorHAnsi"/>
        </w:rPr>
        <w:t xml:space="preserve"> and </w:t>
      </w:r>
      <w:r w:rsidR="00D244E0" w:rsidRPr="00AB52E9">
        <w:rPr>
          <w:rFonts w:asciiTheme="minorHAnsi" w:hAnsiTheme="minorHAnsi"/>
        </w:rPr>
        <w:t xml:space="preserve">employee </w:t>
      </w:r>
      <w:r w:rsidR="008163E9" w:rsidRPr="00AB52E9">
        <w:rPr>
          <w:rFonts w:asciiTheme="minorHAnsi" w:hAnsiTheme="minorHAnsi"/>
        </w:rPr>
        <w:t>time)</w:t>
      </w:r>
      <w:r w:rsidRPr="00AB52E9">
        <w:rPr>
          <w:rFonts w:asciiTheme="minorHAnsi" w:hAnsiTheme="minorHAnsi"/>
        </w:rPr>
        <w:t xml:space="preserve"> contri</w:t>
      </w:r>
      <w:r w:rsidR="00F80EB6" w:rsidRPr="00AB52E9">
        <w:rPr>
          <w:rFonts w:asciiTheme="minorHAnsi" w:hAnsiTheme="minorHAnsi"/>
        </w:rPr>
        <w:t>butes to coordinator evaluation</w:t>
      </w:r>
      <w:r w:rsidR="00442909" w:rsidRPr="00AB52E9">
        <w:rPr>
          <w:rFonts w:asciiTheme="minorHAnsi" w:hAnsiTheme="minorHAnsi"/>
        </w:rPr>
        <w:t>. As Table 4</w:t>
      </w:r>
      <w:r w:rsidRPr="00AB52E9">
        <w:rPr>
          <w:rFonts w:asciiTheme="minorHAnsi" w:hAnsiTheme="minorHAnsi"/>
        </w:rPr>
        <w:t xml:space="preserve"> shows, observation </w:t>
      </w:r>
      <w:r w:rsidR="00F80EB6" w:rsidRPr="00AB52E9">
        <w:rPr>
          <w:rFonts w:asciiTheme="minorHAnsi" w:hAnsiTheme="minorHAnsi"/>
        </w:rPr>
        <w:t xml:space="preserve">of a coordinator providing professional development </w:t>
      </w:r>
      <w:r w:rsidRPr="00AB52E9">
        <w:rPr>
          <w:rFonts w:asciiTheme="minorHAnsi" w:hAnsiTheme="minorHAnsi"/>
        </w:rPr>
        <w:t>provide</w:t>
      </w:r>
      <w:r w:rsidR="00F80EB6" w:rsidRPr="00AB52E9">
        <w:rPr>
          <w:rFonts w:asciiTheme="minorHAnsi" w:hAnsiTheme="minorHAnsi"/>
        </w:rPr>
        <w:t>s</w:t>
      </w:r>
      <w:r w:rsidRPr="00AB52E9">
        <w:rPr>
          <w:rFonts w:asciiTheme="minorHAnsi" w:hAnsiTheme="minorHAnsi"/>
        </w:rPr>
        <w:t xml:space="preserve"> evidence for </w:t>
      </w:r>
      <w:r w:rsidR="00F80EB6" w:rsidRPr="00AB52E9">
        <w:rPr>
          <w:rFonts w:asciiTheme="minorHAnsi" w:hAnsiTheme="minorHAnsi"/>
        </w:rPr>
        <w:t>two</w:t>
      </w:r>
      <w:r w:rsidRPr="00AB52E9">
        <w:rPr>
          <w:rFonts w:asciiTheme="minorHAnsi" w:hAnsiTheme="minorHAnsi"/>
        </w:rPr>
        <w:t xml:space="preserve"> </w:t>
      </w:r>
      <w:r w:rsidR="00AA2150" w:rsidRPr="00AB52E9">
        <w:rPr>
          <w:rFonts w:asciiTheme="minorHAnsi" w:hAnsiTheme="minorHAnsi"/>
        </w:rPr>
        <w:t>essential practices</w:t>
      </w:r>
      <w:r w:rsidR="00F80EB6" w:rsidRPr="00AB52E9">
        <w:rPr>
          <w:rFonts w:asciiTheme="minorHAnsi" w:hAnsiTheme="minorHAnsi"/>
        </w:rPr>
        <w:t>, Focus on Learning and Manage Organizational Resources</w:t>
      </w:r>
      <w:r w:rsidRPr="00AB52E9">
        <w:rPr>
          <w:rFonts w:asciiTheme="minorHAnsi" w:hAnsiTheme="minorHAnsi"/>
        </w:rPr>
        <w:t xml:space="preserve">. </w:t>
      </w:r>
      <w:r w:rsidR="008F49E1" w:rsidRPr="00AB52E9">
        <w:rPr>
          <w:rFonts w:asciiTheme="minorHAnsi" w:hAnsiTheme="minorHAnsi"/>
        </w:rPr>
        <w:t xml:space="preserve">If the coordinator and </w:t>
      </w:r>
      <w:r w:rsidR="008334A4" w:rsidRPr="00AB52E9">
        <w:rPr>
          <w:rFonts w:asciiTheme="minorHAnsi" w:hAnsiTheme="minorHAnsi"/>
        </w:rPr>
        <w:t>d</w:t>
      </w:r>
      <w:r w:rsidR="008F49E1" w:rsidRPr="00AB52E9">
        <w:rPr>
          <w:rFonts w:asciiTheme="minorHAnsi" w:hAnsiTheme="minorHAnsi"/>
        </w:rPr>
        <w:t>irector decide the second observation will be focused on an activity that is not professional development, the</w:t>
      </w:r>
      <w:r w:rsidR="00F80EB6" w:rsidRPr="00AB52E9">
        <w:rPr>
          <w:rFonts w:asciiTheme="minorHAnsi" w:hAnsiTheme="minorHAnsi"/>
        </w:rPr>
        <w:t>y</w:t>
      </w:r>
      <w:r w:rsidR="008F49E1" w:rsidRPr="00AB52E9">
        <w:rPr>
          <w:rFonts w:asciiTheme="minorHAnsi" w:hAnsiTheme="minorHAnsi"/>
        </w:rPr>
        <w:t xml:space="preserve"> </w:t>
      </w:r>
      <w:r w:rsidR="00F80EB6" w:rsidRPr="00AB52E9">
        <w:rPr>
          <w:rFonts w:asciiTheme="minorHAnsi" w:hAnsiTheme="minorHAnsi"/>
        </w:rPr>
        <w:t xml:space="preserve">will identify the two practices to be </w:t>
      </w:r>
      <w:r w:rsidR="008F49E1" w:rsidRPr="00AB52E9">
        <w:rPr>
          <w:rFonts w:asciiTheme="minorHAnsi" w:hAnsiTheme="minorHAnsi"/>
        </w:rPr>
        <w:t>observ</w:t>
      </w:r>
      <w:r w:rsidR="00F80EB6" w:rsidRPr="00AB52E9">
        <w:rPr>
          <w:rFonts w:asciiTheme="minorHAnsi" w:hAnsiTheme="minorHAnsi"/>
        </w:rPr>
        <w:t>ed based on the nature of the activity</w:t>
      </w:r>
      <w:r w:rsidR="008F49E1" w:rsidRPr="00AB52E9">
        <w:rPr>
          <w:rFonts w:asciiTheme="minorHAnsi" w:hAnsiTheme="minorHAnsi"/>
        </w:rPr>
        <w:t>.</w:t>
      </w:r>
      <w:r w:rsidR="00F80EB6" w:rsidRPr="00AB52E9">
        <w:rPr>
          <w:rFonts w:asciiTheme="minorHAnsi" w:hAnsiTheme="minorHAnsi"/>
        </w:rPr>
        <w:t xml:space="preserve"> Although </w:t>
      </w:r>
      <w:r w:rsidR="00D244E0" w:rsidRPr="00AB52E9">
        <w:rPr>
          <w:rFonts w:asciiTheme="minorHAnsi" w:hAnsiTheme="minorHAnsi"/>
        </w:rPr>
        <w:t xml:space="preserve">Employee </w:t>
      </w:r>
      <w:r w:rsidR="00F80EB6" w:rsidRPr="00AB52E9">
        <w:rPr>
          <w:rFonts w:asciiTheme="minorHAnsi" w:hAnsiTheme="minorHAnsi"/>
        </w:rPr>
        <w:t>Time aligns to all the essential practices, it represents 10% of the overall evaluation and thus is scored separately.</w:t>
      </w:r>
    </w:p>
    <w:p w14:paraId="540C328B" w14:textId="635371D3" w:rsidR="00265DA4" w:rsidRPr="00AB52E9" w:rsidRDefault="00265DA4" w:rsidP="00E15E94">
      <w:pPr>
        <w:pStyle w:val="BodyText"/>
        <w:spacing w:before="120" w:after="0"/>
        <w:rPr>
          <w:rFonts w:asciiTheme="minorHAnsi" w:hAnsiTheme="minorHAnsi"/>
        </w:rPr>
      </w:pPr>
    </w:p>
    <w:p w14:paraId="15249721" w14:textId="00AC5C54" w:rsidR="009B047C" w:rsidRPr="00AB52E9" w:rsidRDefault="00442909" w:rsidP="009B047C">
      <w:pPr>
        <w:spacing w:line="276" w:lineRule="auto"/>
        <w:rPr>
          <w:rFonts w:asciiTheme="minorHAnsi" w:hAnsiTheme="minorHAnsi"/>
        </w:rPr>
      </w:pPr>
      <w:r w:rsidRPr="00AB52E9">
        <w:rPr>
          <w:rFonts w:asciiTheme="minorHAnsi" w:hAnsiTheme="minorHAnsi"/>
        </w:rPr>
        <w:t>Table 4</w:t>
      </w:r>
      <w:r w:rsidR="009B047C" w:rsidRPr="00AB52E9">
        <w:rPr>
          <w:rFonts w:asciiTheme="minorHAnsi" w:hAnsiTheme="minorHAnsi"/>
        </w:rPr>
        <w:t xml:space="preserve">. </w:t>
      </w:r>
    </w:p>
    <w:p w14:paraId="37C68316" w14:textId="7D405332" w:rsidR="009B047C" w:rsidRPr="00AB52E9" w:rsidRDefault="009B047C" w:rsidP="00E15E94">
      <w:pPr>
        <w:spacing w:after="120"/>
        <w:rPr>
          <w:rFonts w:asciiTheme="minorHAnsi" w:hAnsiTheme="minorHAnsi"/>
          <w:i/>
          <w:sz w:val="22"/>
          <w:szCs w:val="22"/>
        </w:rPr>
      </w:pPr>
      <w:r w:rsidRPr="00AB52E9">
        <w:rPr>
          <w:rFonts w:asciiTheme="minorHAnsi" w:hAnsiTheme="minorHAnsi"/>
          <w:i/>
        </w:rPr>
        <w:t>Alignment between the Coordinator Evaluation Measures and the Essential Practices of Coordinators in the Coordinator Framework</w:t>
      </w:r>
      <w:r w:rsidRPr="00AB52E9">
        <w:rPr>
          <w:rFonts w:asciiTheme="minorHAnsi" w:hAnsiTheme="minorHAnsi"/>
          <w:i/>
          <w:sz w:val="22"/>
          <w:szCs w:val="22"/>
        </w:rPr>
        <w:tab/>
      </w:r>
    </w:p>
    <w:tbl>
      <w:tblPr>
        <w:tblStyle w:val="TableGrid"/>
        <w:tblW w:w="0" w:type="auto"/>
        <w:tblInd w:w="198" w:type="dxa"/>
        <w:tblLayout w:type="fixed"/>
        <w:tblLook w:val="04A0" w:firstRow="1" w:lastRow="0" w:firstColumn="1" w:lastColumn="0" w:noHBand="0" w:noVBand="1"/>
      </w:tblPr>
      <w:tblGrid>
        <w:gridCol w:w="2628"/>
        <w:gridCol w:w="1440"/>
        <w:gridCol w:w="1350"/>
        <w:gridCol w:w="1602"/>
        <w:gridCol w:w="1571"/>
      </w:tblGrid>
      <w:tr w:rsidR="009B047C" w:rsidRPr="00AB52E9" w14:paraId="6AEEAD05" w14:textId="77777777" w:rsidTr="000D0E74">
        <w:trPr>
          <w:trHeight w:val="305"/>
        </w:trPr>
        <w:tc>
          <w:tcPr>
            <w:tcW w:w="2628" w:type="dxa"/>
            <w:vMerge w:val="restart"/>
            <w:shd w:val="clear" w:color="auto" w:fill="BFBFBF" w:themeFill="background1" w:themeFillShade="BF"/>
            <w:vAlign w:val="bottom"/>
          </w:tcPr>
          <w:p w14:paraId="559FC260" w14:textId="77777777" w:rsidR="009B047C" w:rsidRPr="00AB52E9" w:rsidRDefault="009B047C" w:rsidP="00AA2150">
            <w:pPr>
              <w:spacing w:before="40" w:after="40"/>
              <w:rPr>
                <w:rFonts w:asciiTheme="minorHAnsi" w:hAnsiTheme="minorHAnsi"/>
                <w:sz w:val="22"/>
                <w:szCs w:val="22"/>
              </w:rPr>
            </w:pPr>
            <w:r w:rsidRPr="00AB52E9">
              <w:rPr>
                <w:rFonts w:asciiTheme="minorHAnsi" w:hAnsiTheme="minorHAnsi"/>
                <w:b/>
                <w:szCs w:val="22"/>
              </w:rPr>
              <w:t>Measures</w:t>
            </w:r>
          </w:p>
        </w:tc>
        <w:tc>
          <w:tcPr>
            <w:tcW w:w="5963" w:type="dxa"/>
            <w:gridSpan w:val="4"/>
            <w:vAlign w:val="center"/>
          </w:tcPr>
          <w:p w14:paraId="6CF0BF7A" w14:textId="77777777" w:rsidR="009B047C" w:rsidRPr="00AB52E9" w:rsidRDefault="009B047C" w:rsidP="009B047C">
            <w:pPr>
              <w:spacing w:before="40" w:after="40"/>
              <w:jc w:val="center"/>
              <w:rPr>
                <w:rFonts w:asciiTheme="minorHAnsi" w:hAnsiTheme="minorHAnsi"/>
                <w:b/>
                <w:sz w:val="22"/>
                <w:szCs w:val="22"/>
              </w:rPr>
            </w:pPr>
            <w:r w:rsidRPr="00AB52E9">
              <w:rPr>
                <w:rFonts w:asciiTheme="minorHAnsi" w:hAnsiTheme="minorHAnsi"/>
                <w:b/>
                <w:szCs w:val="22"/>
              </w:rPr>
              <w:t>Essential Practices of Coordinators</w:t>
            </w:r>
          </w:p>
        </w:tc>
      </w:tr>
      <w:tr w:rsidR="00AA2150" w:rsidRPr="00AB52E9" w14:paraId="20271F00" w14:textId="77777777" w:rsidTr="00F80EB6">
        <w:trPr>
          <w:trHeight w:val="755"/>
        </w:trPr>
        <w:tc>
          <w:tcPr>
            <w:tcW w:w="2628" w:type="dxa"/>
            <w:vMerge/>
            <w:shd w:val="clear" w:color="auto" w:fill="BFBFBF" w:themeFill="background1" w:themeFillShade="BF"/>
            <w:vAlign w:val="center"/>
          </w:tcPr>
          <w:p w14:paraId="617082D7" w14:textId="77777777" w:rsidR="00AA2150" w:rsidRPr="00AB52E9" w:rsidRDefault="00AA2150" w:rsidP="009B047C">
            <w:pPr>
              <w:spacing w:before="40" w:after="40"/>
              <w:rPr>
                <w:rFonts w:asciiTheme="minorHAnsi" w:hAnsiTheme="minorHAnsi"/>
                <w:b/>
                <w:sz w:val="22"/>
                <w:szCs w:val="22"/>
              </w:rPr>
            </w:pPr>
          </w:p>
        </w:tc>
        <w:tc>
          <w:tcPr>
            <w:tcW w:w="1440" w:type="dxa"/>
            <w:tcBorders>
              <w:bottom w:val="single" w:sz="4" w:space="0" w:color="auto"/>
            </w:tcBorders>
            <w:vAlign w:val="center"/>
          </w:tcPr>
          <w:p w14:paraId="34584CD8" w14:textId="4AD73B1C" w:rsidR="00AA2150" w:rsidRPr="00AB52E9" w:rsidRDefault="00AA2150" w:rsidP="00F80EB6">
            <w:pPr>
              <w:spacing w:before="40" w:after="40"/>
              <w:jc w:val="center"/>
              <w:rPr>
                <w:rFonts w:asciiTheme="minorHAnsi" w:hAnsiTheme="minorHAnsi"/>
                <w:b/>
                <w:sz w:val="22"/>
                <w:szCs w:val="22"/>
              </w:rPr>
            </w:pPr>
            <w:r w:rsidRPr="00AB52E9">
              <w:rPr>
                <w:rFonts w:asciiTheme="minorHAnsi" w:hAnsiTheme="minorHAnsi"/>
                <w:b/>
                <w:sz w:val="22"/>
                <w:szCs w:val="22"/>
              </w:rPr>
              <w:t>Bu</w:t>
            </w:r>
            <w:r w:rsidR="00F80EB6" w:rsidRPr="00AB52E9">
              <w:rPr>
                <w:rFonts w:asciiTheme="minorHAnsi" w:hAnsiTheme="minorHAnsi"/>
                <w:b/>
                <w:sz w:val="22"/>
                <w:szCs w:val="22"/>
              </w:rPr>
              <w:t>ild S</w:t>
            </w:r>
            <w:r w:rsidRPr="00AB52E9">
              <w:rPr>
                <w:rFonts w:asciiTheme="minorHAnsi" w:hAnsiTheme="minorHAnsi"/>
                <w:b/>
                <w:sz w:val="22"/>
                <w:szCs w:val="22"/>
              </w:rPr>
              <w:t xml:space="preserve">hared </w:t>
            </w:r>
            <w:r w:rsidR="00F80EB6" w:rsidRPr="00AB52E9">
              <w:rPr>
                <w:rFonts w:asciiTheme="minorHAnsi" w:hAnsiTheme="minorHAnsi"/>
                <w:b/>
                <w:sz w:val="22"/>
                <w:szCs w:val="22"/>
              </w:rPr>
              <w:t>P</w:t>
            </w:r>
            <w:r w:rsidRPr="00AB52E9">
              <w:rPr>
                <w:rFonts w:asciiTheme="minorHAnsi" w:hAnsiTheme="minorHAnsi"/>
                <w:b/>
                <w:sz w:val="22"/>
                <w:szCs w:val="22"/>
              </w:rPr>
              <w:t>urpose</w:t>
            </w:r>
          </w:p>
        </w:tc>
        <w:tc>
          <w:tcPr>
            <w:tcW w:w="1350" w:type="dxa"/>
            <w:tcBorders>
              <w:bottom w:val="single" w:sz="4" w:space="0" w:color="auto"/>
            </w:tcBorders>
            <w:vAlign w:val="center"/>
          </w:tcPr>
          <w:p w14:paraId="3A88D309" w14:textId="32F7B7E7" w:rsidR="00AA2150" w:rsidRPr="00AB52E9" w:rsidRDefault="00AA2150" w:rsidP="00F80EB6">
            <w:pPr>
              <w:spacing w:before="40" w:after="40"/>
              <w:jc w:val="center"/>
              <w:rPr>
                <w:rFonts w:asciiTheme="minorHAnsi" w:hAnsiTheme="minorHAnsi"/>
                <w:b/>
                <w:sz w:val="22"/>
                <w:szCs w:val="22"/>
              </w:rPr>
            </w:pPr>
            <w:r w:rsidRPr="00AB52E9">
              <w:rPr>
                <w:rFonts w:asciiTheme="minorHAnsi" w:hAnsiTheme="minorHAnsi"/>
                <w:b/>
                <w:sz w:val="22"/>
                <w:szCs w:val="22"/>
              </w:rPr>
              <w:t xml:space="preserve">Focus on </w:t>
            </w:r>
            <w:r w:rsidR="00F80EB6" w:rsidRPr="00AB52E9">
              <w:rPr>
                <w:rFonts w:asciiTheme="minorHAnsi" w:hAnsiTheme="minorHAnsi"/>
                <w:b/>
                <w:sz w:val="22"/>
                <w:szCs w:val="22"/>
              </w:rPr>
              <w:t>L</w:t>
            </w:r>
            <w:r w:rsidRPr="00AB52E9">
              <w:rPr>
                <w:rFonts w:asciiTheme="minorHAnsi" w:hAnsiTheme="minorHAnsi"/>
                <w:b/>
                <w:sz w:val="22"/>
                <w:szCs w:val="22"/>
              </w:rPr>
              <w:t>earning</w:t>
            </w:r>
          </w:p>
        </w:tc>
        <w:tc>
          <w:tcPr>
            <w:tcW w:w="1602" w:type="dxa"/>
            <w:tcBorders>
              <w:bottom w:val="single" w:sz="4" w:space="0" w:color="auto"/>
            </w:tcBorders>
            <w:vAlign w:val="center"/>
          </w:tcPr>
          <w:p w14:paraId="2E14CE92" w14:textId="4D3DA323" w:rsidR="00AA2150" w:rsidRPr="00AB52E9" w:rsidRDefault="00AA2150" w:rsidP="00F80EB6">
            <w:pPr>
              <w:spacing w:before="40" w:after="40"/>
              <w:jc w:val="center"/>
              <w:rPr>
                <w:rFonts w:asciiTheme="minorHAnsi" w:hAnsiTheme="minorHAnsi"/>
                <w:b/>
                <w:sz w:val="22"/>
                <w:szCs w:val="22"/>
              </w:rPr>
            </w:pPr>
            <w:r w:rsidRPr="00AB52E9">
              <w:rPr>
                <w:rFonts w:asciiTheme="minorHAnsi" w:hAnsiTheme="minorHAnsi"/>
                <w:b/>
                <w:sz w:val="22"/>
                <w:szCs w:val="22"/>
              </w:rPr>
              <w:t xml:space="preserve">Manage </w:t>
            </w:r>
            <w:r w:rsidR="00F80EB6" w:rsidRPr="00AB52E9">
              <w:rPr>
                <w:rFonts w:asciiTheme="minorHAnsi" w:hAnsiTheme="minorHAnsi"/>
                <w:b/>
                <w:sz w:val="22"/>
                <w:szCs w:val="22"/>
              </w:rPr>
              <w:t>O</w:t>
            </w:r>
            <w:r w:rsidRPr="00AB52E9">
              <w:rPr>
                <w:rFonts w:asciiTheme="minorHAnsi" w:hAnsiTheme="minorHAnsi"/>
                <w:b/>
                <w:sz w:val="22"/>
                <w:szCs w:val="22"/>
              </w:rPr>
              <w:t xml:space="preserve">rganizational </w:t>
            </w:r>
            <w:r w:rsidR="00F80EB6" w:rsidRPr="00AB52E9">
              <w:rPr>
                <w:rFonts w:asciiTheme="minorHAnsi" w:hAnsiTheme="minorHAnsi"/>
                <w:b/>
                <w:sz w:val="22"/>
                <w:szCs w:val="22"/>
              </w:rPr>
              <w:t>R</w:t>
            </w:r>
            <w:r w:rsidRPr="00AB52E9">
              <w:rPr>
                <w:rFonts w:asciiTheme="minorHAnsi" w:hAnsiTheme="minorHAnsi"/>
                <w:b/>
                <w:sz w:val="22"/>
                <w:szCs w:val="22"/>
              </w:rPr>
              <w:t>esources</w:t>
            </w:r>
          </w:p>
        </w:tc>
        <w:tc>
          <w:tcPr>
            <w:tcW w:w="1571" w:type="dxa"/>
            <w:tcBorders>
              <w:bottom w:val="single" w:sz="4" w:space="0" w:color="auto"/>
            </w:tcBorders>
            <w:vAlign w:val="center"/>
          </w:tcPr>
          <w:p w14:paraId="6F4589C2" w14:textId="154469A0" w:rsidR="00AA2150" w:rsidRPr="00AB52E9" w:rsidRDefault="00F80EB6" w:rsidP="00AA2150">
            <w:pPr>
              <w:spacing w:before="40" w:after="40"/>
              <w:jc w:val="center"/>
              <w:rPr>
                <w:rFonts w:asciiTheme="minorHAnsi" w:hAnsiTheme="minorHAnsi"/>
                <w:b/>
                <w:sz w:val="22"/>
                <w:szCs w:val="22"/>
              </w:rPr>
            </w:pPr>
            <w:r w:rsidRPr="00AB52E9">
              <w:rPr>
                <w:rFonts w:asciiTheme="minorHAnsi" w:hAnsiTheme="minorHAnsi"/>
                <w:b/>
                <w:sz w:val="22"/>
                <w:szCs w:val="22"/>
              </w:rPr>
              <w:t>Lead with I</w:t>
            </w:r>
            <w:r w:rsidR="00AA2150" w:rsidRPr="00AB52E9">
              <w:rPr>
                <w:rFonts w:asciiTheme="minorHAnsi" w:hAnsiTheme="minorHAnsi"/>
                <w:b/>
                <w:sz w:val="22"/>
                <w:szCs w:val="22"/>
              </w:rPr>
              <w:t>ntegrity</w:t>
            </w:r>
          </w:p>
        </w:tc>
      </w:tr>
      <w:tr w:rsidR="00AA2150" w:rsidRPr="00AB52E9" w14:paraId="490B360A" w14:textId="77777777" w:rsidTr="00F80EB6">
        <w:trPr>
          <w:trHeight w:val="395"/>
        </w:trPr>
        <w:tc>
          <w:tcPr>
            <w:tcW w:w="2628" w:type="dxa"/>
            <w:shd w:val="clear" w:color="auto" w:fill="BFBFBF" w:themeFill="background1" w:themeFillShade="BF"/>
            <w:vAlign w:val="center"/>
          </w:tcPr>
          <w:p w14:paraId="17DCF49B" w14:textId="4B4292F2" w:rsidR="00AA2150" w:rsidRPr="00AB52E9" w:rsidRDefault="00AA2150" w:rsidP="009B047C">
            <w:pPr>
              <w:spacing w:before="40" w:after="40"/>
              <w:rPr>
                <w:rFonts w:asciiTheme="minorHAnsi" w:hAnsiTheme="minorHAnsi"/>
                <w:b/>
                <w:sz w:val="22"/>
                <w:szCs w:val="22"/>
              </w:rPr>
            </w:pPr>
            <w:r w:rsidRPr="00AB52E9">
              <w:rPr>
                <w:rFonts w:asciiTheme="minorHAnsi" w:hAnsiTheme="minorHAnsi"/>
                <w:b/>
                <w:sz w:val="22"/>
                <w:szCs w:val="22"/>
              </w:rPr>
              <w:t>Portfolio (including PGP)</w:t>
            </w:r>
          </w:p>
        </w:tc>
        <w:tc>
          <w:tcPr>
            <w:tcW w:w="1440" w:type="dxa"/>
            <w:shd w:val="clear" w:color="auto" w:fill="0070C0"/>
          </w:tcPr>
          <w:p w14:paraId="12A09B3A" w14:textId="77777777" w:rsidR="00AA2150" w:rsidRPr="00AB52E9" w:rsidRDefault="00AA2150" w:rsidP="009B047C">
            <w:pPr>
              <w:spacing w:before="40" w:after="40"/>
              <w:rPr>
                <w:rFonts w:asciiTheme="minorHAnsi" w:hAnsiTheme="minorHAnsi"/>
                <w:b/>
                <w:color w:val="8496B0" w:themeColor="text2" w:themeTint="99"/>
                <w:sz w:val="22"/>
                <w:szCs w:val="22"/>
              </w:rPr>
            </w:pPr>
          </w:p>
        </w:tc>
        <w:tc>
          <w:tcPr>
            <w:tcW w:w="1350" w:type="dxa"/>
            <w:tcBorders>
              <w:bottom w:val="single" w:sz="4" w:space="0" w:color="auto"/>
            </w:tcBorders>
            <w:shd w:val="clear" w:color="auto" w:fill="0070C0"/>
          </w:tcPr>
          <w:p w14:paraId="366FCD66" w14:textId="77777777" w:rsidR="00AA2150" w:rsidRPr="00AB52E9" w:rsidRDefault="00AA2150" w:rsidP="009B047C">
            <w:pPr>
              <w:spacing w:before="40" w:after="40"/>
              <w:rPr>
                <w:rFonts w:asciiTheme="minorHAnsi" w:hAnsiTheme="minorHAnsi"/>
                <w:b/>
                <w:color w:val="8496B0" w:themeColor="text2" w:themeTint="99"/>
                <w:sz w:val="22"/>
                <w:szCs w:val="22"/>
              </w:rPr>
            </w:pPr>
          </w:p>
        </w:tc>
        <w:tc>
          <w:tcPr>
            <w:tcW w:w="1602" w:type="dxa"/>
            <w:tcBorders>
              <w:bottom w:val="single" w:sz="4" w:space="0" w:color="auto"/>
            </w:tcBorders>
            <w:shd w:val="clear" w:color="auto" w:fill="0070C0"/>
          </w:tcPr>
          <w:p w14:paraId="7A2786E9" w14:textId="77777777" w:rsidR="00AA2150" w:rsidRPr="00AB52E9" w:rsidRDefault="00AA2150" w:rsidP="009B047C">
            <w:pPr>
              <w:spacing w:before="40" w:after="40"/>
              <w:rPr>
                <w:rFonts w:asciiTheme="minorHAnsi" w:hAnsiTheme="minorHAnsi"/>
                <w:b/>
                <w:color w:val="8496B0" w:themeColor="text2" w:themeTint="99"/>
                <w:sz w:val="22"/>
                <w:szCs w:val="22"/>
              </w:rPr>
            </w:pPr>
          </w:p>
        </w:tc>
        <w:tc>
          <w:tcPr>
            <w:tcW w:w="1571" w:type="dxa"/>
            <w:shd w:val="clear" w:color="auto" w:fill="0070C0"/>
          </w:tcPr>
          <w:p w14:paraId="596F9613" w14:textId="77777777" w:rsidR="00AA2150" w:rsidRPr="00AB52E9" w:rsidRDefault="00AA2150" w:rsidP="009B047C">
            <w:pPr>
              <w:spacing w:before="40" w:after="40"/>
              <w:rPr>
                <w:rFonts w:asciiTheme="minorHAnsi" w:hAnsiTheme="minorHAnsi"/>
                <w:b/>
                <w:color w:val="8496B0" w:themeColor="text2" w:themeTint="99"/>
                <w:sz w:val="22"/>
                <w:szCs w:val="22"/>
              </w:rPr>
            </w:pPr>
          </w:p>
        </w:tc>
      </w:tr>
      <w:tr w:rsidR="00AA2150" w:rsidRPr="00AB52E9" w14:paraId="26B15CD8" w14:textId="77777777" w:rsidTr="00F80EB6">
        <w:trPr>
          <w:trHeight w:val="530"/>
        </w:trPr>
        <w:tc>
          <w:tcPr>
            <w:tcW w:w="2628" w:type="dxa"/>
            <w:shd w:val="clear" w:color="auto" w:fill="BFBFBF" w:themeFill="background1" w:themeFillShade="BF"/>
            <w:vAlign w:val="center"/>
          </w:tcPr>
          <w:p w14:paraId="4E24FC1E" w14:textId="0F4982A8" w:rsidR="00AA2150" w:rsidRPr="00AB52E9" w:rsidRDefault="00AA2150" w:rsidP="009B047C">
            <w:pPr>
              <w:spacing w:before="40" w:after="40"/>
              <w:rPr>
                <w:rFonts w:asciiTheme="minorHAnsi" w:hAnsiTheme="minorHAnsi"/>
                <w:b/>
                <w:sz w:val="22"/>
                <w:szCs w:val="22"/>
              </w:rPr>
            </w:pPr>
            <w:r w:rsidRPr="00AB52E9">
              <w:rPr>
                <w:rFonts w:asciiTheme="minorHAnsi" w:hAnsiTheme="minorHAnsi"/>
                <w:b/>
                <w:sz w:val="22"/>
                <w:szCs w:val="22"/>
              </w:rPr>
              <w:t>Professional Development Observation</w:t>
            </w:r>
          </w:p>
        </w:tc>
        <w:tc>
          <w:tcPr>
            <w:tcW w:w="1440" w:type="dxa"/>
            <w:shd w:val="clear" w:color="auto" w:fill="auto"/>
          </w:tcPr>
          <w:p w14:paraId="7BE8E69B" w14:textId="77777777" w:rsidR="00AA2150" w:rsidRPr="00AB52E9" w:rsidRDefault="00AA2150" w:rsidP="009B047C">
            <w:pPr>
              <w:spacing w:before="40" w:after="40"/>
              <w:rPr>
                <w:rFonts w:asciiTheme="minorHAnsi" w:hAnsiTheme="minorHAnsi"/>
                <w:b/>
                <w:sz w:val="22"/>
                <w:szCs w:val="22"/>
              </w:rPr>
            </w:pPr>
          </w:p>
        </w:tc>
        <w:tc>
          <w:tcPr>
            <w:tcW w:w="1350" w:type="dxa"/>
            <w:shd w:val="clear" w:color="auto" w:fill="0070C0"/>
          </w:tcPr>
          <w:p w14:paraId="30E3D51A" w14:textId="77777777" w:rsidR="00AA2150" w:rsidRPr="00AB52E9" w:rsidRDefault="00AA2150" w:rsidP="009B047C">
            <w:pPr>
              <w:spacing w:before="40" w:after="40"/>
              <w:jc w:val="center"/>
              <w:rPr>
                <w:rFonts w:asciiTheme="minorHAnsi" w:hAnsiTheme="minorHAnsi"/>
                <w:b/>
                <w:sz w:val="22"/>
                <w:szCs w:val="22"/>
              </w:rPr>
            </w:pPr>
          </w:p>
        </w:tc>
        <w:tc>
          <w:tcPr>
            <w:tcW w:w="1602" w:type="dxa"/>
            <w:shd w:val="clear" w:color="auto" w:fill="0070C0"/>
          </w:tcPr>
          <w:p w14:paraId="2F73059C" w14:textId="77777777" w:rsidR="00AA2150" w:rsidRPr="00AB52E9" w:rsidRDefault="00AA2150" w:rsidP="009B047C">
            <w:pPr>
              <w:spacing w:before="40" w:after="40"/>
              <w:rPr>
                <w:rFonts w:asciiTheme="minorHAnsi" w:hAnsiTheme="minorHAnsi"/>
                <w:b/>
                <w:sz w:val="22"/>
                <w:szCs w:val="22"/>
              </w:rPr>
            </w:pPr>
          </w:p>
        </w:tc>
        <w:tc>
          <w:tcPr>
            <w:tcW w:w="1571" w:type="dxa"/>
            <w:shd w:val="clear" w:color="auto" w:fill="auto"/>
          </w:tcPr>
          <w:p w14:paraId="6AAB103B" w14:textId="77777777" w:rsidR="00AA2150" w:rsidRPr="00AB52E9" w:rsidRDefault="00AA2150" w:rsidP="009B047C">
            <w:pPr>
              <w:spacing w:before="40" w:after="40"/>
              <w:rPr>
                <w:rFonts w:asciiTheme="minorHAnsi" w:hAnsiTheme="minorHAnsi"/>
                <w:b/>
                <w:sz w:val="22"/>
                <w:szCs w:val="22"/>
              </w:rPr>
            </w:pPr>
          </w:p>
        </w:tc>
      </w:tr>
      <w:tr w:rsidR="00AA2150" w:rsidRPr="00AB52E9" w14:paraId="7EB2BC53" w14:textId="77777777" w:rsidTr="00F80EB6">
        <w:tc>
          <w:tcPr>
            <w:tcW w:w="2628" w:type="dxa"/>
            <w:shd w:val="clear" w:color="auto" w:fill="BFBFBF" w:themeFill="background1" w:themeFillShade="BF"/>
            <w:vAlign w:val="center"/>
          </w:tcPr>
          <w:p w14:paraId="7D4389EE" w14:textId="5EF88092" w:rsidR="00AA2150" w:rsidRPr="00AB52E9" w:rsidRDefault="00D244E0" w:rsidP="009B047C">
            <w:pPr>
              <w:spacing w:before="40" w:after="40"/>
              <w:rPr>
                <w:rFonts w:asciiTheme="minorHAnsi" w:hAnsiTheme="minorHAnsi"/>
                <w:b/>
                <w:sz w:val="22"/>
                <w:szCs w:val="22"/>
                <w:highlight w:val="yellow"/>
              </w:rPr>
            </w:pPr>
            <w:r w:rsidRPr="00AB52E9">
              <w:rPr>
                <w:rFonts w:asciiTheme="minorHAnsi" w:hAnsiTheme="minorHAnsi"/>
                <w:b/>
                <w:sz w:val="22"/>
                <w:szCs w:val="22"/>
              </w:rPr>
              <w:t>Employee</w:t>
            </w:r>
            <w:r w:rsidR="00AA2150" w:rsidRPr="00AB52E9">
              <w:rPr>
                <w:rFonts w:asciiTheme="minorHAnsi" w:hAnsiTheme="minorHAnsi"/>
                <w:b/>
                <w:sz w:val="22"/>
                <w:szCs w:val="22"/>
              </w:rPr>
              <w:t xml:space="preserve"> Time</w:t>
            </w:r>
          </w:p>
        </w:tc>
        <w:tc>
          <w:tcPr>
            <w:tcW w:w="1440" w:type="dxa"/>
            <w:shd w:val="clear" w:color="auto" w:fill="0070C0"/>
          </w:tcPr>
          <w:p w14:paraId="230F69E5" w14:textId="77777777" w:rsidR="00AA2150" w:rsidRPr="00AB52E9" w:rsidRDefault="00AA2150" w:rsidP="009B047C">
            <w:pPr>
              <w:spacing w:before="40" w:after="40"/>
              <w:rPr>
                <w:rFonts w:asciiTheme="minorHAnsi" w:hAnsiTheme="minorHAnsi"/>
                <w:b/>
                <w:color w:val="8496B0" w:themeColor="text2" w:themeTint="99"/>
                <w:sz w:val="22"/>
                <w:szCs w:val="22"/>
                <w:highlight w:val="yellow"/>
              </w:rPr>
            </w:pPr>
          </w:p>
        </w:tc>
        <w:tc>
          <w:tcPr>
            <w:tcW w:w="1350" w:type="dxa"/>
            <w:shd w:val="clear" w:color="auto" w:fill="0070C0"/>
          </w:tcPr>
          <w:p w14:paraId="215E488A" w14:textId="77777777" w:rsidR="00AA2150" w:rsidRPr="00AB52E9" w:rsidRDefault="00AA2150" w:rsidP="009B047C">
            <w:pPr>
              <w:spacing w:before="40" w:after="40"/>
              <w:jc w:val="center"/>
              <w:rPr>
                <w:rFonts w:asciiTheme="minorHAnsi" w:hAnsiTheme="minorHAnsi"/>
                <w:b/>
                <w:color w:val="8496B0" w:themeColor="text2" w:themeTint="99"/>
                <w:sz w:val="22"/>
                <w:szCs w:val="22"/>
                <w:highlight w:val="yellow"/>
              </w:rPr>
            </w:pPr>
          </w:p>
        </w:tc>
        <w:tc>
          <w:tcPr>
            <w:tcW w:w="1602" w:type="dxa"/>
            <w:shd w:val="clear" w:color="auto" w:fill="0070C0"/>
          </w:tcPr>
          <w:p w14:paraId="3911A183" w14:textId="77777777" w:rsidR="00AA2150" w:rsidRPr="00AB52E9" w:rsidRDefault="00AA2150" w:rsidP="009B047C">
            <w:pPr>
              <w:spacing w:before="40" w:after="40"/>
              <w:rPr>
                <w:rFonts w:asciiTheme="minorHAnsi" w:hAnsiTheme="minorHAnsi"/>
                <w:b/>
                <w:color w:val="8496B0" w:themeColor="text2" w:themeTint="99"/>
                <w:sz w:val="22"/>
                <w:szCs w:val="22"/>
                <w:highlight w:val="yellow"/>
              </w:rPr>
            </w:pPr>
          </w:p>
        </w:tc>
        <w:tc>
          <w:tcPr>
            <w:tcW w:w="1571" w:type="dxa"/>
            <w:shd w:val="clear" w:color="auto" w:fill="0070C0"/>
          </w:tcPr>
          <w:p w14:paraId="746DEE16" w14:textId="77777777" w:rsidR="00AA2150" w:rsidRPr="00AB52E9" w:rsidRDefault="00AA2150" w:rsidP="009B047C">
            <w:pPr>
              <w:spacing w:before="40" w:after="40"/>
              <w:rPr>
                <w:rFonts w:asciiTheme="minorHAnsi" w:hAnsiTheme="minorHAnsi"/>
                <w:b/>
                <w:color w:val="8496B0" w:themeColor="text2" w:themeTint="99"/>
                <w:sz w:val="22"/>
                <w:szCs w:val="22"/>
                <w:highlight w:val="yellow"/>
              </w:rPr>
            </w:pPr>
          </w:p>
        </w:tc>
      </w:tr>
    </w:tbl>
    <w:p w14:paraId="043630C8" w14:textId="77777777" w:rsidR="00EF336D" w:rsidRPr="00AB52E9" w:rsidRDefault="00EF336D" w:rsidP="006E0033">
      <w:pPr>
        <w:pStyle w:val="Heading1"/>
        <w:rPr>
          <w:rFonts w:asciiTheme="minorHAnsi" w:hAnsiTheme="minorHAnsi"/>
          <w:b/>
        </w:rPr>
      </w:pPr>
      <w:bookmarkStart w:id="29" w:name="_Toc450469747"/>
    </w:p>
    <w:p w14:paraId="4BB28162" w14:textId="77777777" w:rsidR="004E6F20" w:rsidRPr="00AB52E9" w:rsidRDefault="006E0033" w:rsidP="006E0033">
      <w:pPr>
        <w:pStyle w:val="Heading1"/>
        <w:rPr>
          <w:rFonts w:asciiTheme="minorHAnsi" w:hAnsiTheme="minorHAnsi"/>
          <w:b/>
        </w:rPr>
      </w:pPr>
      <w:r w:rsidRPr="00AB52E9">
        <w:rPr>
          <w:rFonts w:asciiTheme="minorHAnsi" w:hAnsiTheme="minorHAnsi"/>
          <w:b/>
        </w:rPr>
        <w:t>Summative Scoring: How Scores are Determined</w:t>
      </w:r>
      <w:bookmarkEnd w:id="29"/>
    </w:p>
    <w:p w14:paraId="02D4F6F7" w14:textId="7DA06D9A" w:rsidR="00DE0344" w:rsidRPr="00AB52E9" w:rsidRDefault="006E0033" w:rsidP="00EF336D">
      <w:pPr>
        <w:pStyle w:val="BodyText"/>
        <w:spacing w:after="0"/>
        <w:rPr>
          <w:rFonts w:asciiTheme="minorHAnsi" w:hAnsiTheme="minorHAnsi"/>
        </w:rPr>
      </w:pPr>
      <w:r w:rsidRPr="00AB52E9">
        <w:rPr>
          <w:rFonts w:asciiTheme="minorHAnsi" w:hAnsiTheme="minorHAnsi"/>
        </w:rPr>
        <w:t xml:space="preserve">The purpose of the coordinator evaluation is to promote growth and development through feedback and open discussion </w:t>
      </w:r>
      <w:r w:rsidR="002A2357" w:rsidRPr="00AB52E9">
        <w:rPr>
          <w:rFonts w:asciiTheme="minorHAnsi" w:hAnsiTheme="minorHAnsi"/>
        </w:rPr>
        <w:t>between</w:t>
      </w:r>
      <w:r w:rsidR="00517D40" w:rsidRPr="00AB52E9">
        <w:rPr>
          <w:rFonts w:asciiTheme="minorHAnsi" w:hAnsiTheme="minorHAnsi"/>
        </w:rPr>
        <w:t xml:space="preserve"> the</w:t>
      </w:r>
      <w:r w:rsidR="002A2357" w:rsidRPr="00AB52E9">
        <w:rPr>
          <w:rFonts w:asciiTheme="minorHAnsi" w:hAnsiTheme="minorHAnsi"/>
        </w:rPr>
        <w:t xml:space="preserve"> coordinator and the director</w:t>
      </w:r>
      <w:r w:rsidR="0071421F" w:rsidRPr="00AB52E9">
        <w:rPr>
          <w:rFonts w:asciiTheme="minorHAnsi" w:hAnsiTheme="minorHAnsi"/>
        </w:rPr>
        <w:t xml:space="preserve"> </w:t>
      </w:r>
      <w:r w:rsidR="002A2357" w:rsidRPr="00AB52E9">
        <w:rPr>
          <w:rFonts w:asciiTheme="minorHAnsi" w:hAnsiTheme="minorHAnsi"/>
        </w:rPr>
        <w:t xml:space="preserve">of curriculum and instruction </w:t>
      </w:r>
      <w:r w:rsidRPr="00AB52E9">
        <w:rPr>
          <w:rFonts w:asciiTheme="minorHAnsi" w:hAnsiTheme="minorHAnsi"/>
        </w:rPr>
        <w:t>about current performance and career trajectory. Scoring performance helps promote growth</w:t>
      </w:r>
      <w:r w:rsidR="00DE0344" w:rsidRPr="00AB52E9">
        <w:rPr>
          <w:rFonts w:asciiTheme="minorHAnsi" w:hAnsiTheme="minorHAnsi"/>
        </w:rPr>
        <w:t xml:space="preserve"> in one or more practices</w:t>
      </w:r>
      <w:r w:rsidRPr="00AB52E9">
        <w:rPr>
          <w:rFonts w:asciiTheme="minorHAnsi" w:hAnsiTheme="minorHAnsi"/>
        </w:rPr>
        <w:t xml:space="preserve">. The U.S. Virgin Islands </w:t>
      </w:r>
      <w:r w:rsidR="00E6336B" w:rsidRPr="00AB52E9">
        <w:rPr>
          <w:rFonts w:asciiTheme="minorHAnsi" w:hAnsiTheme="minorHAnsi"/>
        </w:rPr>
        <w:t>C</w:t>
      </w:r>
      <w:r w:rsidRPr="00AB52E9">
        <w:rPr>
          <w:rFonts w:asciiTheme="minorHAnsi" w:hAnsiTheme="minorHAnsi"/>
        </w:rPr>
        <w:t xml:space="preserve">oordinator </w:t>
      </w:r>
      <w:r w:rsidR="00E6336B" w:rsidRPr="00AB52E9">
        <w:rPr>
          <w:rFonts w:asciiTheme="minorHAnsi" w:hAnsiTheme="minorHAnsi"/>
        </w:rPr>
        <w:t>E</w:t>
      </w:r>
      <w:r w:rsidRPr="00AB52E9">
        <w:rPr>
          <w:rFonts w:asciiTheme="minorHAnsi" w:hAnsiTheme="minorHAnsi"/>
        </w:rPr>
        <w:t xml:space="preserve">valuation </w:t>
      </w:r>
      <w:r w:rsidR="00E6336B" w:rsidRPr="00AB52E9">
        <w:rPr>
          <w:rFonts w:asciiTheme="minorHAnsi" w:hAnsiTheme="minorHAnsi"/>
        </w:rPr>
        <w:t>P</w:t>
      </w:r>
      <w:r w:rsidRPr="00AB52E9">
        <w:rPr>
          <w:rFonts w:asciiTheme="minorHAnsi" w:hAnsiTheme="minorHAnsi"/>
        </w:rPr>
        <w:t xml:space="preserve">rocess uses numerical scoring to report (a) </w:t>
      </w:r>
      <w:r w:rsidR="00C24B1F" w:rsidRPr="00AB52E9">
        <w:rPr>
          <w:rFonts w:asciiTheme="minorHAnsi" w:hAnsiTheme="minorHAnsi"/>
        </w:rPr>
        <w:t xml:space="preserve">practice-level scores </w:t>
      </w:r>
      <w:r w:rsidRPr="00AB52E9">
        <w:rPr>
          <w:rFonts w:asciiTheme="minorHAnsi" w:hAnsiTheme="minorHAnsi"/>
        </w:rPr>
        <w:t>and (b)</w:t>
      </w:r>
      <w:r w:rsidR="00C24B1F" w:rsidRPr="00AB52E9">
        <w:rPr>
          <w:rFonts w:asciiTheme="minorHAnsi" w:hAnsiTheme="minorHAnsi"/>
        </w:rPr>
        <w:t xml:space="preserve"> an overall coordinator performance score. </w:t>
      </w:r>
      <w:r w:rsidRPr="00AB52E9">
        <w:rPr>
          <w:rFonts w:asciiTheme="minorHAnsi" w:hAnsiTheme="minorHAnsi"/>
        </w:rPr>
        <w:t xml:space="preserve">Once the raw score is computed, </w:t>
      </w:r>
      <w:r w:rsidR="00517D40" w:rsidRPr="00AB52E9">
        <w:rPr>
          <w:rFonts w:asciiTheme="minorHAnsi" w:hAnsiTheme="minorHAnsi"/>
        </w:rPr>
        <w:t>the director of curriculum and i</w:t>
      </w:r>
      <w:r w:rsidR="00C24B1F" w:rsidRPr="00AB52E9">
        <w:rPr>
          <w:rFonts w:asciiTheme="minorHAnsi" w:hAnsiTheme="minorHAnsi"/>
        </w:rPr>
        <w:t xml:space="preserve">nstruction meets with </w:t>
      </w:r>
      <w:r w:rsidRPr="00AB52E9">
        <w:rPr>
          <w:rFonts w:asciiTheme="minorHAnsi" w:hAnsiTheme="minorHAnsi"/>
        </w:rPr>
        <w:t>the coordinator to discuss scores</w:t>
      </w:r>
      <w:r w:rsidR="00C24B1F" w:rsidRPr="00AB52E9">
        <w:rPr>
          <w:rFonts w:asciiTheme="minorHAnsi" w:hAnsiTheme="minorHAnsi"/>
        </w:rPr>
        <w:t xml:space="preserve">, </w:t>
      </w:r>
      <w:r w:rsidR="00A21EA8" w:rsidRPr="00AB52E9">
        <w:rPr>
          <w:rFonts w:asciiTheme="minorHAnsi" w:hAnsiTheme="minorHAnsi"/>
        </w:rPr>
        <w:t>evidence</w:t>
      </w:r>
      <w:r w:rsidR="002A2357" w:rsidRPr="00AB52E9">
        <w:rPr>
          <w:rFonts w:asciiTheme="minorHAnsi" w:hAnsiTheme="minorHAnsi"/>
        </w:rPr>
        <w:t>,</w:t>
      </w:r>
      <w:r w:rsidR="00A21EA8" w:rsidRPr="00AB52E9">
        <w:rPr>
          <w:rFonts w:asciiTheme="minorHAnsi" w:hAnsiTheme="minorHAnsi"/>
        </w:rPr>
        <w:t xml:space="preserve"> </w:t>
      </w:r>
      <w:r w:rsidRPr="00AB52E9">
        <w:rPr>
          <w:rFonts w:asciiTheme="minorHAnsi" w:hAnsiTheme="minorHAnsi"/>
        </w:rPr>
        <w:t>and</w:t>
      </w:r>
      <w:r w:rsidR="00F80A10" w:rsidRPr="00AB52E9">
        <w:rPr>
          <w:rFonts w:asciiTheme="minorHAnsi" w:hAnsiTheme="minorHAnsi"/>
        </w:rPr>
        <w:t xml:space="preserve"> </w:t>
      </w:r>
      <w:r w:rsidR="00A21EA8" w:rsidRPr="00AB52E9">
        <w:rPr>
          <w:rFonts w:asciiTheme="minorHAnsi" w:hAnsiTheme="minorHAnsi"/>
        </w:rPr>
        <w:t>ratings</w:t>
      </w:r>
      <w:r w:rsidR="002A2357" w:rsidRPr="00AB52E9">
        <w:rPr>
          <w:rFonts w:asciiTheme="minorHAnsi" w:hAnsiTheme="minorHAnsi"/>
        </w:rPr>
        <w:t>.</w:t>
      </w:r>
      <w:r w:rsidR="00A21EA8" w:rsidRPr="00AB52E9">
        <w:rPr>
          <w:rFonts w:asciiTheme="minorHAnsi" w:hAnsiTheme="minorHAnsi"/>
        </w:rPr>
        <w:t xml:space="preserve"> </w:t>
      </w:r>
      <w:r w:rsidR="00DE0344" w:rsidRPr="00AB52E9">
        <w:rPr>
          <w:rFonts w:asciiTheme="minorHAnsi" w:hAnsiTheme="minorHAnsi"/>
        </w:rPr>
        <w:t xml:space="preserve">Table </w:t>
      </w:r>
      <w:r w:rsidR="00F04A7C" w:rsidRPr="00AB52E9">
        <w:rPr>
          <w:rFonts w:asciiTheme="minorHAnsi" w:hAnsiTheme="minorHAnsi"/>
        </w:rPr>
        <w:t>5</w:t>
      </w:r>
      <w:r w:rsidR="00600628" w:rsidRPr="00AB52E9">
        <w:rPr>
          <w:rFonts w:asciiTheme="minorHAnsi" w:hAnsiTheme="minorHAnsi"/>
        </w:rPr>
        <w:t xml:space="preserve"> displays </w:t>
      </w:r>
      <w:r w:rsidR="00DE0344" w:rsidRPr="00AB52E9">
        <w:rPr>
          <w:rFonts w:asciiTheme="minorHAnsi" w:hAnsiTheme="minorHAnsi"/>
        </w:rPr>
        <w:t xml:space="preserve">how the </w:t>
      </w:r>
      <w:r w:rsidR="00BA1A5C" w:rsidRPr="00AB52E9">
        <w:rPr>
          <w:rFonts w:asciiTheme="minorHAnsi" w:hAnsiTheme="minorHAnsi"/>
        </w:rPr>
        <w:t>summative</w:t>
      </w:r>
      <w:r w:rsidR="00DE0344" w:rsidRPr="00AB52E9">
        <w:rPr>
          <w:rFonts w:asciiTheme="minorHAnsi" w:hAnsiTheme="minorHAnsi"/>
        </w:rPr>
        <w:t xml:space="preserve"> score is calculated.</w:t>
      </w:r>
      <w:r w:rsidR="002A2357" w:rsidRPr="00AB52E9">
        <w:rPr>
          <w:rFonts w:asciiTheme="minorHAnsi" w:hAnsiTheme="minorHAnsi"/>
        </w:rPr>
        <w:t xml:space="preserve"> </w:t>
      </w:r>
      <w:r w:rsidR="00DE0344" w:rsidRPr="00AB52E9">
        <w:rPr>
          <w:rFonts w:asciiTheme="minorHAnsi" w:hAnsiTheme="minorHAnsi"/>
        </w:rPr>
        <w:t xml:space="preserve"> </w:t>
      </w:r>
      <w:r w:rsidR="00D26F69" w:rsidRPr="00AB52E9">
        <w:rPr>
          <w:rFonts w:asciiTheme="minorHAnsi" w:hAnsiTheme="minorHAnsi"/>
        </w:rPr>
        <w:t xml:space="preserve"> </w:t>
      </w:r>
    </w:p>
    <w:p w14:paraId="3F13126F" w14:textId="77777777" w:rsidR="00BB1C47" w:rsidRPr="00AB52E9" w:rsidRDefault="00BB1C47" w:rsidP="00DE0344">
      <w:pPr>
        <w:spacing w:line="259" w:lineRule="auto"/>
        <w:rPr>
          <w:rFonts w:asciiTheme="minorHAnsi" w:hAnsiTheme="minorHAnsi"/>
        </w:rPr>
      </w:pPr>
    </w:p>
    <w:p w14:paraId="47FC80E3" w14:textId="77777777" w:rsidR="0023713F" w:rsidRPr="00AB52E9" w:rsidRDefault="0023713F" w:rsidP="00DE0344">
      <w:pPr>
        <w:spacing w:line="259" w:lineRule="auto"/>
        <w:rPr>
          <w:rFonts w:asciiTheme="minorHAnsi" w:hAnsiTheme="minorHAnsi"/>
        </w:rPr>
      </w:pPr>
    </w:p>
    <w:p w14:paraId="3CE95B4F" w14:textId="77777777" w:rsidR="0023713F" w:rsidRPr="00AB52E9" w:rsidRDefault="0023713F" w:rsidP="00DE0344">
      <w:pPr>
        <w:spacing w:line="259" w:lineRule="auto"/>
        <w:rPr>
          <w:rFonts w:asciiTheme="minorHAnsi" w:hAnsiTheme="minorHAnsi"/>
        </w:rPr>
      </w:pPr>
    </w:p>
    <w:p w14:paraId="59B708B6" w14:textId="378068F8" w:rsidR="00741392" w:rsidRPr="00AB52E9" w:rsidRDefault="00600628" w:rsidP="00DE0344">
      <w:pPr>
        <w:spacing w:line="259" w:lineRule="auto"/>
        <w:rPr>
          <w:rFonts w:asciiTheme="minorHAnsi" w:hAnsiTheme="minorHAnsi"/>
        </w:rPr>
      </w:pPr>
      <w:r w:rsidRPr="00AB52E9">
        <w:rPr>
          <w:rFonts w:asciiTheme="minorHAnsi" w:hAnsiTheme="minorHAnsi"/>
        </w:rPr>
        <w:lastRenderedPageBreak/>
        <w:t xml:space="preserve">Table </w:t>
      </w:r>
      <w:r w:rsidR="00F04A7C" w:rsidRPr="00AB52E9">
        <w:rPr>
          <w:rFonts w:asciiTheme="minorHAnsi" w:hAnsiTheme="minorHAnsi"/>
        </w:rPr>
        <w:t>5</w:t>
      </w:r>
      <w:r w:rsidR="00741392" w:rsidRPr="00AB52E9">
        <w:rPr>
          <w:rFonts w:asciiTheme="minorHAnsi" w:hAnsiTheme="minorHAnsi"/>
        </w:rPr>
        <w:t>.</w:t>
      </w:r>
      <w:r w:rsidRPr="00AB52E9">
        <w:rPr>
          <w:rFonts w:asciiTheme="minorHAnsi" w:hAnsiTheme="minorHAnsi"/>
        </w:rPr>
        <w:t xml:space="preserve"> </w:t>
      </w:r>
    </w:p>
    <w:p w14:paraId="5DD61D89" w14:textId="6BA682FE" w:rsidR="00CE4DAC" w:rsidRPr="00AB52E9" w:rsidRDefault="002029BC" w:rsidP="007B402D">
      <w:pPr>
        <w:pStyle w:val="BodyText"/>
        <w:spacing w:before="0"/>
        <w:rPr>
          <w:rFonts w:asciiTheme="minorHAnsi" w:hAnsiTheme="minorHAnsi"/>
          <w:i/>
        </w:rPr>
      </w:pPr>
      <w:r w:rsidRPr="00AB52E9">
        <w:rPr>
          <w:rFonts w:asciiTheme="minorHAnsi" w:hAnsiTheme="minorHAnsi"/>
          <w:i/>
        </w:rPr>
        <w:t xml:space="preserve">Calculations for the </w:t>
      </w:r>
      <w:r w:rsidR="00600628" w:rsidRPr="00AB52E9">
        <w:rPr>
          <w:rFonts w:asciiTheme="minorHAnsi" w:hAnsiTheme="minorHAnsi"/>
          <w:i/>
        </w:rPr>
        <w:t xml:space="preserve">Coordinator Summative </w:t>
      </w:r>
      <w:r w:rsidRPr="00AB52E9">
        <w:rPr>
          <w:rFonts w:asciiTheme="minorHAnsi" w:hAnsiTheme="minorHAnsi"/>
          <w:i/>
        </w:rPr>
        <w:t>Evaluation Score</w:t>
      </w:r>
    </w:p>
    <w:tbl>
      <w:tblPr>
        <w:tblW w:w="9180" w:type="dxa"/>
        <w:tblInd w:w="10" w:type="dxa"/>
        <w:tblLayout w:type="fixed"/>
        <w:tblCellMar>
          <w:left w:w="0" w:type="dxa"/>
          <w:right w:w="0" w:type="dxa"/>
        </w:tblCellMar>
        <w:tblLook w:val="04A0" w:firstRow="1" w:lastRow="0" w:firstColumn="1" w:lastColumn="0" w:noHBand="0" w:noVBand="1"/>
      </w:tblPr>
      <w:tblGrid>
        <w:gridCol w:w="1710"/>
        <w:gridCol w:w="90"/>
        <w:gridCol w:w="1260"/>
        <w:gridCol w:w="1260"/>
        <w:gridCol w:w="1620"/>
        <w:gridCol w:w="1800"/>
        <w:gridCol w:w="1440"/>
      </w:tblGrid>
      <w:tr w:rsidR="00B44246" w:rsidRPr="00AB52E9" w14:paraId="22B13555" w14:textId="77777777" w:rsidTr="00F04A7C">
        <w:trPr>
          <w:trHeight w:val="367"/>
        </w:trPr>
        <w:tc>
          <w:tcPr>
            <w:tcW w:w="1800" w:type="dxa"/>
            <w:gridSpan w:val="2"/>
            <w:tcBorders>
              <w:top w:val="single" w:sz="8" w:space="0" w:color="auto"/>
              <w:left w:val="single" w:sz="8" w:space="0" w:color="auto"/>
              <w:bottom w:val="single" w:sz="8" w:space="0" w:color="auto"/>
              <w:right w:val="single" w:sz="8" w:space="0" w:color="auto"/>
            </w:tcBorders>
            <w:shd w:val="clear" w:color="auto" w:fill="E2EFD9" w:themeFill="accent6" w:themeFillTint="33"/>
          </w:tcPr>
          <w:p w14:paraId="022557A3" w14:textId="77777777" w:rsidR="00B44246" w:rsidRPr="00AB52E9" w:rsidRDefault="00B44246" w:rsidP="00E5490D">
            <w:pPr>
              <w:ind w:left="-40" w:right="111"/>
              <w:jc w:val="center"/>
              <w:rPr>
                <w:rFonts w:asciiTheme="minorHAnsi" w:eastAsiaTheme="minorHAnsi" w:hAnsiTheme="minorHAnsi"/>
                <w:b/>
                <w:spacing w:val="1"/>
                <w:sz w:val="22"/>
                <w:szCs w:val="22"/>
              </w:rPr>
            </w:pPr>
          </w:p>
        </w:tc>
        <w:tc>
          <w:tcPr>
            <w:tcW w:w="7380" w:type="dxa"/>
            <w:gridSpan w:val="5"/>
            <w:tcBorders>
              <w:top w:val="single" w:sz="8" w:space="0" w:color="auto"/>
              <w:left w:val="single" w:sz="8" w:space="0" w:color="auto"/>
              <w:bottom w:val="single" w:sz="8" w:space="0" w:color="auto"/>
              <w:right w:val="single" w:sz="8" w:space="0" w:color="auto"/>
            </w:tcBorders>
            <w:shd w:val="clear" w:color="auto" w:fill="E2EFD9" w:themeFill="accent6" w:themeFillTint="33"/>
            <w:tcMar>
              <w:top w:w="0" w:type="dxa"/>
              <w:left w:w="108" w:type="dxa"/>
              <w:bottom w:w="0" w:type="dxa"/>
              <w:right w:w="108" w:type="dxa"/>
            </w:tcMar>
            <w:vAlign w:val="center"/>
          </w:tcPr>
          <w:p w14:paraId="6D9FB35F" w14:textId="77777777" w:rsidR="00B44246" w:rsidRPr="00AB52E9" w:rsidRDefault="00B44246" w:rsidP="00E5490D">
            <w:pPr>
              <w:ind w:left="-40" w:right="111"/>
              <w:jc w:val="center"/>
              <w:rPr>
                <w:rFonts w:asciiTheme="minorHAnsi" w:hAnsiTheme="minorHAnsi" w:cstheme="minorHAnsi"/>
                <w:b/>
                <w:bCs/>
                <w:spacing w:val="1"/>
                <w:sz w:val="22"/>
                <w:szCs w:val="22"/>
              </w:rPr>
            </w:pPr>
            <w:r w:rsidRPr="00AB52E9">
              <w:rPr>
                <w:rFonts w:asciiTheme="minorHAnsi" w:eastAsiaTheme="minorHAnsi" w:hAnsiTheme="minorHAnsi"/>
                <w:b/>
                <w:spacing w:val="1"/>
                <w:sz w:val="22"/>
                <w:szCs w:val="22"/>
              </w:rPr>
              <w:t>ESSENTIAL PRACTICES OF COORDINATORS SUMMATIVE SCORE</w:t>
            </w:r>
          </w:p>
        </w:tc>
      </w:tr>
      <w:tr w:rsidR="00B44246" w:rsidRPr="00AB52E9" w14:paraId="4267C8B9" w14:textId="77777777" w:rsidTr="00F04A7C">
        <w:trPr>
          <w:trHeight w:val="529"/>
        </w:trPr>
        <w:tc>
          <w:tcPr>
            <w:tcW w:w="1800"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57C4FD" w14:textId="77777777" w:rsidR="00B44246" w:rsidRPr="00AB52E9" w:rsidRDefault="00B44246" w:rsidP="00E5490D">
            <w:pPr>
              <w:ind w:right="-14"/>
              <w:rPr>
                <w:rFonts w:asciiTheme="minorHAnsi" w:hAnsiTheme="minorHAnsi" w:cstheme="minorHAnsi"/>
                <w:spacing w:val="1"/>
                <w:szCs w:val="22"/>
              </w:rPr>
            </w:pPr>
            <w:r w:rsidRPr="00AB52E9">
              <w:rPr>
                <w:rFonts w:asciiTheme="minorHAnsi" w:hAnsiTheme="minorHAnsi" w:cstheme="minorHAnsi"/>
                <w:b/>
                <w:bCs/>
                <w:szCs w:val="22"/>
              </w:rPr>
              <w:t>Essential Practice</w:t>
            </w:r>
          </w:p>
        </w:tc>
        <w:tc>
          <w:tcPr>
            <w:tcW w:w="1260" w:type="dxa"/>
            <w:tcBorders>
              <w:top w:val="single" w:sz="8" w:space="0" w:color="auto"/>
              <w:left w:val="nil"/>
              <w:bottom w:val="single" w:sz="8" w:space="0" w:color="auto"/>
              <w:right w:val="single" w:sz="4" w:space="0" w:color="auto"/>
            </w:tcBorders>
            <w:tcMar>
              <w:top w:w="0" w:type="dxa"/>
              <w:left w:w="108" w:type="dxa"/>
              <w:bottom w:w="0" w:type="dxa"/>
              <w:right w:w="108" w:type="dxa"/>
            </w:tcMar>
          </w:tcPr>
          <w:p w14:paraId="592CDFD9" w14:textId="77777777" w:rsidR="00B44246" w:rsidRPr="00AB52E9" w:rsidRDefault="00B44246" w:rsidP="00E5490D">
            <w:pPr>
              <w:ind w:left="-40" w:right="-60"/>
              <w:jc w:val="center"/>
              <w:rPr>
                <w:rFonts w:asciiTheme="minorHAnsi" w:hAnsiTheme="minorHAnsi" w:cstheme="minorHAnsi"/>
                <w:b/>
                <w:bCs/>
                <w:szCs w:val="22"/>
              </w:rPr>
            </w:pPr>
            <w:r w:rsidRPr="00AB52E9">
              <w:rPr>
                <w:rFonts w:asciiTheme="minorHAnsi" w:hAnsiTheme="minorHAnsi" w:cstheme="minorHAnsi"/>
                <w:b/>
                <w:bCs/>
                <w:spacing w:val="1"/>
                <w:szCs w:val="22"/>
              </w:rPr>
              <w:t>Po</w:t>
            </w:r>
            <w:r w:rsidRPr="00AB52E9">
              <w:rPr>
                <w:rFonts w:asciiTheme="minorHAnsi" w:hAnsiTheme="minorHAnsi" w:cstheme="minorHAnsi"/>
                <w:b/>
                <w:bCs/>
                <w:spacing w:val="-3"/>
                <w:szCs w:val="22"/>
              </w:rPr>
              <w:t>r</w:t>
            </w:r>
            <w:r w:rsidRPr="00AB52E9">
              <w:rPr>
                <w:rFonts w:asciiTheme="minorHAnsi" w:hAnsiTheme="minorHAnsi" w:cstheme="minorHAnsi"/>
                <w:b/>
                <w:bCs/>
                <w:szCs w:val="22"/>
              </w:rPr>
              <w:t>tf</w:t>
            </w:r>
            <w:r w:rsidRPr="00AB52E9">
              <w:rPr>
                <w:rFonts w:asciiTheme="minorHAnsi" w:hAnsiTheme="minorHAnsi" w:cstheme="minorHAnsi"/>
                <w:b/>
                <w:bCs/>
                <w:spacing w:val="1"/>
                <w:szCs w:val="22"/>
              </w:rPr>
              <w:t>o</w:t>
            </w:r>
            <w:r w:rsidRPr="00AB52E9">
              <w:rPr>
                <w:rFonts w:asciiTheme="minorHAnsi" w:hAnsiTheme="minorHAnsi" w:cstheme="minorHAnsi"/>
                <w:b/>
                <w:bCs/>
                <w:szCs w:val="22"/>
              </w:rPr>
              <w:t>l</w:t>
            </w:r>
            <w:r w:rsidRPr="00AB52E9">
              <w:rPr>
                <w:rFonts w:asciiTheme="minorHAnsi" w:hAnsiTheme="minorHAnsi" w:cstheme="minorHAnsi"/>
                <w:b/>
                <w:bCs/>
                <w:spacing w:val="-3"/>
                <w:szCs w:val="22"/>
              </w:rPr>
              <w:t>i</w:t>
            </w:r>
            <w:r w:rsidRPr="00AB52E9">
              <w:rPr>
                <w:rFonts w:asciiTheme="minorHAnsi" w:hAnsiTheme="minorHAnsi" w:cstheme="minorHAnsi"/>
                <w:b/>
                <w:bCs/>
                <w:szCs w:val="22"/>
              </w:rPr>
              <w:t>o Sc</w:t>
            </w:r>
            <w:r w:rsidRPr="00AB52E9">
              <w:rPr>
                <w:rFonts w:asciiTheme="minorHAnsi" w:hAnsiTheme="minorHAnsi" w:cstheme="minorHAnsi"/>
                <w:b/>
                <w:bCs/>
                <w:spacing w:val="1"/>
                <w:szCs w:val="22"/>
              </w:rPr>
              <w:t>o</w:t>
            </w:r>
            <w:r w:rsidRPr="00AB52E9">
              <w:rPr>
                <w:rFonts w:asciiTheme="minorHAnsi" w:hAnsiTheme="minorHAnsi" w:cstheme="minorHAnsi"/>
                <w:b/>
                <w:bCs/>
                <w:szCs w:val="22"/>
              </w:rPr>
              <w:t>re</w:t>
            </w:r>
          </w:p>
        </w:tc>
        <w:tc>
          <w:tcPr>
            <w:tcW w:w="1260" w:type="dxa"/>
            <w:tcBorders>
              <w:top w:val="single" w:sz="4" w:space="0" w:color="auto"/>
              <w:left w:val="single" w:sz="4" w:space="0" w:color="auto"/>
              <w:bottom w:val="single" w:sz="4" w:space="0" w:color="auto"/>
              <w:right w:val="single" w:sz="4" w:space="0" w:color="auto"/>
            </w:tcBorders>
          </w:tcPr>
          <w:p w14:paraId="29945BAE" w14:textId="77777777" w:rsidR="00B44246" w:rsidRPr="00AB52E9" w:rsidRDefault="00B44246" w:rsidP="00E5490D">
            <w:pPr>
              <w:ind w:left="-40" w:right="-60"/>
              <w:jc w:val="center"/>
              <w:rPr>
                <w:rFonts w:asciiTheme="minorHAnsi" w:hAnsiTheme="minorHAnsi" w:cstheme="minorHAnsi"/>
                <w:b/>
                <w:bCs/>
                <w:szCs w:val="22"/>
              </w:rPr>
            </w:pPr>
            <w:r w:rsidRPr="00AB52E9">
              <w:rPr>
                <w:rFonts w:asciiTheme="minorHAnsi" w:hAnsiTheme="minorHAnsi" w:cstheme="minorHAnsi"/>
                <w:b/>
                <w:bCs/>
                <w:szCs w:val="22"/>
              </w:rPr>
              <w:t>PGP</w:t>
            </w:r>
          </w:p>
          <w:p w14:paraId="3B8DDF81" w14:textId="77777777" w:rsidR="00B44246" w:rsidRPr="00AB52E9" w:rsidRDefault="00B44246" w:rsidP="00E5490D">
            <w:pPr>
              <w:ind w:left="-40" w:right="-60"/>
              <w:jc w:val="center"/>
              <w:rPr>
                <w:rFonts w:asciiTheme="minorHAnsi" w:hAnsiTheme="minorHAnsi" w:cstheme="minorHAnsi"/>
                <w:b/>
                <w:bCs/>
                <w:szCs w:val="22"/>
              </w:rPr>
            </w:pPr>
            <w:r w:rsidRPr="00AB52E9">
              <w:rPr>
                <w:rFonts w:asciiTheme="minorHAnsi" w:hAnsiTheme="minorHAnsi" w:cstheme="minorHAnsi"/>
                <w:b/>
                <w:bCs/>
                <w:szCs w:val="22"/>
              </w:rPr>
              <w:t>Score</w:t>
            </w:r>
          </w:p>
        </w:tc>
        <w:tc>
          <w:tcPr>
            <w:tcW w:w="1620"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tcPr>
          <w:p w14:paraId="4CC421AB" w14:textId="77777777" w:rsidR="00B44246" w:rsidRPr="00AB52E9" w:rsidRDefault="00B44246" w:rsidP="00E5490D">
            <w:pPr>
              <w:ind w:left="-40" w:right="-60"/>
              <w:jc w:val="center"/>
              <w:rPr>
                <w:rFonts w:asciiTheme="minorHAnsi" w:hAnsiTheme="minorHAnsi" w:cstheme="minorHAnsi"/>
                <w:b/>
                <w:bCs/>
                <w:szCs w:val="22"/>
              </w:rPr>
            </w:pPr>
            <w:r w:rsidRPr="00AB52E9">
              <w:rPr>
                <w:rFonts w:asciiTheme="minorHAnsi" w:hAnsiTheme="minorHAnsi" w:cstheme="minorHAnsi"/>
                <w:b/>
                <w:bCs/>
                <w:szCs w:val="22"/>
              </w:rPr>
              <w:t>PD Obser</w:t>
            </w:r>
            <w:r w:rsidRPr="00AB52E9">
              <w:rPr>
                <w:rFonts w:asciiTheme="minorHAnsi" w:hAnsiTheme="minorHAnsi" w:cstheme="minorHAnsi"/>
                <w:b/>
                <w:bCs/>
                <w:spacing w:val="1"/>
                <w:szCs w:val="22"/>
              </w:rPr>
              <w:t>v</w:t>
            </w:r>
            <w:r w:rsidRPr="00AB52E9">
              <w:rPr>
                <w:rFonts w:asciiTheme="minorHAnsi" w:hAnsiTheme="minorHAnsi" w:cstheme="minorHAnsi"/>
                <w:b/>
                <w:bCs/>
                <w:spacing w:val="-3"/>
                <w:szCs w:val="22"/>
              </w:rPr>
              <w:t>a</w:t>
            </w:r>
            <w:r w:rsidRPr="00AB52E9">
              <w:rPr>
                <w:rFonts w:asciiTheme="minorHAnsi" w:hAnsiTheme="minorHAnsi" w:cstheme="minorHAnsi"/>
                <w:b/>
                <w:bCs/>
                <w:szCs w:val="22"/>
              </w:rPr>
              <w:t>ti</w:t>
            </w:r>
            <w:r w:rsidRPr="00AB52E9">
              <w:rPr>
                <w:rFonts w:asciiTheme="minorHAnsi" w:hAnsiTheme="minorHAnsi" w:cstheme="minorHAnsi"/>
                <w:b/>
                <w:bCs/>
                <w:spacing w:val="1"/>
                <w:szCs w:val="22"/>
              </w:rPr>
              <w:t>o</w:t>
            </w:r>
            <w:r w:rsidRPr="00AB52E9">
              <w:rPr>
                <w:rFonts w:asciiTheme="minorHAnsi" w:hAnsiTheme="minorHAnsi" w:cstheme="minorHAnsi"/>
                <w:b/>
                <w:bCs/>
                <w:szCs w:val="22"/>
              </w:rPr>
              <w:t>n Sc</w:t>
            </w:r>
            <w:r w:rsidRPr="00AB52E9">
              <w:rPr>
                <w:rFonts w:asciiTheme="minorHAnsi" w:hAnsiTheme="minorHAnsi" w:cstheme="minorHAnsi"/>
                <w:b/>
                <w:bCs/>
                <w:spacing w:val="1"/>
                <w:szCs w:val="22"/>
              </w:rPr>
              <w:t>o</w:t>
            </w:r>
            <w:r w:rsidRPr="00AB52E9">
              <w:rPr>
                <w:rFonts w:asciiTheme="minorHAnsi" w:hAnsiTheme="minorHAnsi" w:cstheme="minorHAnsi"/>
                <w:b/>
                <w:bCs/>
                <w:szCs w:val="22"/>
              </w:rPr>
              <w:t>re</w:t>
            </w:r>
          </w:p>
        </w:tc>
        <w:tc>
          <w:tcPr>
            <w:tcW w:w="18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DA158B4" w14:textId="77777777" w:rsidR="0066513B" w:rsidRPr="00AB52E9" w:rsidRDefault="00B44246" w:rsidP="00E5490D">
            <w:pPr>
              <w:ind w:right="-20"/>
              <w:jc w:val="center"/>
              <w:rPr>
                <w:rFonts w:asciiTheme="minorHAnsi" w:hAnsiTheme="minorHAnsi" w:cstheme="minorHAnsi"/>
                <w:b/>
                <w:bCs/>
                <w:szCs w:val="22"/>
              </w:rPr>
            </w:pPr>
            <w:r w:rsidRPr="00AB52E9">
              <w:rPr>
                <w:rFonts w:asciiTheme="minorHAnsi" w:hAnsiTheme="minorHAnsi" w:cstheme="minorHAnsi"/>
                <w:b/>
                <w:bCs/>
                <w:szCs w:val="22"/>
              </w:rPr>
              <w:t xml:space="preserve">Second Observation    </w:t>
            </w:r>
          </w:p>
          <w:p w14:paraId="1B4C73BE" w14:textId="302BDE05" w:rsidR="00B44246" w:rsidRPr="00AB52E9" w:rsidRDefault="00B44246" w:rsidP="00E5490D">
            <w:pPr>
              <w:ind w:right="-20"/>
              <w:jc w:val="center"/>
              <w:rPr>
                <w:rFonts w:asciiTheme="minorHAnsi" w:hAnsiTheme="minorHAnsi" w:cstheme="minorHAnsi"/>
                <w:b/>
                <w:bCs/>
                <w:szCs w:val="22"/>
              </w:rPr>
            </w:pPr>
            <w:r w:rsidRPr="00AB52E9">
              <w:rPr>
                <w:rFonts w:asciiTheme="minorHAnsi" w:hAnsiTheme="minorHAnsi" w:cstheme="minorHAnsi"/>
                <w:bCs/>
                <w:sz w:val="22"/>
                <w:szCs w:val="22"/>
              </w:rPr>
              <w:t>(2 practices only)</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F00F299" w14:textId="77777777" w:rsidR="00B44246" w:rsidRPr="00AB52E9" w:rsidRDefault="00B44246" w:rsidP="00E5490D">
            <w:pPr>
              <w:ind w:left="-40" w:right="111"/>
              <w:jc w:val="center"/>
              <w:rPr>
                <w:rFonts w:asciiTheme="minorHAnsi" w:hAnsiTheme="minorHAnsi" w:cstheme="minorHAnsi"/>
                <w:b/>
                <w:bCs/>
                <w:szCs w:val="22"/>
              </w:rPr>
            </w:pPr>
            <w:r w:rsidRPr="00AB52E9">
              <w:rPr>
                <w:rFonts w:asciiTheme="minorHAnsi" w:hAnsiTheme="minorHAnsi" w:cstheme="minorHAnsi"/>
                <w:b/>
                <w:bCs/>
                <w:spacing w:val="1"/>
                <w:szCs w:val="22"/>
              </w:rPr>
              <w:t>P</w:t>
            </w:r>
            <w:r w:rsidRPr="00AB52E9">
              <w:rPr>
                <w:rFonts w:asciiTheme="minorHAnsi" w:hAnsiTheme="minorHAnsi" w:cstheme="minorHAnsi"/>
                <w:b/>
                <w:bCs/>
                <w:szCs w:val="22"/>
              </w:rPr>
              <w:t>racti</w:t>
            </w:r>
            <w:r w:rsidRPr="00AB52E9">
              <w:rPr>
                <w:rFonts w:asciiTheme="minorHAnsi" w:hAnsiTheme="minorHAnsi" w:cstheme="minorHAnsi"/>
                <w:b/>
                <w:bCs/>
                <w:spacing w:val="-2"/>
                <w:szCs w:val="22"/>
              </w:rPr>
              <w:t>c</w:t>
            </w:r>
            <w:r w:rsidRPr="00AB52E9">
              <w:rPr>
                <w:rFonts w:asciiTheme="minorHAnsi" w:hAnsiTheme="minorHAnsi" w:cstheme="minorHAnsi"/>
                <w:b/>
                <w:bCs/>
                <w:szCs w:val="22"/>
              </w:rPr>
              <w:t xml:space="preserve">e </w:t>
            </w:r>
            <w:r w:rsidRPr="00AB52E9">
              <w:rPr>
                <w:rFonts w:asciiTheme="minorHAnsi" w:hAnsiTheme="minorHAnsi" w:cstheme="minorHAnsi"/>
                <w:b/>
                <w:bCs/>
                <w:spacing w:val="-1"/>
                <w:szCs w:val="22"/>
              </w:rPr>
              <w:t>S</w:t>
            </w:r>
            <w:r w:rsidRPr="00AB52E9">
              <w:rPr>
                <w:rFonts w:asciiTheme="minorHAnsi" w:hAnsiTheme="minorHAnsi" w:cstheme="minorHAnsi"/>
                <w:b/>
                <w:bCs/>
                <w:szCs w:val="22"/>
              </w:rPr>
              <w:t>c</w:t>
            </w:r>
            <w:r w:rsidRPr="00AB52E9">
              <w:rPr>
                <w:rFonts w:asciiTheme="minorHAnsi" w:hAnsiTheme="minorHAnsi" w:cstheme="minorHAnsi"/>
                <w:b/>
                <w:bCs/>
                <w:spacing w:val="1"/>
                <w:szCs w:val="22"/>
              </w:rPr>
              <w:t>o</w:t>
            </w:r>
            <w:r w:rsidRPr="00AB52E9">
              <w:rPr>
                <w:rFonts w:asciiTheme="minorHAnsi" w:hAnsiTheme="minorHAnsi" w:cstheme="minorHAnsi"/>
                <w:b/>
                <w:bCs/>
                <w:szCs w:val="22"/>
              </w:rPr>
              <w:t>re</w:t>
            </w:r>
          </w:p>
        </w:tc>
      </w:tr>
      <w:tr w:rsidR="00B44246" w:rsidRPr="00AB52E9" w14:paraId="6FCFDC97" w14:textId="77777777" w:rsidTr="00F04A7C">
        <w:trPr>
          <w:trHeight w:val="538"/>
        </w:trPr>
        <w:tc>
          <w:tcPr>
            <w:tcW w:w="1800"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8C45B0" w14:textId="77777777" w:rsidR="00B44246" w:rsidRPr="00AB52E9" w:rsidRDefault="00B44246" w:rsidP="00E5490D">
            <w:pPr>
              <w:ind w:right="-14"/>
              <w:rPr>
                <w:rFonts w:asciiTheme="minorHAnsi" w:hAnsiTheme="minorHAnsi" w:cstheme="minorHAnsi"/>
                <w:spacing w:val="1"/>
                <w:sz w:val="22"/>
                <w:szCs w:val="22"/>
              </w:rPr>
            </w:pPr>
            <w:r w:rsidRPr="00AB52E9">
              <w:rPr>
                <w:rFonts w:asciiTheme="minorHAnsi" w:hAnsiTheme="minorHAnsi" w:cstheme="minorHAnsi"/>
                <w:b/>
                <w:bCs/>
                <w:spacing w:val="1"/>
                <w:sz w:val="22"/>
                <w:szCs w:val="22"/>
              </w:rPr>
              <w:t>Build Shared Purpose</w:t>
            </w:r>
          </w:p>
        </w:tc>
        <w:tc>
          <w:tcPr>
            <w:tcW w:w="1260"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7A5A3AAA" w14:textId="6A295094" w:rsidR="00B44246" w:rsidRPr="00AB52E9" w:rsidRDefault="00B44246" w:rsidP="00E5490D">
            <w:pPr>
              <w:ind w:right="-14"/>
              <w:jc w:val="center"/>
              <w:rPr>
                <w:rFonts w:asciiTheme="minorHAnsi" w:hAnsiTheme="minorHAnsi" w:cstheme="minorHAnsi"/>
                <w:spacing w:val="1"/>
                <w:sz w:val="22"/>
                <w:szCs w:val="22"/>
              </w:rPr>
            </w:pPr>
            <w:r w:rsidRPr="00AB52E9">
              <w:rPr>
                <w:rFonts w:asciiTheme="minorHAnsi" w:hAnsiTheme="minorHAnsi" w:cstheme="minorHAnsi"/>
                <w:spacing w:val="1"/>
                <w:sz w:val="22"/>
                <w:szCs w:val="22"/>
              </w:rPr>
              <w:t>Score</w:t>
            </w:r>
          </w:p>
        </w:tc>
        <w:tc>
          <w:tcPr>
            <w:tcW w:w="1260" w:type="dxa"/>
            <w:tcBorders>
              <w:top w:val="single" w:sz="4" w:space="0" w:color="auto"/>
              <w:left w:val="single" w:sz="4" w:space="0" w:color="auto"/>
              <w:bottom w:val="single" w:sz="4" w:space="0" w:color="auto"/>
              <w:right w:val="single" w:sz="4" w:space="0" w:color="auto"/>
            </w:tcBorders>
            <w:vAlign w:val="center"/>
          </w:tcPr>
          <w:p w14:paraId="728981C4" w14:textId="77777777" w:rsidR="00B44246" w:rsidRPr="00AB52E9" w:rsidRDefault="00B44246" w:rsidP="00E5490D">
            <w:pPr>
              <w:ind w:right="-14"/>
              <w:jc w:val="center"/>
              <w:rPr>
                <w:rFonts w:asciiTheme="minorHAnsi" w:hAnsiTheme="minorHAnsi" w:cstheme="minorHAnsi"/>
                <w:spacing w:val="1"/>
                <w:sz w:val="22"/>
                <w:szCs w:val="22"/>
              </w:rPr>
            </w:pPr>
            <w:r w:rsidRPr="00AB52E9">
              <w:rPr>
                <w:rFonts w:asciiTheme="minorHAnsi" w:hAnsiTheme="minorHAnsi" w:cstheme="minorHAnsi"/>
                <w:spacing w:val="1"/>
                <w:sz w:val="22"/>
                <w:szCs w:val="22"/>
              </w:rPr>
              <w:t>N/A</w:t>
            </w:r>
          </w:p>
        </w:tc>
        <w:tc>
          <w:tcPr>
            <w:tcW w:w="162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20443FB4" w14:textId="77777777" w:rsidR="00B44246" w:rsidRPr="00AB52E9" w:rsidRDefault="00B44246" w:rsidP="00E5490D">
            <w:pPr>
              <w:ind w:right="-14"/>
              <w:jc w:val="center"/>
              <w:rPr>
                <w:rFonts w:asciiTheme="minorHAnsi" w:hAnsiTheme="minorHAnsi" w:cstheme="minorHAnsi"/>
                <w:spacing w:val="1"/>
                <w:sz w:val="22"/>
                <w:szCs w:val="22"/>
              </w:rPr>
            </w:pPr>
            <w:r w:rsidRPr="00AB52E9">
              <w:rPr>
                <w:rFonts w:asciiTheme="minorHAnsi" w:hAnsiTheme="minorHAnsi" w:cstheme="minorHAnsi"/>
                <w:spacing w:val="1"/>
                <w:sz w:val="22"/>
                <w:szCs w:val="22"/>
              </w:rPr>
              <w:t>N/A</w:t>
            </w:r>
          </w:p>
        </w:tc>
        <w:tc>
          <w:tcPr>
            <w:tcW w:w="1800" w:type="dxa"/>
            <w:tcBorders>
              <w:top w:val="nil"/>
              <w:left w:val="nil"/>
              <w:bottom w:val="single" w:sz="8" w:space="0" w:color="auto"/>
              <w:right w:val="single" w:sz="8" w:space="0" w:color="auto"/>
            </w:tcBorders>
            <w:tcMar>
              <w:top w:w="0" w:type="dxa"/>
              <w:left w:w="108" w:type="dxa"/>
              <w:bottom w:w="0" w:type="dxa"/>
              <w:right w:w="108" w:type="dxa"/>
            </w:tcMar>
            <w:vAlign w:val="center"/>
          </w:tcPr>
          <w:p w14:paraId="754CADD6" w14:textId="4E052DDC" w:rsidR="00B44246" w:rsidRPr="00AB52E9" w:rsidRDefault="002029BC" w:rsidP="00E5490D">
            <w:pPr>
              <w:ind w:right="-14"/>
              <w:jc w:val="center"/>
              <w:rPr>
                <w:rFonts w:asciiTheme="minorHAnsi" w:hAnsiTheme="minorHAnsi" w:cstheme="minorHAnsi"/>
                <w:spacing w:val="1"/>
                <w:sz w:val="22"/>
                <w:szCs w:val="22"/>
              </w:rPr>
            </w:pPr>
            <w:r w:rsidRPr="00AB52E9">
              <w:rPr>
                <w:rFonts w:asciiTheme="minorHAnsi" w:hAnsiTheme="minorHAnsi" w:cstheme="minorHAnsi"/>
                <w:spacing w:val="1"/>
                <w:sz w:val="22"/>
                <w:szCs w:val="22"/>
              </w:rPr>
              <w:t>Score</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tcPr>
          <w:p w14:paraId="19B5D598" w14:textId="77777777" w:rsidR="00B44246" w:rsidRPr="00AB52E9" w:rsidRDefault="00B44246" w:rsidP="00E5490D">
            <w:pPr>
              <w:ind w:right="-14"/>
              <w:jc w:val="center"/>
              <w:rPr>
                <w:rFonts w:asciiTheme="minorHAnsi" w:hAnsiTheme="minorHAnsi" w:cstheme="minorHAnsi"/>
                <w:spacing w:val="1"/>
                <w:sz w:val="22"/>
                <w:szCs w:val="22"/>
              </w:rPr>
            </w:pPr>
            <w:r w:rsidRPr="00AB52E9">
              <w:rPr>
                <w:rFonts w:asciiTheme="minorHAnsi" w:hAnsiTheme="minorHAnsi" w:cstheme="minorHAnsi"/>
                <w:spacing w:val="1"/>
                <w:sz w:val="22"/>
                <w:szCs w:val="22"/>
              </w:rPr>
              <w:t>Average of scores</w:t>
            </w:r>
          </w:p>
        </w:tc>
      </w:tr>
      <w:tr w:rsidR="00B44246" w:rsidRPr="00AB52E9" w14:paraId="09982BCB" w14:textId="77777777" w:rsidTr="00F04A7C">
        <w:tc>
          <w:tcPr>
            <w:tcW w:w="1800"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44E8BC9" w14:textId="77777777" w:rsidR="00B44246" w:rsidRPr="00AB52E9" w:rsidRDefault="00B44246" w:rsidP="00E5490D">
            <w:pPr>
              <w:ind w:right="-14"/>
              <w:rPr>
                <w:rFonts w:asciiTheme="minorHAnsi" w:hAnsiTheme="minorHAnsi" w:cstheme="minorHAnsi"/>
                <w:spacing w:val="1"/>
                <w:sz w:val="22"/>
                <w:szCs w:val="22"/>
              </w:rPr>
            </w:pPr>
            <w:r w:rsidRPr="00AB52E9">
              <w:rPr>
                <w:rFonts w:asciiTheme="minorHAnsi" w:hAnsiTheme="minorHAnsi" w:cstheme="minorHAnsi"/>
                <w:b/>
                <w:bCs/>
                <w:spacing w:val="1"/>
                <w:sz w:val="22"/>
                <w:szCs w:val="22"/>
              </w:rPr>
              <w:t>Focus on Learning</w:t>
            </w:r>
          </w:p>
        </w:tc>
        <w:tc>
          <w:tcPr>
            <w:tcW w:w="1260"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24556C79" w14:textId="37BD2092" w:rsidR="00B44246" w:rsidRPr="00AB52E9" w:rsidRDefault="002029BC" w:rsidP="00E5490D">
            <w:pPr>
              <w:ind w:right="-14"/>
              <w:jc w:val="center"/>
              <w:rPr>
                <w:rFonts w:asciiTheme="minorHAnsi" w:hAnsiTheme="minorHAnsi" w:cstheme="minorHAnsi"/>
                <w:spacing w:val="1"/>
                <w:sz w:val="22"/>
                <w:szCs w:val="22"/>
              </w:rPr>
            </w:pPr>
            <w:r w:rsidRPr="00AB52E9">
              <w:rPr>
                <w:rFonts w:asciiTheme="minorHAnsi" w:hAnsiTheme="minorHAnsi" w:cstheme="minorHAnsi"/>
                <w:spacing w:val="1"/>
                <w:sz w:val="22"/>
                <w:szCs w:val="22"/>
              </w:rPr>
              <w:t>Score</w:t>
            </w:r>
          </w:p>
        </w:tc>
        <w:tc>
          <w:tcPr>
            <w:tcW w:w="1260" w:type="dxa"/>
            <w:tcBorders>
              <w:top w:val="single" w:sz="4" w:space="0" w:color="auto"/>
              <w:left w:val="single" w:sz="4" w:space="0" w:color="auto"/>
              <w:bottom w:val="single" w:sz="4" w:space="0" w:color="auto"/>
              <w:right w:val="single" w:sz="4" w:space="0" w:color="auto"/>
            </w:tcBorders>
            <w:vAlign w:val="center"/>
          </w:tcPr>
          <w:p w14:paraId="7C2F183F" w14:textId="77777777" w:rsidR="00B44246" w:rsidRPr="00AB52E9" w:rsidRDefault="00B44246" w:rsidP="00E5490D">
            <w:pPr>
              <w:ind w:right="-14"/>
              <w:jc w:val="center"/>
              <w:rPr>
                <w:rFonts w:asciiTheme="minorHAnsi" w:hAnsiTheme="minorHAnsi" w:cstheme="minorHAnsi"/>
                <w:spacing w:val="1"/>
                <w:sz w:val="22"/>
                <w:szCs w:val="22"/>
              </w:rPr>
            </w:pPr>
            <w:r w:rsidRPr="00AB52E9">
              <w:rPr>
                <w:rFonts w:asciiTheme="minorHAnsi" w:hAnsiTheme="minorHAnsi" w:cstheme="minorHAnsi"/>
                <w:spacing w:val="1"/>
                <w:sz w:val="22"/>
                <w:szCs w:val="22"/>
              </w:rPr>
              <w:t>N/A</w:t>
            </w:r>
          </w:p>
        </w:tc>
        <w:tc>
          <w:tcPr>
            <w:tcW w:w="162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35C2353A" w14:textId="6D975E19" w:rsidR="00B44246" w:rsidRPr="00AB52E9" w:rsidRDefault="002029BC" w:rsidP="00E5490D">
            <w:pPr>
              <w:ind w:right="-14"/>
              <w:jc w:val="center"/>
              <w:rPr>
                <w:rFonts w:asciiTheme="minorHAnsi" w:hAnsiTheme="minorHAnsi" w:cstheme="minorHAnsi"/>
                <w:spacing w:val="1"/>
                <w:sz w:val="22"/>
                <w:szCs w:val="22"/>
              </w:rPr>
            </w:pPr>
            <w:r w:rsidRPr="00AB52E9">
              <w:rPr>
                <w:rFonts w:asciiTheme="minorHAnsi" w:hAnsiTheme="minorHAnsi" w:cstheme="minorHAnsi"/>
                <w:spacing w:val="1"/>
                <w:sz w:val="22"/>
                <w:szCs w:val="22"/>
              </w:rPr>
              <w:t>Score</w:t>
            </w:r>
          </w:p>
        </w:tc>
        <w:tc>
          <w:tcPr>
            <w:tcW w:w="1800" w:type="dxa"/>
            <w:tcBorders>
              <w:top w:val="nil"/>
              <w:left w:val="nil"/>
              <w:bottom w:val="single" w:sz="8" w:space="0" w:color="auto"/>
              <w:right w:val="single" w:sz="8" w:space="0" w:color="auto"/>
            </w:tcBorders>
            <w:tcMar>
              <w:top w:w="0" w:type="dxa"/>
              <w:left w:w="108" w:type="dxa"/>
              <w:bottom w:w="0" w:type="dxa"/>
              <w:right w:w="108" w:type="dxa"/>
            </w:tcMar>
            <w:vAlign w:val="center"/>
          </w:tcPr>
          <w:p w14:paraId="7680D426" w14:textId="6301D5D9" w:rsidR="00B44246" w:rsidRPr="00AB52E9" w:rsidRDefault="002029BC" w:rsidP="00E5490D">
            <w:pPr>
              <w:ind w:right="-14"/>
              <w:jc w:val="center"/>
              <w:rPr>
                <w:rFonts w:asciiTheme="minorHAnsi" w:hAnsiTheme="minorHAnsi" w:cstheme="minorHAnsi"/>
                <w:spacing w:val="1"/>
                <w:sz w:val="22"/>
                <w:szCs w:val="22"/>
              </w:rPr>
            </w:pPr>
            <w:r w:rsidRPr="00AB52E9">
              <w:rPr>
                <w:rFonts w:asciiTheme="minorHAnsi" w:hAnsiTheme="minorHAnsi" w:cstheme="minorHAnsi"/>
                <w:spacing w:val="1"/>
                <w:sz w:val="22"/>
                <w:szCs w:val="22"/>
              </w:rPr>
              <w:t>Score</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tcPr>
          <w:p w14:paraId="4757AD17" w14:textId="77777777" w:rsidR="00B44246" w:rsidRPr="00AB52E9" w:rsidRDefault="00B44246" w:rsidP="00E5490D">
            <w:pPr>
              <w:ind w:right="-14"/>
              <w:jc w:val="center"/>
              <w:rPr>
                <w:rFonts w:asciiTheme="minorHAnsi" w:hAnsiTheme="minorHAnsi" w:cstheme="minorHAnsi"/>
                <w:spacing w:val="1"/>
                <w:sz w:val="22"/>
                <w:szCs w:val="22"/>
              </w:rPr>
            </w:pPr>
            <w:r w:rsidRPr="00AB52E9">
              <w:rPr>
                <w:rFonts w:asciiTheme="minorHAnsi" w:hAnsiTheme="minorHAnsi" w:cstheme="minorHAnsi"/>
                <w:spacing w:val="1"/>
                <w:sz w:val="22"/>
                <w:szCs w:val="22"/>
              </w:rPr>
              <w:t>Average of scores</w:t>
            </w:r>
          </w:p>
        </w:tc>
      </w:tr>
      <w:tr w:rsidR="00B44246" w:rsidRPr="00AB52E9" w14:paraId="7F4919BD" w14:textId="77777777" w:rsidTr="00F04A7C">
        <w:trPr>
          <w:trHeight w:val="610"/>
        </w:trPr>
        <w:tc>
          <w:tcPr>
            <w:tcW w:w="1800"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D4B575" w14:textId="77777777" w:rsidR="00B44246" w:rsidRPr="00AB52E9" w:rsidRDefault="00B44246" w:rsidP="00E5490D">
            <w:pPr>
              <w:ind w:right="-14"/>
              <w:rPr>
                <w:rFonts w:asciiTheme="minorHAnsi" w:hAnsiTheme="minorHAnsi" w:cstheme="minorHAnsi"/>
                <w:spacing w:val="1"/>
                <w:sz w:val="22"/>
                <w:szCs w:val="22"/>
              </w:rPr>
            </w:pPr>
            <w:r w:rsidRPr="00AB52E9">
              <w:rPr>
                <w:rFonts w:asciiTheme="minorHAnsi" w:hAnsiTheme="minorHAnsi" w:cstheme="minorHAnsi"/>
                <w:b/>
                <w:bCs/>
                <w:spacing w:val="1"/>
                <w:sz w:val="22"/>
                <w:szCs w:val="22"/>
              </w:rPr>
              <w:t>Manage Organizational Systems</w:t>
            </w:r>
          </w:p>
        </w:tc>
        <w:tc>
          <w:tcPr>
            <w:tcW w:w="1260"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54421182" w14:textId="5875CDE8" w:rsidR="00B44246" w:rsidRPr="00AB52E9" w:rsidRDefault="002029BC" w:rsidP="00E5490D">
            <w:pPr>
              <w:ind w:right="-14"/>
              <w:jc w:val="center"/>
              <w:rPr>
                <w:rFonts w:asciiTheme="minorHAnsi" w:hAnsiTheme="minorHAnsi" w:cstheme="minorHAnsi"/>
                <w:spacing w:val="1"/>
                <w:sz w:val="22"/>
                <w:szCs w:val="22"/>
              </w:rPr>
            </w:pPr>
            <w:r w:rsidRPr="00AB52E9">
              <w:rPr>
                <w:rFonts w:asciiTheme="minorHAnsi" w:hAnsiTheme="minorHAnsi" w:cstheme="minorHAnsi"/>
                <w:spacing w:val="1"/>
                <w:sz w:val="22"/>
                <w:szCs w:val="22"/>
              </w:rPr>
              <w:t>Score</w:t>
            </w:r>
          </w:p>
        </w:tc>
        <w:tc>
          <w:tcPr>
            <w:tcW w:w="1260" w:type="dxa"/>
            <w:tcBorders>
              <w:top w:val="single" w:sz="4" w:space="0" w:color="auto"/>
              <w:left w:val="single" w:sz="4" w:space="0" w:color="auto"/>
              <w:bottom w:val="single" w:sz="4" w:space="0" w:color="auto"/>
              <w:right w:val="single" w:sz="4" w:space="0" w:color="auto"/>
            </w:tcBorders>
            <w:vAlign w:val="center"/>
          </w:tcPr>
          <w:p w14:paraId="05A6976D" w14:textId="77777777" w:rsidR="00B44246" w:rsidRPr="00AB52E9" w:rsidRDefault="00B44246" w:rsidP="00E5490D">
            <w:pPr>
              <w:ind w:right="-14"/>
              <w:jc w:val="center"/>
              <w:rPr>
                <w:rFonts w:asciiTheme="minorHAnsi" w:hAnsiTheme="minorHAnsi" w:cstheme="minorHAnsi"/>
                <w:spacing w:val="1"/>
                <w:sz w:val="22"/>
                <w:szCs w:val="22"/>
              </w:rPr>
            </w:pPr>
            <w:r w:rsidRPr="00AB52E9">
              <w:rPr>
                <w:rFonts w:asciiTheme="minorHAnsi" w:hAnsiTheme="minorHAnsi" w:cstheme="minorHAnsi"/>
                <w:spacing w:val="1"/>
                <w:sz w:val="22"/>
                <w:szCs w:val="22"/>
              </w:rPr>
              <w:t>N/A</w:t>
            </w:r>
          </w:p>
        </w:tc>
        <w:tc>
          <w:tcPr>
            <w:tcW w:w="162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630BD2FD" w14:textId="3A692296" w:rsidR="00B44246" w:rsidRPr="00AB52E9" w:rsidRDefault="002029BC" w:rsidP="00E5490D">
            <w:pPr>
              <w:ind w:right="-14"/>
              <w:jc w:val="center"/>
              <w:rPr>
                <w:rFonts w:asciiTheme="minorHAnsi" w:hAnsiTheme="minorHAnsi" w:cstheme="minorHAnsi"/>
                <w:spacing w:val="1"/>
                <w:sz w:val="22"/>
                <w:szCs w:val="22"/>
              </w:rPr>
            </w:pPr>
            <w:r w:rsidRPr="00AB52E9">
              <w:rPr>
                <w:rFonts w:asciiTheme="minorHAnsi" w:hAnsiTheme="minorHAnsi" w:cstheme="minorHAnsi"/>
                <w:spacing w:val="1"/>
                <w:sz w:val="22"/>
                <w:szCs w:val="22"/>
              </w:rPr>
              <w:t>Score</w:t>
            </w:r>
          </w:p>
        </w:tc>
        <w:tc>
          <w:tcPr>
            <w:tcW w:w="1800" w:type="dxa"/>
            <w:tcBorders>
              <w:top w:val="nil"/>
              <w:left w:val="nil"/>
              <w:bottom w:val="single" w:sz="8" w:space="0" w:color="auto"/>
              <w:right w:val="single" w:sz="8" w:space="0" w:color="auto"/>
            </w:tcBorders>
            <w:tcMar>
              <w:top w:w="0" w:type="dxa"/>
              <w:left w:w="108" w:type="dxa"/>
              <w:bottom w:w="0" w:type="dxa"/>
              <w:right w:w="108" w:type="dxa"/>
            </w:tcMar>
            <w:vAlign w:val="center"/>
          </w:tcPr>
          <w:p w14:paraId="57AA1C0F" w14:textId="6E609E25" w:rsidR="00B44246" w:rsidRPr="00AB52E9" w:rsidRDefault="002029BC" w:rsidP="00E5490D">
            <w:pPr>
              <w:ind w:right="-14"/>
              <w:jc w:val="center"/>
              <w:rPr>
                <w:rFonts w:asciiTheme="minorHAnsi" w:hAnsiTheme="minorHAnsi" w:cstheme="minorHAnsi"/>
                <w:spacing w:val="1"/>
                <w:sz w:val="22"/>
                <w:szCs w:val="22"/>
              </w:rPr>
            </w:pPr>
            <w:r w:rsidRPr="00AB52E9">
              <w:rPr>
                <w:rFonts w:asciiTheme="minorHAnsi" w:hAnsiTheme="minorHAnsi" w:cstheme="minorHAnsi"/>
                <w:spacing w:val="1"/>
                <w:sz w:val="22"/>
                <w:szCs w:val="22"/>
              </w:rPr>
              <w:t>Score</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tcPr>
          <w:p w14:paraId="340357B9" w14:textId="77777777" w:rsidR="00B44246" w:rsidRPr="00AB52E9" w:rsidRDefault="00B44246" w:rsidP="00E5490D">
            <w:pPr>
              <w:ind w:right="-14"/>
              <w:jc w:val="center"/>
              <w:rPr>
                <w:rFonts w:asciiTheme="minorHAnsi" w:hAnsiTheme="minorHAnsi" w:cstheme="minorHAnsi"/>
                <w:spacing w:val="1"/>
                <w:sz w:val="22"/>
                <w:szCs w:val="22"/>
              </w:rPr>
            </w:pPr>
            <w:r w:rsidRPr="00AB52E9">
              <w:rPr>
                <w:rFonts w:asciiTheme="minorHAnsi" w:hAnsiTheme="minorHAnsi" w:cstheme="minorHAnsi"/>
                <w:spacing w:val="1"/>
                <w:sz w:val="22"/>
                <w:szCs w:val="22"/>
              </w:rPr>
              <w:t>Average of scores</w:t>
            </w:r>
          </w:p>
        </w:tc>
      </w:tr>
      <w:tr w:rsidR="00B44246" w:rsidRPr="00AB52E9" w14:paraId="24F4DD23" w14:textId="77777777" w:rsidTr="00F04A7C">
        <w:tc>
          <w:tcPr>
            <w:tcW w:w="1800"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26D5714" w14:textId="77777777" w:rsidR="00B44246" w:rsidRPr="00AB52E9" w:rsidRDefault="00B44246" w:rsidP="00E5490D">
            <w:pPr>
              <w:ind w:right="-14"/>
              <w:rPr>
                <w:rFonts w:asciiTheme="minorHAnsi" w:hAnsiTheme="minorHAnsi" w:cstheme="minorHAnsi"/>
                <w:spacing w:val="1"/>
                <w:sz w:val="22"/>
                <w:szCs w:val="22"/>
              </w:rPr>
            </w:pPr>
            <w:r w:rsidRPr="00AB52E9">
              <w:rPr>
                <w:rFonts w:asciiTheme="minorHAnsi" w:hAnsiTheme="minorHAnsi" w:cstheme="minorHAnsi"/>
                <w:b/>
                <w:bCs/>
                <w:spacing w:val="1"/>
                <w:sz w:val="22"/>
                <w:szCs w:val="22"/>
              </w:rPr>
              <w:t>Lead with Integrity</w:t>
            </w:r>
          </w:p>
        </w:tc>
        <w:tc>
          <w:tcPr>
            <w:tcW w:w="1260"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27B27801" w14:textId="0B9FE07D" w:rsidR="00B44246" w:rsidRPr="00AB52E9" w:rsidRDefault="002029BC" w:rsidP="00E5490D">
            <w:pPr>
              <w:ind w:right="-14"/>
              <w:jc w:val="center"/>
              <w:rPr>
                <w:rFonts w:asciiTheme="minorHAnsi" w:hAnsiTheme="minorHAnsi" w:cstheme="minorHAnsi"/>
                <w:spacing w:val="1"/>
                <w:sz w:val="22"/>
                <w:szCs w:val="22"/>
              </w:rPr>
            </w:pPr>
            <w:r w:rsidRPr="00AB52E9">
              <w:rPr>
                <w:rFonts w:asciiTheme="minorHAnsi" w:hAnsiTheme="minorHAnsi" w:cstheme="minorHAnsi"/>
                <w:spacing w:val="1"/>
                <w:sz w:val="22"/>
                <w:szCs w:val="22"/>
              </w:rPr>
              <w:t>Score</w:t>
            </w:r>
          </w:p>
        </w:tc>
        <w:tc>
          <w:tcPr>
            <w:tcW w:w="1260" w:type="dxa"/>
            <w:tcBorders>
              <w:top w:val="single" w:sz="4" w:space="0" w:color="auto"/>
              <w:left w:val="single" w:sz="4" w:space="0" w:color="auto"/>
              <w:bottom w:val="single" w:sz="4" w:space="0" w:color="auto"/>
              <w:right w:val="single" w:sz="4" w:space="0" w:color="auto"/>
            </w:tcBorders>
            <w:vAlign w:val="center"/>
          </w:tcPr>
          <w:p w14:paraId="04B27AC2" w14:textId="0F73D662" w:rsidR="00B44246" w:rsidRPr="00AB52E9" w:rsidRDefault="002029BC" w:rsidP="00E5490D">
            <w:pPr>
              <w:ind w:right="-14"/>
              <w:jc w:val="center"/>
              <w:rPr>
                <w:rFonts w:asciiTheme="minorHAnsi" w:hAnsiTheme="minorHAnsi" w:cstheme="minorHAnsi"/>
                <w:spacing w:val="1"/>
                <w:sz w:val="22"/>
                <w:szCs w:val="22"/>
              </w:rPr>
            </w:pPr>
            <w:r w:rsidRPr="00AB52E9">
              <w:rPr>
                <w:rFonts w:asciiTheme="minorHAnsi" w:hAnsiTheme="minorHAnsi" w:cstheme="minorHAnsi"/>
                <w:spacing w:val="1"/>
                <w:sz w:val="22"/>
                <w:szCs w:val="22"/>
              </w:rPr>
              <w:t>Score</w:t>
            </w:r>
          </w:p>
        </w:tc>
        <w:tc>
          <w:tcPr>
            <w:tcW w:w="162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4E1C2763" w14:textId="77777777" w:rsidR="00B44246" w:rsidRPr="00AB52E9" w:rsidRDefault="00B44246" w:rsidP="00E5490D">
            <w:pPr>
              <w:ind w:right="-14"/>
              <w:jc w:val="center"/>
              <w:rPr>
                <w:rFonts w:asciiTheme="minorHAnsi" w:hAnsiTheme="minorHAnsi" w:cstheme="minorHAnsi"/>
                <w:spacing w:val="1"/>
                <w:sz w:val="22"/>
                <w:szCs w:val="22"/>
              </w:rPr>
            </w:pPr>
            <w:r w:rsidRPr="00AB52E9">
              <w:rPr>
                <w:rFonts w:asciiTheme="minorHAnsi" w:hAnsiTheme="minorHAnsi" w:cstheme="minorHAnsi"/>
                <w:spacing w:val="1"/>
                <w:sz w:val="22"/>
                <w:szCs w:val="22"/>
              </w:rPr>
              <w:t>N/A</w:t>
            </w:r>
          </w:p>
        </w:tc>
        <w:tc>
          <w:tcPr>
            <w:tcW w:w="1800" w:type="dxa"/>
            <w:tcBorders>
              <w:top w:val="nil"/>
              <w:left w:val="nil"/>
              <w:bottom w:val="single" w:sz="8" w:space="0" w:color="auto"/>
              <w:right w:val="single" w:sz="8" w:space="0" w:color="auto"/>
            </w:tcBorders>
            <w:tcMar>
              <w:top w:w="0" w:type="dxa"/>
              <w:left w:w="108" w:type="dxa"/>
              <w:bottom w:w="0" w:type="dxa"/>
              <w:right w:w="108" w:type="dxa"/>
            </w:tcMar>
            <w:vAlign w:val="center"/>
          </w:tcPr>
          <w:p w14:paraId="291FE2AC" w14:textId="69F41F34" w:rsidR="00B44246" w:rsidRPr="00AB52E9" w:rsidRDefault="002029BC" w:rsidP="00E5490D">
            <w:pPr>
              <w:ind w:right="-14"/>
              <w:jc w:val="center"/>
              <w:rPr>
                <w:rFonts w:asciiTheme="minorHAnsi" w:hAnsiTheme="minorHAnsi" w:cstheme="minorHAnsi"/>
                <w:spacing w:val="1"/>
                <w:sz w:val="22"/>
                <w:szCs w:val="22"/>
              </w:rPr>
            </w:pPr>
            <w:r w:rsidRPr="00AB52E9">
              <w:rPr>
                <w:rFonts w:asciiTheme="minorHAnsi" w:hAnsiTheme="minorHAnsi" w:cstheme="minorHAnsi"/>
                <w:spacing w:val="1"/>
                <w:sz w:val="22"/>
                <w:szCs w:val="22"/>
              </w:rPr>
              <w:t>Score</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tcPr>
          <w:p w14:paraId="4747B4EE" w14:textId="77777777" w:rsidR="00B44246" w:rsidRPr="00AB52E9" w:rsidRDefault="00B44246" w:rsidP="00E5490D">
            <w:pPr>
              <w:ind w:right="-14"/>
              <w:jc w:val="center"/>
              <w:rPr>
                <w:rFonts w:asciiTheme="minorHAnsi" w:hAnsiTheme="minorHAnsi" w:cstheme="minorHAnsi"/>
                <w:spacing w:val="1"/>
                <w:sz w:val="22"/>
                <w:szCs w:val="22"/>
              </w:rPr>
            </w:pPr>
            <w:r w:rsidRPr="00AB52E9">
              <w:rPr>
                <w:rFonts w:asciiTheme="minorHAnsi" w:hAnsiTheme="minorHAnsi" w:cstheme="minorHAnsi"/>
                <w:spacing w:val="1"/>
                <w:sz w:val="22"/>
                <w:szCs w:val="22"/>
              </w:rPr>
              <w:t>Average of scores</w:t>
            </w:r>
          </w:p>
        </w:tc>
      </w:tr>
      <w:tr w:rsidR="00B44246" w:rsidRPr="00AB52E9" w14:paraId="0C7E3EE5" w14:textId="77777777" w:rsidTr="00F04A7C">
        <w:trPr>
          <w:trHeight w:val="493"/>
        </w:trPr>
        <w:tc>
          <w:tcPr>
            <w:tcW w:w="1800" w:type="dxa"/>
            <w:gridSpan w:val="2"/>
            <w:tcBorders>
              <w:top w:val="nil"/>
              <w:left w:val="single" w:sz="8" w:space="0" w:color="auto"/>
              <w:bottom w:val="single" w:sz="4" w:space="0" w:color="auto"/>
              <w:right w:val="single" w:sz="8" w:space="0" w:color="auto"/>
            </w:tcBorders>
          </w:tcPr>
          <w:p w14:paraId="60D456EA" w14:textId="77777777" w:rsidR="00B44246" w:rsidRPr="00AB52E9" w:rsidRDefault="00B44246" w:rsidP="00E5490D">
            <w:pPr>
              <w:spacing w:before="57" w:line="289" w:lineRule="exact"/>
              <w:ind w:right="-20"/>
              <w:jc w:val="center"/>
              <w:rPr>
                <w:rFonts w:asciiTheme="minorHAnsi" w:hAnsiTheme="minorHAnsi" w:cstheme="minorHAnsi"/>
                <w:b/>
                <w:bCs/>
                <w:spacing w:val="1"/>
                <w:sz w:val="22"/>
                <w:szCs w:val="22"/>
              </w:rPr>
            </w:pPr>
          </w:p>
        </w:tc>
        <w:tc>
          <w:tcPr>
            <w:tcW w:w="7380" w:type="dxa"/>
            <w:gridSpan w:val="5"/>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4D17289F" w14:textId="45832B92" w:rsidR="00B44246" w:rsidRPr="00AB52E9" w:rsidRDefault="00B44246" w:rsidP="002A2357">
            <w:pPr>
              <w:spacing w:before="57" w:line="289" w:lineRule="exact"/>
              <w:ind w:right="-20"/>
              <w:jc w:val="center"/>
              <w:rPr>
                <w:rFonts w:asciiTheme="minorHAnsi" w:hAnsiTheme="minorHAnsi" w:cstheme="minorHAnsi"/>
                <w:color w:val="222222"/>
                <w:sz w:val="22"/>
                <w:szCs w:val="22"/>
                <w:shd w:val="clear" w:color="auto" w:fill="FFFFFF"/>
              </w:rPr>
            </w:pPr>
            <w:r w:rsidRPr="00AB52E9">
              <w:rPr>
                <w:rFonts w:asciiTheme="minorHAnsi" w:hAnsiTheme="minorHAnsi" w:cstheme="minorHAnsi"/>
                <w:b/>
                <w:bCs/>
                <w:spacing w:val="1"/>
                <w:sz w:val="22"/>
                <w:szCs w:val="22"/>
              </w:rPr>
              <w:t xml:space="preserve">TOTAL PRACTICE SCORE= </w:t>
            </w:r>
            <w:r w:rsidR="002A2357" w:rsidRPr="00AB52E9">
              <w:rPr>
                <w:rFonts w:asciiTheme="minorHAnsi" w:hAnsiTheme="minorHAnsi" w:cstheme="minorHAnsi"/>
                <w:color w:val="222222"/>
                <w:sz w:val="22"/>
                <w:szCs w:val="22"/>
                <w:shd w:val="clear" w:color="auto" w:fill="FFFFFF"/>
              </w:rPr>
              <w:t xml:space="preserve">Average </w:t>
            </w:r>
            <w:r w:rsidRPr="00AB52E9">
              <w:rPr>
                <w:rFonts w:asciiTheme="minorHAnsi" w:hAnsiTheme="minorHAnsi" w:cstheme="minorHAnsi"/>
                <w:color w:val="222222"/>
                <w:sz w:val="22"/>
                <w:szCs w:val="22"/>
                <w:shd w:val="clear" w:color="auto" w:fill="FFFFFF"/>
              </w:rPr>
              <w:t>of 4 Practice Scores</w:t>
            </w:r>
          </w:p>
        </w:tc>
      </w:tr>
      <w:tr w:rsidR="00B44246" w:rsidRPr="00AB52E9" w14:paraId="3C809F3B" w14:textId="77777777" w:rsidTr="0066513B">
        <w:trPr>
          <w:trHeight w:val="485"/>
        </w:trPr>
        <w:tc>
          <w:tcPr>
            <w:tcW w:w="9180" w:type="dxa"/>
            <w:gridSpan w:val="7"/>
            <w:tcBorders>
              <w:top w:val="single" w:sz="4" w:space="0" w:color="auto"/>
              <w:left w:val="single" w:sz="8" w:space="0" w:color="auto"/>
              <w:bottom w:val="single" w:sz="4" w:space="0" w:color="auto"/>
              <w:right w:val="single" w:sz="8" w:space="0" w:color="auto"/>
            </w:tcBorders>
            <w:shd w:val="clear" w:color="auto" w:fill="DEEAF6" w:themeFill="accent1" w:themeFillTint="33"/>
          </w:tcPr>
          <w:p w14:paraId="623F9694" w14:textId="7DC9A1AC" w:rsidR="00B44246" w:rsidRPr="00AB52E9" w:rsidRDefault="00D244E0" w:rsidP="00E5490D">
            <w:pPr>
              <w:spacing w:before="57" w:line="289" w:lineRule="exact"/>
              <w:ind w:right="-20"/>
              <w:jc w:val="center"/>
              <w:rPr>
                <w:rFonts w:asciiTheme="minorHAnsi" w:hAnsiTheme="minorHAnsi" w:cstheme="minorHAnsi"/>
                <w:b/>
                <w:color w:val="222222"/>
                <w:sz w:val="22"/>
                <w:szCs w:val="22"/>
                <w:shd w:val="clear" w:color="auto" w:fill="FFFFFF"/>
              </w:rPr>
            </w:pPr>
            <w:r w:rsidRPr="00AB52E9">
              <w:rPr>
                <w:rFonts w:asciiTheme="minorHAnsi" w:hAnsiTheme="minorHAnsi" w:cstheme="minorHAnsi"/>
                <w:b/>
                <w:bCs/>
                <w:spacing w:val="1"/>
                <w:sz w:val="22"/>
                <w:szCs w:val="22"/>
              </w:rPr>
              <w:t>Employee</w:t>
            </w:r>
            <w:r w:rsidR="00B44246" w:rsidRPr="00AB52E9">
              <w:rPr>
                <w:rFonts w:asciiTheme="minorHAnsi" w:hAnsiTheme="minorHAnsi" w:cstheme="minorHAnsi"/>
                <w:b/>
                <w:bCs/>
                <w:spacing w:val="1"/>
                <w:sz w:val="22"/>
                <w:szCs w:val="22"/>
              </w:rPr>
              <w:t xml:space="preserve"> TIME SCORE</w:t>
            </w:r>
          </w:p>
        </w:tc>
      </w:tr>
      <w:tr w:rsidR="00B44246" w:rsidRPr="00AB52E9" w14:paraId="507A2C78" w14:textId="77777777" w:rsidTr="0066513B">
        <w:trPr>
          <w:trHeight w:val="2384"/>
        </w:trPr>
        <w:tc>
          <w:tcPr>
            <w:tcW w:w="9180" w:type="dxa"/>
            <w:gridSpan w:val="7"/>
            <w:tcBorders>
              <w:top w:val="single" w:sz="4" w:space="0" w:color="auto"/>
              <w:left w:val="single" w:sz="8" w:space="0" w:color="auto"/>
              <w:bottom w:val="single" w:sz="4" w:space="0" w:color="auto"/>
              <w:right w:val="single" w:sz="8" w:space="0" w:color="auto"/>
            </w:tcBorders>
          </w:tcPr>
          <w:p w14:paraId="2D6970C1" w14:textId="772C8FEC" w:rsidR="00B44246" w:rsidRPr="00AB52E9" w:rsidRDefault="00B44246" w:rsidP="00E5490D">
            <w:pPr>
              <w:spacing w:before="57" w:line="289" w:lineRule="exact"/>
              <w:ind w:left="98" w:right="-20"/>
              <w:rPr>
                <w:rFonts w:asciiTheme="minorHAnsi" w:hAnsiTheme="minorHAnsi"/>
                <w:bCs/>
                <w:spacing w:val="1"/>
                <w:sz w:val="22"/>
                <w:szCs w:val="22"/>
              </w:rPr>
            </w:pPr>
            <w:r w:rsidRPr="00AB52E9">
              <w:rPr>
                <w:rFonts w:asciiTheme="minorHAnsi" w:hAnsiTheme="minorHAnsi" w:cstheme="minorHAnsi"/>
                <w:bCs/>
                <w:spacing w:val="1"/>
                <w:sz w:val="22"/>
                <w:szCs w:val="22"/>
              </w:rPr>
              <w:t xml:space="preserve">The </w:t>
            </w:r>
            <w:r w:rsidR="00D244E0" w:rsidRPr="00AB52E9">
              <w:rPr>
                <w:rFonts w:asciiTheme="minorHAnsi" w:hAnsiTheme="minorHAnsi" w:cstheme="minorHAnsi"/>
                <w:bCs/>
                <w:spacing w:val="1"/>
                <w:sz w:val="22"/>
                <w:szCs w:val="22"/>
              </w:rPr>
              <w:t>Employee</w:t>
            </w:r>
            <w:r w:rsidRPr="00AB52E9">
              <w:rPr>
                <w:rFonts w:asciiTheme="minorHAnsi" w:hAnsiTheme="minorHAnsi" w:cstheme="minorHAnsi"/>
                <w:bCs/>
                <w:spacing w:val="1"/>
                <w:sz w:val="22"/>
                <w:szCs w:val="22"/>
              </w:rPr>
              <w:t xml:space="preserve"> Time score is</w:t>
            </w:r>
            <w:r w:rsidRPr="00AB52E9">
              <w:rPr>
                <w:rFonts w:asciiTheme="minorHAnsi" w:hAnsiTheme="minorHAnsi" w:cs="Times New Roman"/>
                <w:bCs/>
                <w:spacing w:val="1"/>
                <w:sz w:val="22"/>
                <w:szCs w:val="22"/>
              </w:rPr>
              <w:t xml:space="preserve"> </w:t>
            </w:r>
            <w:r w:rsidRPr="00AB52E9">
              <w:rPr>
                <w:rFonts w:asciiTheme="minorHAnsi" w:hAnsiTheme="minorHAnsi"/>
                <w:bCs/>
                <w:spacing w:val="1"/>
                <w:sz w:val="22"/>
                <w:szCs w:val="22"/>
              </w:rPr>
              <w:t>based on the following rating scale in VIDE attendance policy.</w:t>
            </w:r>
          </w:p>
          <w:p w14:paraId="4117592E" w14:textId="77777777" w:rsidR="00B44246" w:rsidRPr="00AB52E9" w:rsidRDefault="00B44246" w:rsidP="00E5490D">
            <w:pPr>
              <w:spacing w:line="289" w:lineRule="exact"/>
              <w:ind w:left="98" w:right="-20"/>
              <w:rPr>
                <w:rFonts w:asciiTheme="minorHAnsi" w:hAnsiTheme="minorHAnsi"/>
                <w:bCs/>
                <w:spacing w:val="1"/>
                <w:sz w:val="22"/>
                <w:szCs w:val="22"/>
              </w:rPr>
            </w:pPr>
          </w:p>
          <w:p w14:paraId="37C514F9" w14:textId="77777777" w:rsidR="00B44246" w:rsidRPr="00AB52E9" w:rsidRDefault="00B44246" w:rsidP="00E5490D">
            <w:pPr>
              <w:ind w:left="98"/>
              <w:rPr>
                <w:rFonts w:asciiTheme="minorHAnsi" w:hAnsiTheme="minorHAnsi"/>
                <w:b/>
                <w:sz w:val="22"/>
                <w:szCs w:val="22"/>
              </w:rPr>
            </w:pPr>
            <w:r w:rsidRPr="00AB52E9">
              <w:rPr>
                <w:rFonts w:asciiTheme="minorHAnsi" w:hAnsiTheme="minorHAnsi"/>
                <w:b/>
                <w:sz w:val="22"/>
                <w:szCs w:val="22"/>
              </w:rPr>
              <w:t>Attendance</w:t>
            </w:r>
          </w:p>
          <w:tbl>
            <w:tblPr>
              <w:tblStyle w:val="TableGrid1"/>
              <w:tblW w:w="9350" w:type="dxa"/>
              <w:tblInd w:w="183" w:type="dxa"/>
              <w:tblLayout w:type="fixed"/>
              <w:tblLook w:val="04A0" w:firstRow="1" w:lastRow="0" w:firstColumn="1" w:lastColumn="0" w:noHBand="0" w:noVBand="1"/>
            </w:tblPr>
            <w:tblGrid>
              <w:gridCol w:w="2365"/>
              <w:gridCol w:w="2302"/>
              <w:gridCol w:w="2330"/>
              <w:gridCol w:w="2353"/>
            </w:tblGrid>
            <w:tr w:rsidR="00B44246" w:rsidRPr="00AB52E9" w14:paraId="7C13C58E" w14:textId="77777777" w:rsidTr="00E5490D">
              <w:trPr>
                <w:trHeight w:val="602"/>
              </w:trPr>
              <w:tc>
                <w:tcPr>
                  <w:tcW w:w="2365" w:type="dxa"/>
                  <w:shd w:val="clear" w:color="auto" w:fill="000000" w:themeFill="text1"/>
                </w:tcPr>
                <w:p w14:paraId="1EC27771" w14:textId="77777777" w:rsidR="00B44246" w:rsidRPr="00AB52E9" w:rsidRDefault="00B44246" w:rsidP="00E5490D">
                  <w:pPr>
                    <w:jc w:val="center"/>
                    <w:rPr>
                      <w:rFonts w:asciiTheme="minorHAnsi" w:hAnsiTheme="minorHAnsi" w:cstheme="minorHAnsi"/>
                      <w:b/>
                      <w:color w:val="FFFFFF" w:themeColor="background1"/>
                      <w:sz w:val="22"/>
                      <w:szCs w:val="22"/>
                    </w:rPr>
                  </w:pPr>
                  <w:r w:rsidRPr="00AB52E9">
                    <w:rPr>
                      <w:rFonts w:asciiTheme="minorHAnsi" w:hAnsiTheme="minorHAnsi" w:cstheme="minorHAnsi"/>
                      <w:b/>
                      <w:color w:val="FFFFFF" w:themeColor="background1"/>
                      <w:sz w:val="22"/>
                      <w:szCs w:val="22"/>
                    </w:rPr>
                    <w:t>1</w:t>
                  </w:r>
                </w:p>
                <w:p w14:paraId="256CDB81" w14:textId="77777777" w:rsidR="00B44246" w:rsidRPr="00AB52E9" w:rsidRDefault="00B44246" w:rsidP="00E5490D">
                  <w:pPr>
                    <w:jc w:val="center"/>
                    <w:rPr>
                      <w:rFonts w:asciiTheme="minorHAnsi" w:hAnsiTheme="minorHAnsi" w:cstheme="minorHAnsi"/>
                      <w:b/>
                      <w:color w:val="FFFFFF" w:themeColor="background1"/>
                      <w:sz w:val="22"/>
                      <w:szCs w:val="22"/>
                    </w:rPr>
                  </w:pPr>
                  <w:r w:rsidRPr="00AB52E9">
                    <w:rPr>
                      <w:rFonts w:asciiTheme="minorHAnsi" w:hAnsiTheme="minorHAnsi" w:cstheme="minorHAnsi"/>
                      <w:b/>
                      <w:color w:val="FFFFFF" w:themeColor="background1"/>
                      <w:sz w:val="22"/>
                      <w:szCs w:val="22"/>
                    </w:rPr>
                    <w:t>Unsatisfactory</w:t>
                  </w:r>
                </w:p>
              </w:tc>
              <w:tc>
                <w:tcPr>
                  <w:tcW w:w="2302" w:type="dxa"/>
                  <w:shd w:val="clear" w:color="auto" w:fill="000000" w:themeFill="text1"/>
                </w:tcPr>
                <w:p w14:paraId="5C2DB935" w14:textId="77777777" w:rsidR="00B44246" w:rsidRPr="00AB52E9" w:rsidRDefault="00B44246" w:rsidP="00E5490D">
                  <w:pPr>
                    <w:jc w:val="center"/>
                    <w:rPr>
                      <w:rFonts w:asciiTheme="minorHAnsi" w:hAnsiTheme="minorHAnsi" w:cstheme="minorHAnsi"/>
                      <w:b/>
                      <w:color w:val="FFFFFF" w:themeColor="background1"/>
                      <w:sz w:val="22"/>
                      <w:szCs w:val="22"/>
                    </w:rPr>
                  </w:pPr>
                  <w:r w:rsidRPr="00AB52E9">
                    <w:rPr>
                      <w:rFonts w:asciiTheme="minorHAnsi" w:hAnsiTheme="minorHAnsi" w:cstheme="minorHAnsi"/>
                      <w:b/>
                      <w:color w:val="FFFFFF" w:themeColor="background1"/>
                      <w:sz w:val="22"/>
                      <w:szCs w:val="22"/>
                    </w:rPr>
                    <w:t>2</w:t>
                  </w:r>
                </w:p>
                <w:p w14:paraId="6126FBD2" w14:textId="77777777" w:rsidR="00B44246" w:rsidRPr="00AB52E9" w:rsidRDefault="00B44246" w:rsidP="00E5490D">
                  <w:pPr>
                    <w:jc w:val="center"/>
                    <w:rPr>
                      <w:rFonts w:asciiTheme="minorHAnsi" w:hAnsiTheme="minorHAnsi" w:cstheme="minorHAnsi"/>
                      <w:b/>
                      <w:color w:val="FFFFFF" w:themeColor="background1"/>
                      <w:sz w:val="22"/>
                      <w:szCs w:val="22"/>
                    </w:rPr>
                  </w:pPr>
                  <w:r w:rsidRPr="00AB52E9">
                    <w:rPr>
                      <w:rFonts w:asciiTheme="minorHAnsi" w:hAnsiTheme="minorHAnsi" w:cstheme="minorHAnsi"/>
                      <w:b/>
                      <w:color w:val="FFFFFF" w:themeColor="background1"/>
                      <w:sz w:val="22"/>
                      <w:szCs w:val="22"/>
                    </w:rPr>
                    <w:t>Satisfactory</w:t>
                  </w:r>
                </w:p>
              </w:tc>
              <w:tc>
                <w:tcPr>
                  <w:tcW w:w="2330" w:type="dxa"/>
                  <w:shd w:val="clear" w:color="auto" w:fill="000000" w:themeFill="text1"/>
                </w:tcPr>
                <w:p w14:paraId="2F9791C3" w14:textId="77777777" w:rsidR="00B44246" w:rsidRPr="00AB52E9" w:rsidRDefault="00B44246" w:rsidP="00E5490D">
                  <w:pPr>
                    <w:jc w:val="center"/>
                    <w:rPr>
                      <w:rFonts w:asciiTheme="minorHAnsi" w:hAnsiTheme="minorHAnsi" w:cstheme="minorHAnsi"/>
                      <w:b/>
                      <w:color w:val="FFFFFF" w:themeColor="background1"/>
                      <w:sz w:val="22"/>
                      <w:szCs w:val="22"/>
                    </w:rPr>
                  </w:pPr>
                  <w:r w:rsidRPr="00AB52E9">
                    <w:rPr>
                      <w:rFonts w:asciiTheme="minorHAnsi" w:hAnsiTheme="minorHAnsi" w:cstheme="minorHAnsi"/>
                      <w:b/>
                      <w:color w:val="FFFFFF" w:themeColor="background1"/>
                      <w:sz w:val="22"/>
                      <w:szCs w:val="22"/>
                    </w:rPr>
                    <w:t>3</w:t>
                  </w:r>
                </w:p>
                <w:p w14:paraId="64BFC3F3" w14:textId="77777777" w:rsidR="00B44246" w:rsidRPr="00AB52E9" w:rsidRDefault="00B44246" w:rsidP="00E5490D">
                  <w:pPr>
                    <w:jc w:val="center"/>
                    <w:rPr>
                      <w:rFonts w:asciiTheme="minorHAnsi" w:hAnsiTheme="minorHAnsi" w:cstheme="minorHAnsi"/>
                      <w:b/>
                      <w:color w:val="FFFFFF" w:themeColor="background1"/>
                      <w:sz w:val="22"/>
                      <w:szCs w:val="22"/>
                    </w:rPr>
                  </w:pPr>
                  <w:r w:rsidRPr="00AB52E9">
                    <w:rPr>
                      <w:rFonts w:asciiTheme="minorHAnsi" w:hAnsiTheme="minorHAnsi" w:cstheme="minorHAnsi"/>
                      <w:b/>
                      <w:color w:val="FFFFFF" w:themeColor="background1"/>
                      <w:sz w:val="22"/>
                      <w:szCs w:val="22"/>
                    </w:rPr>
                    <w:t>Exceeds Standards</w:t>
                  </w:r>
                </w:p>
              </w:tc>
              <w:tc>
                <w:tcPr>
                  <w:tcW w:w="2353" w:type="dxa"/>
                  <w:shd w:val="clear" w:color="auto" w:fill="000000" w:themeFill="text1"/>
                </w:tcPr>
                <w:p w14:paraId="2BCD2083" w14:textId="77777777" w:rsidR="00B44246" w:rsidRPr="00AB52E9" w:rsidRDefault="00B44246" w:rsidP="00E5490D">
                  <w:pPr>
                    <w:jc w:val="center"/>
                    <w:rPr>
                      <w:rFonts w:asciiTheme="minorHAnsi" w:hAnsiTheme="minorHAnsi" w:cstheme="minorHAnsi"/>
                      <w:b/>
                      <w:color w:val="FFFFFF" w:themeColor="background1"/>
                      <w:sz w:val="22"/>
                      <w:szCs w:val="22"/>
                    </w:rPr>
                  </w:pPr>
                  <w:r w:rsidRPr="00AB52E9">
                    <w:rPr>
                      <w:rFonts w:asciiTheme="minorHAnsi" w:hAnsiTheme="minorHAnsi" w:cstheme="minorHAnsi"/>
                      <w:b/>
                      <w:color w:val="FFFFFF" w:themeColor="background1"/>
                      <w:sz w:val="22"/>
                      <w:szCs w:val="22"/>
                    </w:rPr>
                    <w:t>4</w:t>
                  </w:r>
                </w:p>
                <w:p w14:paraId="77651641" w14:textId="77777777" w:rsidR="00B44246" w:rsidRPr="00AB52E9" w:rsidRDefault="00B44246" w:rsidP="00E5490D">
                  <w:pPr>
                    <w:jc w:val="center"/>
                    <w:rPr>
                      <w:rFonts w:asciiTheme="minorHAnsi" w:hAnsiTheme="minorHAnsi" w:cstheme="minorHAnsi"/>
                      <w:b/>
                      <w:color w:val="FFFFFF" w:themeColor="background1"/>
                      <w:sz w:val="22"/>
                      <w:szCs w:val="22"/>
                    </w:rPr>
                  </w:pPr>
                  <w:r w:rsidRPr="00AB52E9">
                    <w:rPr>
                      <w:rFonts w:asciiTheme="minorHAnsi" w:hAnsiTheme="minorHAnsi" w:cstheme="minorHAnsi"/>
                      <w:b/>
                      <w:color w:val="FFFFFF" w:themeColor="background1"/>
                      <w:sz w:val="22"/>
                      <w:szCs w:val="22"/>
                    </w:rPr>
                    <w:t>Outstanding</w:t>
                  </w:r>
                </w:p>
              </w:tc>
            </w:tr>
            <w:tr w:rsidR="00B44246" w:rsidRPr="00AB52E9" w14:paraId="407772E7" w14:textId="77777777" w:rsidTr="00E5490D">
              <w:trPr>
                <w:trHeight w:val="485"/>
              </w:trPr>
              <w:tc>
                <w:tcPr>
                  <w:tcW w:w="2365" w:type="dxa"/>
                  <w:tcBorders>
                    <w:bottom w:val="nil"/>
                  </w:tcBorders>
                </w:tcPr>
                <w:p w14:paraId="1D8EC1DD" w14:textId="77777777" w:rsidR="00B44246" w:rsidRPr="00AB52E9" w:rsidRDefault="00B44246" w:rsidP="00E5490D">
                  <w:pPr>
                    <w:jc w:val="center"/>
                    <w:rPr>
                      <w:rFonts w:asciiTheme="minorHAnsi" w:hAnsiTheme="minorHAnsi" w:cstheme="minorHAnsi"/>
                      <w:b/>
                      <w:sz w:val="22"/>
                      <w:szCs w:val="22"/>
                    </w:rPr>
                  </w:pPr>
                  <w:r w:rsidRPr="00AB52E9">
                    <w:rPr>
                      <w:rFonts w:asciiTheme="minorHAnsi" w:eastAsia="Times New Roman" w:hAnsiTheme="minorHAnsi" w:cstheme="minorHAnsi"/>
                      <w:noProof/>
                      <w:color w:val="000000"/>
                      <w:sz w:val="22"/>
                      <w:szCs w:val="22"/>
                    </w:rPr>
                    <w:drawing>
                      <wp:inline distT="0" distB="0" distL="0" distR="0" wp14:anchorId="7B6703AC" wp14:editId="3A04E627">
                        <wp:extent cx="252730" cy="226695"/>
                        <wp:effectExtent l="0" t="0" r="1270" b="190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52730" cy="226695"/>
                                </a:xfrm>
                                <a:prstGeom prst="rect">
                                  <a:avLst/>
                                </a:prstGeom>
                                <a:noFill/>
                                <a:ln>
                                  <a:noFill/>
                                </a:ln>
                              </pic:spPr>
                            </pic:pic>
                          </a:graphicData>
                        </a:graphic>
                      </wp:inline>
                    </w:drawing>
                  </w:r>
                </w:p>
              </w:tc>
              <w:tc>
                <w:tcPr>
                  <w:tcW w:w="2302" w:type="dxa"/>
                  <w:tcBorders>
                    <w:bottom w:val="nil"/>
                  </w:tcBorders>
                </w:tcPr>
                <w:p w14:paraId="08AFF6B5" w14:textId="77777777" w:rsidR="00B44246" w:rsidRPr="00AB52E9" w:rsidRDefault="00B44246" w:rsidP="00E5490D">
                  <w:pPr>
                    <w:jc w:val="center"/>
                    <w:rPr>
                      <w:rFonts w:asciiTheme="minorHAnsi" w:hAnsiTheme="minorHAnsi" w:cstheme="minorHAnsi"/>
                      <w:b/>
                      <w:sz w:val="22"/>
                      <w:szCs w:val="22"/>
                    </w:rPr>
                  </w:pPr>
                  <w:r w:rsidRPr="00AB52E9">
                    <w:rPr>
                      <w:rFonts w:asciiTheme="minorHAnsi" w:eastAsia="Times New Roman" w:hAnsiTheme="minorHAnsi" w:cstheme="minorHAnsi"/>
                      <w:noProof/>
                      <w:color w:val="000000"/>
                      <w:sz w:val="22"/>
                      <w:szCs w:val="22"/>
                    </w:rPr>
                    <w:drawing>
                      <wp:inline distT="0" distB="0" distL="0" distR="0" wp14:anchorId="68FE4BFE" wp14:editId="7EB649B4">
                        <wp:extent cx="252730" cy="226695"/>
                        <wp:effectExtent l="0" t="0" r="1270" b="190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52730" cy="226695"/>
                                </a:xfrm>
                                <a:prstGeom prst="rect">
                                  <a:avLst/>
                                </a:prstGeom>
                                <a:noFill/>
                                <a:ln>
                                  <a:noFill/>
                                </a:ln>
                              </pic:spPr>
                            </pic:pic>
                          </a:graphicData>
                        </a:graphic>
                      </wp:inline>
                    </w:drawing>
                  </w:r>
                </w:p>
              </w:tc>
              <w:tc>
                <w:tcPr>
                  <w:tcW w:w="2330" w:type="dxa"/>
                  <w:tcBorders>
                    <w:bottom w:val="nil"/>
                  </w:tcBorders>
                </w:tcPr>
                <w:p w14:paraId="619832CD" w14:textId="77777777" w:rsidR="00B44246" w:rsidRPr="00AB52E9" w:rsidRDefault="00B44246" w:rsidP="00E5490D">
                  <w:pPr>
                    <w:jc w:val="center"/>
                    <w:rPr>
                      <w:rFonts w:asciiTheme="minorHAnsi" w:hAnsiTheme="minorHAnsi" w:cstheme="minorHAnsi"/>
                      <w:b/>
                      <w:sz w:val="22"/>
                      <w:szCs w:val="22"/>
                    </w:rPr>
                  </w:pPr>
                  <w:r w:rsidRPr="00AB52E9">
                    <w:rPr>
                      <w:rFonts w:asciiTheme="minorHAnsi" w:eastAsia="Times New Roman" w:hAnsiTheme="minorHAnsi" w:cstheme="minorHAnsi"/>
                      <w:noProof/>
                      <w:color w:val="000000"/>
                      <w:sz w:val="22"/>
                      <w:szCs w:val="22"/>
                    </w:rPr>
                    <w:drawing>
                      <wp:inline distT="0" distB="0" distL="0" distR="0" wp14:anchorId="323676F4" wp14:editId="6E7E2C27">
                        <wp:extent cx="252730" cy="226695"/>
                        <wp:effectExtent l="0" t="0" r="1270" b="190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52730" cy="226695"/>
                                </a:xfrm>
                                <a:prstGeom prst="rect">
                                  <a:avLst/>
                                </a:prstGeom>
                                <a:noFill/>
                                <a:ln>
                                  <a:noFill/>
                                </a:ln>
                              </pic:spPr>
                            </pic:pic>
                          </a:graphicData>
                        </a:graphic>
                      </wp:inline>
                    </w:drawing>
                  </w:r>
                </w:p>
              </w:tc>
              <w:tc>
                <w:tcPr>
                  <w:tcW w:w="2353" w:type="dxa"/>
                  <w:tcBorders>
                    <w:bottom w:val="nil"/>
                  </w:tcBorders>
                </w:tcPr>
                <w:p w14:paraId="26E1D364" w14:textId="77777777" w:rsidR="00B44246" w:rsidRPr="00AB52E9" w:rsidRDefault="00B44246" w:rsidP="00E5490D">
                  <w:pPr>
                    <w:jc w:val="center"/>
                    <w:rPr>
                      <w:rFonts w:asciiTheme="minorHAnsi" w:hAnsiTheme="minorHAnsi" w:cstheme="minorHAnsi"/>
                      <w:b/>
                      <w:sz w:val="22"/>
                      <w:szCs w:val="22"/>
                    </w:rPr>
                  </w:pPr>
                  <w:r w:rsidRPr="00AB52E9">
                    <w:rPr>
                      <w:rFonts w:asciiTheme="minorHAnsi" w:eastAsia="Times New Roman" w:hAnsiTheme="minorHAnsi" w:cstheme="minorHAnsi"/>
                      <w:noProof/>
                      <w:color w:val="000000"/>
                      <w:sz w:val="22"/>
                      <w:szCs w:val="22"/>
                    </w:rPr>
                    <w:drawing>
                      <wp:inline distT="0" distB="0" distL="0" distR="0" wp14:anchorId="7970D93D" wp14:editId="794AE9C6">
                        <wp:extent cx="252730" cy="226695"/>
                        <wp:effectExtent l="0" t="0" r="1270" b="190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52730" cy="226695"/>
                                </a:xfrm>
                                <a:prstGeom prst="rect">
                                  <a:avLst/>
                                </a:prstGeom>
                                <a:noFill/>
                                <a:ln>
                                  <a:noFill/>
                                </a:ln>
                              </pic:spPr>
                            </pic:pic>
                          </a:graphicData>
                        </a:graphic>
                      </wp:inline>
                    </w:drawing>
                  </w:r>
                </w:p>
              </w:tc>
            </w:tr>
            <w:tr w:rsidR="00B44246" w:rsidRPr="00AB52E9" w14:paraId="0B669BA2" w14:textId="77777777" w:rsidTr="00E5490D">
              <w:tc>
                <w:tcPr>
                  <w:tcW w:w="2365" w:type="dxa"/>
                  <w:tcBorders>
                    <w:top w:val="nil"/>
                  </w:tcBorders>
                </w:tcPr>
                <w:p w14:paraId="417FDE03" w14:textId="77777777" w:rsidR="00B44246" w:rsidRPr="00AB52E9" w:rsidRDefault="00B44246" w:rsidP="00E5490D">
                  <w:pPr>
                    <w:jc w:val="center"/>
                    <w:rPr>
                      <w:rFonts w:asciiTheme="minorHAnsi" w:eastAsia="Times New Roman" w:hAnsiTheme="minorHAnsi" w:cstheme="minorHAnsi"/>
                      <w:color w:val="000000"/>
                      <w:sz w:val="22"/>
                      <w:szCs w:val="22"/>
                    </w:rPr>
                  </w:pPr>
                  <w:r w:rsidRPr="00AB52E9">
                    <w:rPr>
                      <w:rFonts w:asciiTheme="minorHAnsi" w:eastAsia="Times New Roman" w:hAnsiTheme="minorHAnsi" w:cstheme="minorHAnsi"/>
                      <w:color w:val="000000"/>
                      <w:sz w:val="22"/>
                      <w:szCs w:val="22"/>
                    </w:rPr>
                    <w:t>13 or more absences</w:t>
                  </w:r>
                </w:p>
              </w:tc>
              <w:tc>
                <w:tcPr>
                  <w:tcW w:w="2302" w:type="dxa"/>
                  <w:tcBorders>
                    <w:top w:val="nil"/>
                  </w:tcBorders>
                </w:tcPr>
                <w:p w14:paraId="6174E79D" w14:textId="77777777" w:rsidR="00B44246" w:rsidRPr="00AB52E9" w:rsidRDefault="00B44246" w:rsidP="00E5490D">
                  <w:pPr>
                    <w:jc w:val="center"/>
                    <w:rPr>
                      <w:rFonts w:asciiTheme="minorHAnsi" w:eastAsia="Times New Roman" w:hAnsiTheme="minorHAnsi" w:cstheme="minorHAnsi"/>
                      <w:color w:val="000000"/>
                      <w:sz w:val="22"/>
                      <w:szCs w:val="22"/>
                    </w:rPr>
                  </w:pPr>
                  <w:r w:rsidRPr="00AB52E9">
                    <w:rPr>
                      <w:rFonts w:asciiTheme="minorHAnsi" w:eastAsia="Times New Roman" w:hAnsiTheme="minorHAnsi" w:cstheme="minorHAnsi"/>
                      <w:color w:val="000000"/>
                      <w:sz w:val="22"/>
                      <w:szCs w:val="22"/>
                    </w:rPr>
                    <w:t>9-12 absences</w:t>
                  </w:r>
                </w:p>
              </w:tc>
              <w:tc>
                <w:tcPr>
                  <w:tcW w:w="2330" w:type="dxa"/>
                  <w:tcBorders>
                    <w:top w:val="nil"/>
                  </w:tcBorders>
                </w:tcPr>
                <w:p w14:paraId="5CE659A9" w14:textId="77777777" w:rsidR="00B44246" w:rsidRPr="00AB52E9" w:rsidRDefault="00B44246" w:rsidP="00E5490D">
                  <w:pPr>
                    <w:jc w:val="center"/>
                    <w:rPr>
                      <w:rFonts w:asciiTheme="minorHAnsi" w:eastAsia="Times New Roman" w:hAnsiTheme="minorHAnsi" w:cstheme="minorHAnsi"/>
                      <w:color w:val="000000"/>
                      <w:sz w:val="22"/>
                      <w:szCs w:val="22"/>
                    </w:rPr>
                  </w:pPr>
                  <w:r w:rsidRPr="00AB52E9">
                    <w:rPr>
                      <w:rFonts w:asciiTheme="minorHAnsi" w:eastAsia="Times New Roman" w:hAnsiTheme="minorHAnsi" w:cstheme="minorHAnsi"/>
                      <w:color w:val="000000"/>
                      <w:sz w:val="22"/>
                      <w:szCs w:val="22"/>
                    </w:rPr>
                    <w:t>5-8 absences</w:t>
                  </w:r>
                </w:p>
              </w:tc>
              <w:tc>
                <w:tcPr>
                  <w:tcW w:w="2353" w:type="dxa"/>
                  <w:tcBorders>
                    <w:top w:val="nil"/>
                  </w:tcBorders>
                </w:tcPr>
                <w:p w14:paraId="0C0A8A41" w14:textId="77777777" w:rsidR="00B44246" w:rsidRPr="00AB52E9" w:rsidRDefault="00B44246" w:rsidP="00E5490D">
                  <w:pPr>
                    <w:jc w:val="center"/>
                    <w:rPr>
                      <w:rFonts w:asciiTheme="minorHAnsi" w:eastAsia="Times New Roman" w:hAnsiTheme="minorHAnsi" w:cstheme="minorHAnsi"/>
                      <w:color w:val="000000"/>
                      <w:sz w:val="22"/>
                      <w:szCs w:val="22"/>
                    </w:rPr>
                  </w:pPr>
                  <w:r w:rsidRPr="00AB52E9">
                    <w:rPr>
                      <w:rFonts w:asciiTheme="minorHAnsi" w:eastAsia="Times New Roman" w:hAnsiTheme="minorHAnsi" w:cstheme="minorHAnsi"/>
                      <w:color w:val="000000"/>
                      <w:sz w:val="22"/>
                      <w:szCs w:val="22"/>
                    </w:rPr>
                    <w:t xml:space="preserve">0-4 absences </w:t>
                  </w:r>
                </w:p>
              </w:tc>
            </w:tr>
          </w:tbl>
          <w:p w14:paraId="7A6D5C48" w14:textId="77777777" w:rsidR="00B44246" w:rsidRPr="00AB52E9" w:rsidRDefault="00B44246" w:rsidP="00E5490D">
            <w:pPr>
              <w:spacing w:before="240"/>
              <w:rPr>
                <w:rFonts w:asciiTheme="minorHAnsi" w:hAnsiTheme="minorHAnsi"/>
                <w:b/>
                <w:sz w:val="22"/>
                <w:szCs w:val="22"/>
              </w:rPr>
            </w:pPr>
          </w:p>
        </w:tc>
      </w:tr>
      <w:tr w:rsidR="00B44246" w:rsidRPr="00AB52E9" w14:paraId="3BC93AAC" w14:textId="77777777" w:rsidTr="0066513B">
        <w:trPr>
          <w:trHeight w:val="782"/>
        </w:trPr>
        <w:tc>
          <w:tcPr>
            <w:tcW w:w="1710" w:type="dxa"/>
            <w:tcBorders>
              <w:top w:val="single" w:sz="4" w:space="0" w:color="auto"/>
              <w:left w:val="single" w:sz="8" w:space="0" w:color="auto"/>
              <w:bottom w:val="single" w:sz="4" w:space="0" w:color="auto"/>
              <w:right w:val="single" w:sz="8" w:space="0" w:color="auto"/>
            </w:tcBorders>
            <w:shd w:val="clear" w:color="auto" w:fill="FFFFCC"/>
          </w:tcPr>
          <w:p w14:paraId="7A08CA3D" w14:textId="77777777" w:rsidR="00B44246" w:rsidRPr="00AB52E9" w:rsidRDefault="00B44246" w:rsidP="00E5490D">
            <w:pPr>
              <w:spacing w:before="57" w:line="289" w:lineRule="exact"/>
              <w:rPr>
                <w:rFonts w:asciiTheme="minorHAnsi" w:hAnsiTheme="minorHAnsi"/>
                <w:b/>
                <w:bCs/>
                <w:spacing w:val="1"/>
                <w:sz w:val="22"/>
                <w:szCs w:val="22"/>
              </w:rPr>
            </w:pPr>
          </w:p>
        </w:tc>
        <w:tc>
          <w:tcPr>
            <w:tcW w:w="7470" w:type="dxa"/>
            <w:gridSpan w:val="6"/>
            <w:tcBorders>
              <w:top w:val="single" w:sz="4" w:space="0" w:color="auto"/>
              <w:left w:val="single" w:sz="8" w:space="0" w:color="auto"/>
              <w:bottom w:val="single" w:sz="4" w:space="0" w:color="auto"/>
              <w:right w:val="single" w:sz="8" w:space="0" w:color="auto"/>
            </w:tcBorders>
            <w:shd w:val="clear" w:color="auto" w:fill="FFFFCC"/>
            <w:tcMar>
              <w:top w:w="0" w:type="dxa"/>
              <w:left w:w="108" w:type="dxa"/>
              <w:bottom w:w="0" w:type="dxa"/>
              <w:right w:w="108" w:type="dxa"/>
            </w:tcMar>
          </w:tcPr>
          <w:p w14:paraId="3E436D69" w14:textId="039A580F" w:rsidR="00B44246" w:rsidRPr="00AB52E9" w:rsidRDefault="00B44246" w:rsidP="00D244E0">
            <w:pPr>
              <w:spacing w:before="57" w:line="289" w:lineRule="exact"/>
              <w:rPr>
                <w:rFonts w:asciiTheme="minorHAnsi" w:hAnsiTheme="minorHAnsi"/>
                <w:bCs/>
                <w:spacing w:val="1"/>
                <w:sz w:val="22"/>
                <w:szCs w:val="22"/>
              </w:rPr>
            </w:pPr>
            <w:r w:rsidRPr="00AB52E9">
              <w:rPr>
                <w:rFonts w:asciiTheme="minorHAnsi" w:hAnsiTheme="minorHAnsi"/>
                <w:b/>
                <w:bCs/>
                <w:spacing w:val="1"/>
                <w:sz w:val="22"/>
                <w:szCs w:val="22"/>
              </w:rPr>
              <w:t xml:space="preserve">TOTAL SUMMATIVE EVALUATION SCORE </w:t>
            </w:r>
            <w:r w:rsidRPr="00AB52E9">
              <w:rPr>
                <w:rFonts w:asciiTheme="minorHAnsi" w:hAnsiTheme="minorHAnsi"/>
                <w:bCs/>
                <w:spacing w:val="1"/>
                <w:sz w:val="22"/>
                <w:szCs w:val="22"/>
              </w:rPr>
              <w:t xml:space="preserve">= TOTAL PRACTICE SCORE × .90 + </w:t>
            </w:r>
            <w:r w:rsidR="00D244E0" w:rsidRPr="00AB52E9">
              <w:rPr>
                <w:rFonts w:asciiTheme="minorHAnsi" w:hAnsiTheme="minorHAnsi"/>
                <w:bCs/>
                <w:spacing w:val="1"/>
                <w:sz w:val="22"/>
                <w:szCs w:val="22"/>
              </w:rPr>
              <w:t>Employee</w:t>
            </w:r>
            <w:r w:rsidRPr="00AB52E9">
              <w:rPr>
                <w:rFonts w:asciiTheme="minorHAnsi" w:hAnsiTheme="minorHAnsi"/>
                <w:bCs/>
                <w:spacing w:val="1"/>
                <w:sz w:val="22"/>
                <w:szCs w:val="22"/>
              </w:rPr>
              <w:t xml:space="preserve"> TIME SCORE × .10</w:t>
            </w:r>
          </w:p>
        </w:tc>
      </w:tr>
    </w:tbl>
    <w:p w14:paraId="2FDE6460" w14:textId="77777777" w:rsidR="00425CAB" w:rsidRPr="00AB52E9" w:rsidRDefault="00425CAB" w:rsidP="004516AB">
      <w:pPr>
        <w:rPr>
          <w:rFonts w:asciiTheme="minorHAnsi" w:hAnsiTheme="minorHAnsi"/>
        </w:rPr>
      </w:pPr>
      <w:bookmarkStart w:id="30" w:name="_Toc430212516"/>
    </w:p>
    <w:p w14:paraId="6B3C5CDB" w14:textId="25BDC0C2" w:rsidR="004516AB" w:rsidRPr="00AB52E9" w:rsidRDefault="005E6E45" w:rsidP="004516AB">
      <w:pPr>
        <w:rPr>
          <w:rFonts w:asciiTheme="minorHAnsi" w:hAnsiTheme="minorHAnsi"/>
        </w:rPr>
      </w:pPr>
      <w:r w:rsidRPr="00AB52E9">
        <w:rPr>
          <w:rFonts w:asciiTheme="minorHAnsi" w:hAnsiTheme="minorHAnsi"/>
        </w:rPr>
        <w:t xml:space="preserve">The </w:t>
      </w:r>
      <w:r w:rsidR="0066513B" w:rsidRPr="00AB52E9">
        <w:rPr>
          <w:rFonts w:asciiTheme="minorHAnsi" w:hAnsiTheme="minorHAnsi"/>
        </w:rPr>
        <w:t>d</w:t>
      </w:r>
      <w:r w:rsidRPr="00AB52E9">
        <w:rPr>
          <w:rFonts w:asciiTheme="minorHAnsi" w:hAnsiTheme="minorHAnsi"/>
        </w:rPr>
        <w:t xml:space="preserve">irector of </w:t>
      </w:r>
      <w:r w:rsidR="0066513B" w:rsidRPr="00AB52E9">
        <w:rPr>
          <w:rFonts w:asciiTheme="minorHAnsi" w:hAnsiTheme="minorHAnsi"/>
        </w:rPr>
        <w:t>c</w:t>
      </w:r>
      <w:r w:rsidRPr="00AB52E9">
        <w:rPr>
          <w:rFonts w:asciiTheme="minorHAnsi" w:hAnsiTheme="minorHAnsi"/>
        </w:rPr>
        <w:t xml:space="preserve">urriculum and </w:t>
      </w:r>
      <w:r w:rsidR="0066513B" w:rsidRPr="00AB52E9">
        <w:rPr>
          <w:rFonts w:asciiTheme="minorHAnsi" w:hAnsiTheme="minorHAnsi"/>
        </w:rPr>
        <w:t>i</w:t>
      </w:r>
      <w:r w:rsidRPr="00AB52E9">
        <w:rPr>
          <w:rFonts w:asciiTheme="minorHAnsi" w:hAnsiTheme="minorHAnsi"/>
        </w:rPr>
        <w:t>nstruction is ultimately responsible for the coordinator evaluation process</w:t>
      </w:r>
      <w:r w:rsidR="00C21E36" w:rsidRPr="00AB52E9">
        <w:rPr>
          <w:rFonts w:asciiTheme="minorHAnsi" w:hAnsiTheme="minorHAnsi"/>
        </w:rPr>
        <w:t>,</w:t>
      </w:r>
      <w:r w:rsidR="00C21E36" w:rsidRPr="00AB52E9">
        <w:rPr>
          <w:rFonts w:asciiTheme="minorHAnsi" w:hAnsiTheme="minorHAnsi" w:cs="Times"/>
          <w:bCs/>
        </w:rPr>
        <w:t xml:space="preserve"> providing </w:t>
      </w:r>
      <w:r w:rsidR="00C21E36" w:rsidRPr="00AB52E9">
        <w:rPr>
          <w:rFonts w:asciiTheme="minorHAnsi" w:hAnsiTheme="minorHAnsi"/>
        </w:rPr>
        <w:t xml:space="preserve">specific, timely, data-driven feedback intended to guide improvement in the coordinator’s leadership practice. </w:t>
      </w:r>
      <w:r w:rsidR="004516AB" w:rsidRPr="00AB52E9">
        <w:rPr>
          <w:rFonts w:asciiTheme="minorHAnsi" w:hAnsiTheme="minorHAnsi"/>
        </w:rPr>
        <w:t>Each coordinator</w:t>
      </w:r>
      <w:r w:rsidR="00BB1C47" w:rsidRPr="00AB52E9">
        <w:rPr>
          <w:rFonts w:asciiTheme="minorHAnsi" w:hAnsiTheme="minorHAnsi"/>
        </w:rPr>
        <w:t xml:space="preserve"> </w:t>
      </w:r>
      <w:r w:rsidR="004516AB" w:rsidRPr="00AB52E9">
        <w:rPr>
          <w:rFonts w:asciiTheme="minorHAnsi" w:hAnsiTheme="minorHAnsi"/>
        </w:rPr>
        <w:t>is</w:t>
      </w:r>
      <w:r w:rsidR="00BB1C47" w:rsidRPr="00AB52E9">
        <w:rPr>
          <w:rFonts w:asciiTheme="minorHAnsi" w:hAnsiTheme="minorHAnsi"/>
        </w:rPr>
        <w:t xml:space="preserve"> responsible for raising questions about scoring</w:t>
      </w:r>
      <w:r w:rsidR="0066513B" w:rsidRPr="00AB52E9">
        <w:rPr>
          <w:rFonts w:asciiTheme="minorHAnsi" w:hAnsiTheme="minorHAnsi"/>
        </w:rPr>
        <w:t xml:space="preserve"> and for</w:t>
      </w:r>
      <w:r w:rsidR="004516AB" w:rsidRPr="00AB52E9">
        <w:rPr>
          <w:rFonts w:asciiTheme="minorHAnsi" w:hAnsiTheme="minorHAnsi"/>
          <w:spacing w:val="-2"/>
        </w:rPr>
        <w:t xml:space="preserve"> </w:t>
      </w:r>
      <w:r w:rsidR="0066513B" w:rsidRPr="00AB52E9">
        <w:rPr>
          <w:rFonts w:asciiTheme="minorHAnsi" w:hAnsiTheme="minorHAnsi"/>
          <w:spacing w:val="-2"/>
        </w:rPr>
        <w:t>acknowledging his or her</w:t>
      </w:r>
      <w:r w:rsidR="004516AB" w:rsidRPr="00AB52E9">
        <w:rPr>
          <w:rFonts w:asciiTheme="minorHAnsi" w:hAnsiTheme="minorHAnsi"/>
          <w:spacing w:val="-2"/>
        </w:rPr>
        <w:t xml:space="preserve"> evaluation scores through an electronic signature in </w:t>
      </w:r>
      <w:proofErr w:type="spellStart"/>
      <w:r w:rsidR="004516AB" w:rsidRPr="00AB52E9">
        <w:rPr>
          <w:rFonts w:asciiTheme="minorHAnsi" w:hAnsiTheme="minorHAnsi"/>
          <w:spacing w:val="-2"/>
        </w:rPr>
        <w:t>TalentEd</w:t>
      </w:r>
      <w:proofErr w:type="spellEnd"/>
      <w:r w:rsidR="004516AB" w:rsidRPr="00AB52E9">
        <w:rPr>
          <w:rFonts w:asciiTheme="minorHAnsi" w:hAnsiTheme="minorHAnsi"/>
          <w:spacing w:val="-2"/>
        </w:rPr>
        <w:t xml:space="preserve">. Should a coordinator feel that scores are unfair or inaccurate, he or she may file an appeal </w:t>
      </w:r>
      <w:r w:rsidR="00262D19" w:rsidRPr="00AB52E9">
        <w:rPr>
          <w:rFonts w:asciiTheme="minorHAnsi" w:hAnsiTheme="minorHAnsi"/>
          <w:spacing w:val="-2"/>
        </w:rPr>
        <w:t>w</w:t>
      </w:r>
      <w:r w:rsidR="00262D19" w:rsidRPr="00AB52E9">
        <w:rPr>
          <w:rFonts w:asciiTheme="minorHAnsi" w:hAnsiTheme="minorHAnsi"/>
        </w:rPr>
        <w:t>ith VIDE Division of Human Resources and the Educational Administrators Association.</w:t>
      </w:r>
    </w:p>
    <w:p w14:paraId="2CBBBE0B" w14:textId="77777777" w:rsidR="00F875DC" w:rsidRPr="00AB52E9" w:rsidRDefault="00F875DC" w:rsidP="004516AB">
      <w:pPr>
        <w:rPr>
          <w:rFonts w:asciiTheme="minorHAnsi" w:hAnsiTheme="minorHAnsi"/>
          <w:spacing w:val="-2"/>
        </w:rPr>
      </w:pPr>
    </w:p>
    <w:p w14:paraId="198F6544" w14:textId="77777777" w:rsidR="00E541B8" w:rsidRPr="00AB52E9" w:rsidRDefault="00E541B8" w:rsidP="004516AB">
      <w:pPr>
        <w:rPr>
          <w:rFonts w:asciiTheme="minorHAnsi" w:hAnsiTheme="minorHAnsi"/>
          <w:spacing w:val="-2"/>
        </w:rPr>
      </w:pPr>
    </w:p>
    <w:p w14:paraId="6E30205E" w14:textId="77777777" w:rsidR="00EF336D" w:rsidRPr="00AB52E9" w:rsidRDefault="00EF336D" w:rsidP="004516AB">
      <w:pPr>
        <w:rPr>
          <w:rFonts w:asciiTheme="minorHAnsi" w:hAnsiTheme="minorHAnsi"/>
          <w:spacing w:val="-2"/>
        </w:rPr>
      </w:pPr>
    </w:p>
    <w:p w14:paraId="4756A651" w14:textId="77777777" w:rsidR="00EF336D" w:rsidRPr="00AB52E9" w:rsidRDefault="00EF336D" w:rsidP="004516AB">
      <w:pPr>
        <w:rPr>
          <w:rFonts w:asciiTheme="minorHAnsi" w:hAnsiTheme="minorHAnsi"/>
          <w:spacing w:val="-2"/>
        </w:rPr>
      </w:pPr>
    </w:p>
    <w:p w14:paraId="6237481E" w14:textId="77777777" w:rsidR="00EF336D" w:rsidRPr="00AB52E9" w:rsidRDefault="00EF336D" w:rsidP="004516AB">
      <w:pPr>
        <w:rPr>
          <w:rFonts w:asciiTheme="minorHAnsi" w:hAnsiTheme="minorHAnsi"/>
          <w:spacing w:val="-2"/>
        </w:rPr>
      </w:pPr>
    </w:p>
    <w:p w14:paraId="2E51973F" w14:textId="77777777" w:rsidR="009B047C" w:rsidRPr="00AB52E9" w:rsidRDefault="009B047C" w:rsidP="009B047C">
      <w:pPr>
        <w:pStyle w:val="Heading1"/>
        <w:spacing w:before="0"/>
        <w:rPr>
          <w:rFonts w:asciiTheme="minorHAnsi" w:hAnsiTheme="minorHAnsi"/>
          <w:b/>
        </w:rPr>
      </w:pPr>
      <w:r w:rsidRPr="00AB52E9">
        <w:rPr>
          <w:rFonts w:asciiTheme="minorHAnsi" w:hAnsiTheme="minorHAnsi"/>
          <w:b/>
        </w:rPr>
        <w:lastRenderedPageBreak/>
        <w:t>Evaluation Process: How and When Evaluation Occurs</w:t>
      </w:r>
    </w:p>
    <w:p w14:paraId="2DFA1624" w14:textId="77777777" w:rsidR="00EF336D" w:rsidRPr="00AB52E9" w:rsidRDefault="00EF336D" w:rsidP="00EF336D">
      <w:pPr>
        <w:rPr>
          <w:rFonts w:asciiTheme="minorHAnsi" w:hAnsiTheme="minorHAnsi"/>
        </w:rPr>
      </w:pPr>
    </w:p>
    <w:p w14:paraId="6A3874BD" w14:textId="6C9D96BF" w:rsidR="002564ED" w:rsidRPr="00AB52E9" w:rsidRDefault="009B047C" w:rsidP="00D529FE">
      <w:pPr>
        <w:pStyle w:val="BodyText"/>
        <w:spacing w:before="0"/>
        <w:rPr>
          <w:rFonts w:asciiTheme="minorHAnsi" w:hAnsiTheme="minorHAnsi"/>
        </w:rPr>
      </w:pPr>
      <w:r w:rsidRPr="00AB52E9">
        <w:rPr>
          <w:rFonts w:asciiTheme="minorHAnsi" w:hAnsiTheme="minorHAnsi"/>
        </w:rPr>
        <w:t xml:space="preserve">Fidelity to the evaluation process helps ensure fairness and accuracy. </w:t>
      </w:r>
      <w:r w:rsidR="00F875DC" w:rsidRPr="00AB52E9">
        <w:rPr>
          <w:rFonts w:asciiTheme="minorHAnsi" w:hAnsiTheme="minorHAnsi"/>
        </w:rPr>
        <w:t>Forms</w:t>
      </w:r>
      <w:r w:rsidR="002E3C0B" w:rsidRPr="00AB52E9">
        <w:rPr>
          <w:rFonts w:asciiTheme="minorHAnsi" w:hAnsiTheme="minorHAnsi"/>
        </w:rPr>
        <w:t xml:space="preserve"> </w:t>
      </w:r>
      <w:r w:rsidR="00F875DC" w:rsidRPr="00AB52E9">
        <w:rPr>
          <w:rFonts w:asciiTheme="minorHAnsi" w:hAnsiTheme="minorHAnsi"/>
        </w:rPr>
        <w:t xml:space="preserve">and resources to complete the coordinator evaluation process are found in </w:t>
      </w:r>
      <w:proofErr w:type="spellStart"/>
      <w:r w:rsidR="00F875DC" w:rsidRPr="00AB52E9">
        <w:rPr>
          <w:rFonts w:asciiTheme="minorHAnsi" w:hAnsiTheme="minorHAnsi"/>
        </w:rPr>
        <w:t>TalentEd</w:t>
      </w:r>
      <w:proofErr w:type="spellEnd"/>
      <w:r w:rsidR="00F875DC" w:rsidRPr="00AB52E9">
        <w:rPr>
          <w:rFonts w:asciiTheme="minorHAnsi" w:hAnsiTheme="minorHAnsi"/>
        </w:rPr>
        <w:t xml:space="preserve"> and on the </w:t>
      </w:r>
      <w:hyperlink r:id="rId41" w:history="1">
        <w:r w:rsidR="00A308FD" w:rsidRPr="00AB52E9">
          <w:rPr>
            <w:rStyle w:val="Hyperlink"/>
            <w:rFonts w:asciiTheme="minorHAnsi" w:hAnsiTheme="minorHAnsi"/>
            <w:noProof/>
          </w:rPr>
          <w:t>EES Portal</w:t>
        </w:r>
      </w:hyperlink>
      <w:r w:rsidR="00F875DC" w:rsidRPr="00AB52E9">
        <w:rPr>
          <w:rStyle w:val="Hyperlink"/>
          <w:rFonts w:asciiTheme="minorHAnsi" w:hAnsiTheme="minorHAnsi"/>
          <w:noProof/>
          <w:u w:val="none"/>
        </w:rPr>
        <w:t>.</w:t>
      </w:r>
      <w:r w:rsidR="002E3C0B" w:rsidRPr="00AB52E9">
        <w:rPr>
          <w:rStyle w:val="Hyperlink"/>
          <w:rFonts w:asciiTheme="minorHAnsi" w:hAnsiTheme="minorHAnsi"/>
          <w:noProof/>
          <w:u w:val="none"/>
        </w:rPr>
        <w:t xml:space="preserve">  </w:t>
      </w:r>
      <w:r w:rsidR="002E3C0B" w:rsidRPr="00AB52E9">
        <w:rPr>
          <w:rFonts w:asciiTheme="minorHAnsi" w:hAnsiTheme="minorHAnsi"/>
        </w:rPr>
        <w:t>All forms include directions</w:t>
      </w:r>
      <w:r w:rsidR="007038C5" w:rsidRPr="00AB52E9">
        <w:rPr>
          <w:rFonts w:asciiTheme="minorHAnsi" w:hAnsiTheme="minorHAnsi"/>
        </w:rPr>
        <w:t xml:space="preserve"> for completion</w:t>
      </w:r>
      <w:r w:rsidR="002E3C0B" w:rsidRPr="00AB52E9">
        <w:rPr>
          <w:rFonts w:asciiTheme="minorHAnsi" w:hAnsiTheme="minorHAnsi"/>
        </w:rPr>
        <w:t>.</w:t>
      </w:r>
    </w:p>
    <w:p w14:paraId="137126C3" w14:textId="77777777" w:rsidR="00D529FE" w:rsidRPr="00AB52E9" w:rsidRDefault="00D4358E" w:rsidP="00D529FE">
      <w:pPr>
        <w:pStyle w:val="BodyText"/>
        <w:spacing w:before="0"/>
        <w:rPr>
          <w:rFonts w:asciiTheme="minorHAnsi" w:hAnsiTheme="minorHAnsi"/>
        </w:rPr>
      </w:pPr>
      <w:r w:rsidRPr="00AB52E9">
        <w:rPr>
          <w:rFonts w:asciiTheme="minorHAnsi" w:hAnsiTheme="minorHAnsi"/>
        </w:rPr>
        <w:t>Coordinator evaluation is a cycl</w:t>
      </w:r>
      <w:r w:rsidR="00CE58A3" w:rsidRPr="00AB52E9">
        <w:rPr>
          <w:rFonts w:asciiTheme="minorHAnsi" w:hAnsiTheme="minorHAnsi"/>
        </w:rPr>
        <w:t>ical process</w:t>
      </w:r>
      <w:r w:rsidRPr="00AB52E9">
        <w:rPr>
          <w:rFonts w:asciiTheme="minorHAnsi" w:hAnsiTheme="minorHAnsi"/>
        </w:rPr>
        <w:t xml:space="preserve"> that repeats annually. </w:t>
      </w:r>
      <w:r w:rsidR="009B047C" w:rsidRPr="00AB52E9">
        <w:rPr>
          <w:rFonts w:asciiTheme="minorHAnsi" w:hAnsiTheme="minorHAnsi"/>
        </w:rPr>
        <w:t>The steps in the evaluation process are</w:t>
      </w:r>
      <w:r w:rsidRPr="00AB52E9">
        <w:rPr>
          <w:rFonts w:asciiTheme="minorHAnsi" w:hAnsiTheme="minorHAnsi"/>
        </w:rPr>
        <w:t xml:space="preserve"> described below</w:t>
      </w:r>
      <w:r w:rsidR="009B047C" w:rsidRPr="00AB52E9">
        <w:rPr>
          <w:rFonts w:asciiTheme="minorHAnsi" w:hAnsiTheme="minorHAnsi"/>
        </w:rPr>
        <w:t xml:space="preserve">: </w:t>
      </w:r>
    </w:p>
    <w:p w14:paraId="2295AB7D" w14:textId="095DADAC" w:rsidR="00D529FE" w:rsidRPr="00AB52E9" w:rsidRDefault="009B047C" w:rsidP="00520AA7">
      <w:pPr>
        <w:pStyle w:val="BodyText"/>
        <w:numPr>
          <w:ilvl w:val="1"/>
          <w:numId w:val="10"/>
        </w:numPr>
        <w:spacing w:before="0"/>
        <w:ind w:left="720"/>
        <w:rPr>
          <w:rFonts w:asciiTheme="minorHAnsi" w:hAnsiTheme="minorHAnsi"/>
        </w:rPr>
      </w:pPr>
      <w:r w:rsidRPr="00AB52E9">
        <w:rPr>
          <w:rFonts w:asciiTheme="minorHAnsi" w:hAnsiTheme="minorHAnsi"/>
          <w:b/>
        </w:rPr>
        <w:t>Step 1: Evaluation Planning.</w:t>
      </w:r>
      <w:r w:rsidRPr="00AB52E9">
        <w:rPr>
          <w:rFonts w:asciiTheme="minorHAnsi" w:hAnsiTheme="minorHAnsi"/>
        </w:rPr>
        <w:t xml:space="preserve"> At the Evaluation Planning Meeting at the beginning of the school year, the coordinator and the </w:t>
      </w:r>
      <w:r w:rsidR="007038C5" w:rsidRPr="00AB52E9">
        <w:rPr>
          <w:rFonts w:asciiTheme="minorHAnsi" w:hAnsiTheme="minorHAnsi"/>
        </w:rPr>
        <w:t xml:space="preserve">director of curriculum and instruction </w:t>
      </w:r>
      <w:r w:rsidRPr="00AB52E9">
        <w:rPr>
          <w:rFonts w:asciiTheme="minorHAnsi" w:hAnsiTheme="minorHAnsi"/>
        </w:rPr>
        <w:t>review past performance and district plans, and the coordinator reflects on current practices using the U.S.</w:t>
      </w:r>
      <w:r w:rsidR="00A308FD" w:rsidRPr="00AB52E9">
        <w:rPr>
          <w:rFonts w:asciiTheme="minorHAnsi" w:hAnsiTheme="minorHAnsi"/>
        </w:rPr>
        <w:t xml:space="preserve">V.I. </w:t>
      </w:r>
      <w:r w:rsidRPr="00AB52E9">
        <w:rPr>
          <w:rFonts w:asciiTheme="minorHAnsi" w:hAnsiTheme="minorHAnsi"/>
        </w:rPr>
        <w:t xml:space="preserve">Performance Evaluation Framework for </w:t>
      </w:r>
      <w:r w:rsidR="006607FD" w:rsidRPr="00AB52E9">
        <w:rPr>
          <w:rFonts w:asciiTheme="minorHAnsi" w:hAnsiTheme="minorHAnsi"/>
        </w:rPr>
        <w:t>Coordinators. Prior to the meeting, t</w:t>
      </w:r>
      <w:r w:rsidRPr="00AB52E9">
        <w:rPr>
          <w:rFonts w:asciiTheme="minorHAnsi" w:hAnsiTheme="minorHAnsi"/>
        </w:rPr>
        <w:t xml:space="preserve">he coordinator completes the </w:t>
      </w:r>
      <w:r w:rsidRPr="00AB52E9">
        <w:rPr>
          <w:rFonts w:asciiTheme="minorHAnsi" w:hAnsiTheme="minorHAnsi"/>
          <w:i/>
        </w:rPr>
        <w:t xml:space="preserve">Evaluation Planning </w:t>
      </w:r>
      <w:r w:rsidR="002E3C0B" w:rsidRPr="00AB52E9">
        <w:rPr>
          <w:rFonts w:asciiTheme="minorHAnsi" w:hAnsiTheme="minorHAnsi"/>
          <w:i/>
        </w:rPr>
        <w:t>F</w:t>
      </w:r>
      <w:r w:rsidRPr="00AB52E9">
        <w:rPr>
          <w:rFonts w:asciiTheme="minorHAnsi" w:hAnsiTheme="minorHAnsi"/>
          <w:i/>
        </w:rPr>
        <w:t>orm</w:t>
      </w:r>
      <w:r w:rsidRPr="00AB52E9">
        <w:rPr>
          <w:rFonts w:asciiTheme="minorHAnsi" w:hAnsiTheme="minorHAnsi"/>
        </w:rPr>
        <w:t xml:space="preserve"> in </w:t>
      </w:r>
      <w:proofErr w:type="spellStart"/>
      <w:r w:rsidRPr="00AB52E9">
        <w:rPr>
          <w:rFonts w:asciiTheme="minorHAnsi" w:hAnsiTheme="minorHAnsi"/>
        </w:rPr>
        <w:t>TalentEd</w:t>
      </w:r>
      <w:proofErr w:type="spellEnd"/>
      <w:r w:rsidRPr="00AB52E9">
        <w:rPr>
          <w:rFonts w:asciiTheme="minorHAnsi" w:hAnsiTheme="minorHAnsi"/>
        </w:rPr>
        <w:t xml:space="preserve">. The </w:t>
      </w:r>
      <w:r w:rsidR="007038C5" w:rsidRPr="00AB52E9">
        <w:rPr>
          <w:rFonts w:asciiTheme="minorHAnsi" w:hAnsiTheme="minorHAnsi"/>
        </w:rPr>
        <w:t xml:space="preserve">director </w:t>
      </w:r>
      <w:r w:rsidR="002E3C0B" w:rsidRPr="00AB52E9">
        <w:rPr>
          <w:rFonts w:asciiTheme="minorHAnsi" w:hAnsiTheme="minorHAnsi"/>
        </w:rPr>
        <w:t xml:space="preserve">reviews </w:t>
      </w:r>
      <w:r w:rsidRPr="00AB52E9">
        <w:rPr>
          <w:rFonts w:asciiTheme="minorHAnsi" w:hAnsiTheme="minorHAnsi"/>
        </w:rPr>
        <w:t xml:space="preserve">the evaluation process </w:t>
      </w:r>
      <w:r w:rsidR="005E4C71" w:rsidRPr="00AB52E9">
        <w:rPr>
          <w:rFonts w:asciiTheme="minorHAnsi" w:hAnsiTheme="minorHAnsi"/>
        </w:rPr>
        <w:t>and timeline</w:t>
      </w:r>
      <w:r w:rsidR="00520AA7" w:rsidRPr="00AB52E9">
        <w:rPr>
          <w:rFonts w:asciiTheme="minorHAnsi" w:hAnsiTheme="minorHAnsi"/>
        </w:rPr>
        <w:t xml:space="preserve"> for the process</w:t>
      </w:r>
      <w:r w:rsidR="005E4C71" w:rsidRPr="00AB52E9">
        <w:rPr>
          <w:rFonts w:asciiTheme="minorHAnsi" w:hAnsiTheme="minorHAnsi"/>
        </w:rPr>
        <w:t xml:space="preserve"> </w:t>
      </w:r>
      <w:r w:rsidR="002E3C0B" w:rsidRPr="00AB52E9">
        <w:rPr>
          <w:rFonts w:asciiTheme="minorHAnsi" w:hAnsiTheme="minorHAnsi"/>
        </w:rPr>
        <w:t>with</w:t>
      </w:r>
      <w:r w:rsidRPr="00AB52E9">
        <w:rPr>
          <w:rFonts w:asciiTheme="minorHAnsi" w:hAnsiTheme="minorHAnsi"/>
        </w:rPr>
        <w:t xml:space="preserve"> the coordinator</w:t>
      </w:r>
      <w:r w:rsidR="00520AA7" w:rsidRPr="00AB52E9">
        <w:rPr>
          <w:rFonts w:asciiTheme="minorHAnsi" w:hAnsiTheme="minorHAnsi"/>
        </w:rPr>
        <w:t>.</w:t>
      </w:r>
      <w:r w:rsidR="005E4C71" w:rsidRPr="00AB52E9">
        <w:rPr>
          <w:rFonts w:asciiTheme="minorHAnsi" w:hAnsiTheme="minorHAnsi"/>
          <w:b/>
          <w:color w:val="2F5496" w:themeColor="accent5" w:themeShade="BF"/>
          <w:sz w:val="32"/>
          <w:szCs w:val="32"/>
        </w:rPr>
        <w:t xml:space="preserve"> </w:t>
      </w:r>
      <w:r w:rsidR="00B61655">
        <w:rPr>
          <w:rFonts w:asciiTheme="minorHAnsi" w:hAnsiTheme="minorHAnsi"/>
        </w:rPr>
        <w:t>Once the plan is approved, the coordinator begins work on the portfolio.</w:t>
      </w:r>
    </w:p>
    <w:p w14:paraId="343368F9" w14:textId="62E0A796" w:rsidR="00F624E7" w:rsidRPr="00AB52E9" w:rsidRDefault="009B047C" w:rsidP="00520AA7">
      <w:pPr>
        <w:pStyle w:val="ListParagraph"/>
        <w:numPr>
          <w:ilvl w:val="1"/>
          <w:numId w:val="10"/>
        </w:numPr>
        <w:tabs>
          <w:tab w:val="left" w:pos="1170"/>
        </w:tabs>
        <w:spacing w:after="160"/>
        <w:ind w:left="720"/>
        <w:rPr>
          <w:rFonts w:asciiTheme="minorHAnsi" w:eastAsia="Times New Roman" w:hAnsiTheme="minorHAnsi" w:cs="Times New Roman"/>
        </w:rPr>
      </w:pPr>
      <w:r w:rsidRPr="00AB52E9">
        <w:rPr>
          <w:rFonts w:asciiTheme="minorHAnsi" w:hAnsiTheme="minorHAnsi"/>
          <w:b/>
        </w:rPr>
        <w:t xml:space="preserve">Step 2: Evidence Gathering. </w:t>
      </w:r>
      <w:r w:rsidRPr="00AB52E9">
        <w:rPr>
          <w:rFonts w:asciiTheme="minorHAnsi" w:hAnsiTheme="minorHAnsi"/>
        </w:rPr>
        <w:t>The</w:t>
      </w:r>
      <w:r w:rsidRPr="00AB52E9">
        <w:rPr>
          <w:rFonts w:asciiTheme="minorHAnsi" w:hAnsiTheme="minorHAnsi"/>
          <w:b/>
        </w:rPr>
        <w:t xml:space="preserve"> </w:t>
      </w:r>
      <w:r w:rsidR="007038C5" w:rsidRPr="00AB52E9">
        <w:rPr>
          <w:rFonts w:asciiTheme="minorHAnsi" w:hAnsiTheme="minorHAnsi"/>
        </w:rPr>
        <w:t xml:space="preserve">director of curriculum and instruction </w:t>
      </w:r>
      <w:r w:rsidRPr="00AB52E9">
        <w:rPr>
          <w:rFonts w:asciiTheme="minorHAnsi" w:hAnsiTheme="minorHAnsi"/>
        </w:rPr>
        <w:t>conducts the first observation of the coordinator, including the pre-</w:t>
      </w:r>
      <w:r w:rsidR="007038C5" w:rsidRPr="00AB52E9">
        <w:rPr>
          <w:rFonts w:asciiTheme="minorHAnsi" w:hAnsiTheme="minorHAnsi"/>
        </w:rPr>
        <w:t xml:space="preserve"> </w:t>
      </w:r>
      <w:r w:rsidRPr="00AB52E9">
        <w:rPr>
          <w:rFonts w:asciiTheme="minorHAnsi" w:hAnsiTheme="minorHAnsi"/>
        </w:rPr>
        <w:t>(optional) and post-conferences. The coordinator begins collecting artifacts for the portfolio</w:t>
      </w:r>
      <w:r w:rsidR="00E0347B" w:rsidRPr="00AB52E9">
        <w:rPr>
          <w:rFonts w:asciiTheme="minorHAnsi" w:hAnsiTheme="minorHAnsi"/>
        </w:rPr>
        <w:t xml:space="preserve"> and engaging in the</w:t>
      </w:r>
      <w:r w:rsidRPr="00AB52E9">
        <w:rPr>
          <w:rFonts w:asciiTheme="minorHAnsi" w:hAnsiTheme="minorHAnsi"/>
        </w:rPr>
        <w:t xml:space="preserve"> learnin</w:t>
      </w:r>
      <w:r w:rsidR="007038C5" w:rsidRPr="00AB52E9">
        <w:rPr>
          <w:rFonts w:asciiTheme="minorHAnsi" w:hAnsiTheme="minorHAnsi"/>
        </w:rPr>
        <w:t xml:space="preserve">g activities </w:t>
      </w:r>
      <w:r w:rsidR="00E6336B" w:rsidRPr="00AB52E9">
        <w:rPr>
          <w:rFonts w:asciiTheme="minorHAnsi" w:hAnsiTheme="minorHAnsi"/>
        </w:rPr>
        <w:t xml:space="preserve">described </w:t>
      </w:r>
      <w:r w:rsidR="007038C5" w:rsidRPr="00AB52E9">
        <w:rPr>
          <w:rFonts w:asciiTheme="minorHAnsi" w:hAnsiTheme="minorHAnsi"/>
        </w:rPr>
        <w:t>on the PGP.</w:t>
      </w:r>
    </w:p>
    <w:p w14:paraId="53955335" w14:textId="58AC3574" w:rsidR="00F624E7" w:rsidRPr="00AB52E9" w:rsidRDefault="009B047C" w:rsidP="002E3C0B">
      <w:pPr>
        <w:pStyle w:val="Bullet10"/>
        <w:rPr>
          <w:rFonts w:asciiTheme="minorHAnsi" w:hAnsiTheme="minorHAnsi"/>
        </w:rPr>
      </w:pPr>
      <w:r w:rsidRPr="00AB52E9">
        <w:rPr>
          <w:rFonts w:asciiTheme="minorHAnsi" w:hAnsiTheme="minorHAnsi"/>
          <w:b/>
        </w:rPr>
        <w:t>Step 3: Mid-year Check-</w:t>
      </w:r>
      <w:r w:rsidR="002E3C0B" w:rsidRPr="00AB52E9">
        <w:rPr>
          <w:rFonts w:asciiTheme="minorHAnsi" w:hAnsiTheme="minorHAnsi"/>
          <w:b/>
        </w:rPr>
        <w:t>I</w:t>
      </w:r>
      <w:r w:rsidRPr="00AB52E9">
        <w:rPr>
          <w:rFonts w:asciiTheme="minorHAnsi" w:hAnsiTheme="minorHAnsi"/>
          <w:b/>
        </w:rPr>
        <w:t xml:space="preserve">n. </w:t>
      </w:r>
      <w:r w:rsidR="00F624E7" w:rsidRPr="00AB52E9">
        <w:rPr>
          <w:rFonts w:asciiTheme="minorHAnsi" w:hAnsiTheme="minorHAnsi"/>
        </w:rPr>
        <w:t xml:space="preserve">The coordinator completes and submits the </w:t>
      </w:r>
      <w:r w:rsidR="00F624E7" w:rsidRPr="00AB52E9">
        <w:rPr>
          <w:rFonts w:asciiTheme="minorHAnsi" w:hAnsiTheme="minorHAnsi"/>
          <w:i/>
        </w:rPr>
        <w:t>Mid-Year Checklist</w:t>
      </w:r>
      <w:r w:rsidR="00F624E7" w:rsidRPr="00AB52E9">
        <w:rPr>
          <w:rFonts w:asciiTheme="minorHAnsi" w:hAnsiTheme="minorHAnsi"/>
        </w:rPr>
        <w:t xml:space="preserve"> in </w:t>
      </w:r>
      <w:proofErr w:type="spellStart"/>
      <w:r w:rsidR="00F624E7" w:rsidRPr="00AB52E9">
        <w:rPr>
          <w:rFonts w:asciiTheme="minorHAnsi" w:hAnsiTheme="minorHAnsi"/>
        </w:rPr>
        <w:t>TalentEd</w:t>
      </w:r>
      <w:proofErr w:type="spellEnd"/>
      <w:r w:rsidR="00F624E7" w:rsidRPr="00AB52E9">
        <w:rPr>
          <w:rFonts w:asciiTheme="minorHAnsi" w:hAnsiTheme="minorHAnsi"/>
        </w:rPr>
        <w:t xml:space="preserve"> indicat</w:t>
      </w:r>
      <w:r w:rsidR="00E0347B" w:rsidRPr="00AB52E9">
        <w:rPr>
          <w:rFonts w:asciiTheme="minorHAnsi" w:hAnsiTheme="minorHAnsi"/>
        </w:rPr>
        <w:t>ing</w:t>
      </w:r>
      <w:r w:rsidR="00F624E7" w:rsidRPr="00AB52E9">
        <w:rPr>
          <w:rFonts w:asciiTheme="minorHAnsi" w:hAnsiTheme="minorHAnsi"/>
        </w:rPr>
        <w:t xml:space="preserve"> progress to date on the collection of artifacts for the portfolio and progress on comp</w:t>
      </w:r>
      <w:r w:rsidR="002E3C0B" w:rsidRPr="00AB52E9">
        <w:rPr>
          <w:rFonts w:asciiTheme="minorHAnsi" w:hAnsiTheme="minorHAnsi"/>
        </w:rPr>
        <w:t>leting the learning activities i</w:t>
      </w:r>
      <w:r w:rsidR="00F624E7" w:rsidRPr="00AB52E9">
        <w:rPr>
          <w:rFonts w:asciiTheme="minorHAnsi" w:hAnsiTheme="minorHAnsi"/>
        </w:rPr>
        <w:t>n the Professional Growth Plan (PGP). The coordinator also self-asses</w:t>
      </w:r>
      <w:r w:rsidR="002D2F73">
        <w:rPr>
          <w:rFonts w:asciiTheme="minorHAnsi" w:hAnsiTheme="minorHAnsi"/>
        </w:rPr>
        <w:t>ses attendance. Any questions/modifications are discussed and changes are made if necessary.</w:t>
      </w:r>
      <w:r w:rsidR="00232BDC">
        <w:rPr>
          <w:rFonts w:asciiTheme="minorHAnsi" w:hAnsiTheme="minorHAnsi"/>
        </w:rPr>
        <w:t xml:space="preserve"> The director confirms receipt of the form.</w:t>
      </w:r>
    </w:p>
    <w:p w14:paraId="18A7A182" w14:textId="7290BF36" w:rsidR="009B047C" w:rsidRPr="00AB52E9" w:rsidRDefault="009B047C" w:rsidP="009B047C">
      <w:pPr>
        <w:pStyle w:val="Bullet10"/>
        <w:rPr>
          <w:rFonts w:asciiTheme="minorHAnsi" w:hAnsiTheme="minorHAnsi"/>
        </w:rPr>
      </w:pPr>
      <w:r w:rsidRPr="00AB52E9">
        <w:rPr>
          <w:rFonts w:asciiTheme="minorHAnsi" w:hAnsiTheme="minorHAnsi"/>
          <w:b/>
        </w:rPr>
        <w:t xml:space="preserve">Step 4: Evidence Gathering. </w:t>
      </w:r>
      <w:r w:rsidRPr="00AB52E9">
        <w:rPr>
          <w:rFonts w:asciiTheme="minorHAnsi" w:hAnsiTheme="minorHAnsi"/>
        </w:rPr>
        <w:t xml:space="preserve">The </w:t>
      </w:r>
      <w:r w:rsidR="007038C5" w:rsidRPr="00AB52E9">
        <w:rPr>
          <w:rFonts w:asciiTheme="minorHAnsi" w:hAnsiTheme="minorHAnsi"/>
        </w:rPr>
        <w:t xml:space="preserve">director of curriculum and instruction </w:t>
      </w:r>
      <w:r w:rsidRPr="00AB52E9">
        <w:rPr>
          <w:rFonts w:asciiTheme="minorHAnsi" w:hAnsiTheme="minorHAnsi"/>
        </w:rPr>
        <w:t xml:space="preserve">conducts the second observation of the coordinator, including the pre- (optional) and post-conferences. </w:t>
      </w:r>
      <w:r w:rsidR="00206B6D" w:rsidRPr="00AB52E9">
        <w:rPr>
          <w:rFonts w:asciiTheme="minorHAnsi" w:hAnsiTheme="minorHAnsi"/>
        </w:rPr>
        <w:t xml:space="preserve">The coordinator continues to collect artifacts for the portfolio, </w:t>
      </w:r>
      <w:r w:rsidR="00E0347B" w:rsidRPr="00AB52E9">
        <w:rPr>
          <w:rFonts w:asciiTheme="minorHAnsi" w:hAnsiTheme="minorHAnsi"/>
        </w:rPr>
        <w:t>and</w:t>
      </w:r>
      <w:r w:rsidR="00206B6D" w:rsidRPr="00AB52E9">
        <w:rPr>
          <w:rFonts w:asciiTheme="minorHAnsi" w:hAnsiTheme="minorHAnsi"/>
        </w:rPr>
        <w:t xml:space="preserve"> complet</w:t>
      </w:r>
      <w:r w:rsidR="00E0347B" w:rsidRPr="00AB52E9">
        <w:rPr>
          <w:rFonts w:asciiTheme="minorHAnsi" w:hAnsiTheme="minorHAnsi"/>
        </w:rPr>
        <w:t>es the</w:t>
      </w:r>
      <w:r w:rsidR="00206B6D" w:rsidRPr="00AB52E9">
        <w:rPr>
          <w:rFonts w:asciiTheme="minorHAnsi" w:hAnsiTheme="minorHAnsi"/>
        </w:rPr>
        <w:t xml:space="preserve"> learning activities listed on the PGP.</w:t>
      </w:r>
    </w:p>
    <w:p w14:paraId="681BE49D" w14:textId="6E9BF7B0" w:rsidR="00E85FDB" w:rsidRPr="00AB52E9" w:rsidRDefault="009B047C" w:rsidP="009B047C">
      <w:pPr>
        <w:pStyle w:val="Bullet10"/>
        <w:rPr>
          <w:rFonts w:asciiTheme="minorHAnsi" w:hAnsiTheme="minorHAnsi"/>
        </w:rPr>
      </w:pPr>
      <w:r w:rsidRPr="00AB52E9">
        <w:rPr>
          <w:rFonts w:asciiTheme="minorHAnsi" w:hAnsiTheme="minorHAnsi"/>
          <w:b/>
        </w:rPr>
        <w:t xml:space="preserve">Step 5: </w:t>
      </w:r>
      <w:r w:rsidR="00E85FDB" w:rsidRPr="00AB52E9">
        <w:rPr>
          <w:rFonts w:asciiTheme="minorHAnsi" w:hAnsiTheme="minorHAnsi"/>
          <w:b/>
        </w:rPr>
        <w:t>Portfolio Review.</w:t>
      </w:r>
      <w:r w:rsidR="00E85FDB" w:rsidRPr="00AB52E9">
        <w:rPr>
          <w:rFonts w:asciiTheme="minorHAnsi" w:hAnsiTheme="minorHAnsi"/>
        </w:rPr>
        <w:t xml:space="preserve"> The director of curriculum and instruction schedules the Portfolio Review Meeting. The coordinator finalizes and submits the portfolio and the </w:t>
      </w:r>
      <w:r w:rsidR="00E85FDB" w:rsidRPr="00AB52E9">
        <w:rPr>
          <w:rFonts w:asciiTheme="minorHAnsi" w:hAnsiTheme="minorHAnsi"/>
          <w:i/>
        </w:rPr>
        <w:t>Portfolio and PGP Reflection Forms</w:t>
      </w:r>
      <w:r w:rsidR="00E85FDB" w:rsidRPr="00AB52E9">
        <w:rPr>
          <w:rFonts w:asciiTheme="minorHAnsi" w:hAnsiTheme="minorHAnsi"/>
        </w:rPr>
        <w:t xml:space="preserve"> to prepare for the Portfolio Review Meeting</w:t>
      </w:r>
      <w:r w:rsidR="00E541B8" w:rsidRPr="00AB52E9">
        <w:rPr>
          <w:rFonts w:asciiTheme="minorHAnsi" w:hAnsiTheme="minorHAnsi"/>
        </w:rPr>
        <w:t xml:space="preserve"> and ensures that all evidence has been uploaded</w:t>
      </w:r>
      <w:r w:rsidR="00E85FDB" w:rsidRPr="00AB52E9">
        <w:rPr>
          <w:rFonts w:asciiTheme="minorHAnsi" w:hAnsiTheme="minorHAnsi"/>
        </w:rPr>
        <w:t>. The coordinator and director meet to discuss how the portfolio represents the coordinator’s leadership practice.</w:t>
      </w:r>
    </w:p>
    <w:p w14:paraId="71EBABB3" w14:textId="777BC1F2" w:rsidR="009B047C" w:rsidRPr="00AB52E9" w:rsidRDefault="00E85FDB" w:rsidP="009B047C">
      <w:pPr>
        <w:pStyle w:val="Bullet10"/>
        <w:rPr>
          <w:rFonts w:asciiTheme="minorHAnsi" w:hAnsiTheme="minorHAnsi"/>
        </w:rPr>
      </w:pPr>
      <w:r w:rsidRPr="00AB52E9">
        <w:rPr>
          <w:rFonts w:asciiTheme="minorHAnsi" w:hAnsiTheme="minorHAnsi"/>
          <w:b/>
        </w:rPr>
        <w:t xml:space="preserve">Step 6: </w:t>
      </w:r>
      <w:r w:rsidR="009B047C" w:rsidRPr="00AB52E9">
        <w:rPr>
          <w:rFonts w:asciiTheme="minorHAnsi" w:hAnsiTheme="minorHAnsi"/>
          <w:b/>
        </w:rPr>
        <w:t xml:space="preserve">Summative Meeting. </w:t>
      </w:r>
      <w:r w:rsidR="009B047C" w:rsidRPr="00AB52E9">
        <w:rPr>
          <w:rFonts w:asciiTheme="minorHAnsi" w:hAnsiTheme="minorHAnsi"/>
        </w:rPr>
        <w:t xml:space="preserve">The </w:t>
      </w:r>
      <w:r w:rsidR="007038C5" w:rsidRPr="00AB52E9">
        <w:rPr>
          <w:rFonts w:asciiTheme="minorHAnsi" w:hAnsiTheme="minorHAnsi"/>
        </w:rPr>
        <w:t xml:space="preserve">director of curriculum and instruction </w:t>
      </w:r>
      <w:r w:rsidR="009B047C" w:rsidRPr="00AB52E9">
        <w:rPr>
          <w:rFonts w:asciiTheme="minorHAnsi" w:hAnsiTheme="minorHAnsi"/>
        </w:rPr>
        <w:t>reviews all evidence</w:t>
      </w:r>
      <w:r w:rsidR="00E313CB">
        <w:rPr>
          <w:rFonts w:asciiTheme="minorHAnsi" w:hAnsiTheme="minorHAnsi"/>
        </w:rPr>
        <w:t xml:space="preserve"> and completes the </w:t>
      </w:r>
      <w:r w:rsidR="00E313CB" w:rsidRPr="00E313CB">
        <w:rPr>
          <w:rFonts w:asciiTheme="minorHAnsi" w:hAnsiTheme="minorHAnsi"/>
          <w:i/>
        </w:rPr>
        <w:t>Employee Time Form</w:t>
      </w:r>
      <w:r w:rsidR="009B047C" w:rsidRPr="00AB52E9">
        <w:rPr>
          <w:rFonts w:asciiTheme="minorHAnsi" w:hAnsiTheme="minorHAnsi"/>
        </w:rPr>
        <w:t xml:space="preserve"> in preparation for the summative meeting. The coordinator and </w:t>
      </w:r>
      <w:r w:rsidR="007038C5" w:rsidRPr="00AB52E9">
        <w:rPr>
          <w:rFonts w:asciiTheme="minorHAnsi" w:hAnsiTheme="minorHAnsi"/>
        </w:rPr>
        <w:t>d</w:t>
      </w:r>
      <w:r w:rsidR="009B047C" w:rsidRPr="00AB52E9">
        <w:rPr>
          <w:rFonts w:asciiTheme="minorHAnsi" w:hAnsiTheme="minorHAnsi"/>
        </w:rPr>
        <w:t>irector meet to discuss scores, ratings</w:t>
      </w:r>
      <w:r w:rsidR="007038C5" w:rsidRPr="00AB52E9">
        <w:rPr>
          <w:rFonts w:asciiTheme="minorHAnsi" w:hAnsiTheme="minorHAnsi"/>
        </w:rPr>
        <w:t>,</w:t>
      </w:r>
      <w:r w:rsidR="009B047C" w:rsidRPr="00AB52E9">
        <w:rPr>
          <w:rFonts w:asciiTheme="minorHAnsi" w:hAnsiTheme="minorHAnsi"/>
        </w:rPr>
        <w:t xml:space="preserve"> and goals for the next school year. </w:t>
      </w:r>
      <w:r w:rsidR="00364665" w:rsidRPr="00AB52E9">
        <w:rPr>
          <w:rFonts w:asciiTheme="minorHAnsi" w:hAnsiTheme="minorHAnsi"/>
          <w:b/>
        </w:rPr>
        <w:t>(A rating will not be given in the pilot year.)</w:t>
      </w:r>
      <w:r w:rsidR="00364665" w:rsidRPr="00AB52E9">
        <w:rPr>
          <w:rFonts w:asciiTheme="minorHAnsi" w:hAnsiTheme="minorHAnsi"/>
        </w:rPr>
        <w:t xml:space="preserve"> </w:t>
      </w:r>
      <w:r w:rsidR="00F253D2" w:rsidRPr="00AB52E9">
        <w:rPr>
          <w:rFonts w:asciiTheme="minorHAnsi" w:hAnsiTheme="minorHAnsi"/>
        </w:rPr>
        <w:t xml:space="preserve">The </w:t>
      </w:r>
      <w:r w:rsidR="00F253D2" w:rsidRPr="00AB52E9">
        <w:rPr>
          <w:rFonts w:asciiTheme="minorHAnsi" w:hAnsiTheme="minorHAnsi"/>
          <w:i/>
        </w:rPr>
        <w:t>Summative Evaluation Form</w:t>
      </w:r>
      <w:r w:rsidR="00F253D2" w:rsidRPr="00AB52E9">
        <w:rPr>
          <w:rFonts w:asciiTheme="minorHAnsi" w:hAnsiTheme="minorHAnsi"/>
        </w:rPr>
        <w:t xml:space="preserve"> is completed and submitted through </w:t>
      </w:r>
      <w:proofErr w:type="spellStart"/>
      <w:r w:rsidR="00F253D2" w:rsidRPr="00AB52E9">
        <w:rPr>
          <w:rFonts w:asciiTheme="minorHAnsi" w:hAnsiTheme="minorHAnsi"/>
        </w:rPr>
        <w:t>TalentEd</w:t>
      </w:r>
      <w:proofErr w:type="spellEnd"/>
      <w:r w:rsidR="00F253D2" w:rsidRPr="00AB52E9">
        <w:rPr>
          <w:rFonts w:asciiTheme="minorHAnsi" w:hAnsiTheme="minorHAnsi"/>
        </w:rPr>
        <w:t xml:space="preserve">. </w:t>
      </w:r>
      <w:r w:rsidR="009B047C" w:rsidRPr="00AB52E9">
        <w:rPr>
          <w:rFonts w:asciiTheme="minorHAnsi" w:hAnsiTheme="minorHAnsi"/>
        </w:rPr>
        <w:t xml:space="preserve">The evaluation cycle then begins again at the </w:t>
      </w:r>
      <w:r w:rsidR="007038C5" w:rsidRPr="00AB52E9">
        <w:rPr>
          <w:rFonts w:asciiTheme="minorHAnsi" w:hAnsiTheme="minorHAnsi"/>
        </w:rPr>
        <w:t>start</w:t>
      </w:r>
      <w:r w:rsidR="009B047C" w:rsidRPr="00AB52E9">
        <w:rPr>
          <w:rFonts w:asciiTheme="minorHAnsi" w:hAnsiTheme="minorHAnsi"/>
        </w:rPr>
        <w:t xml:space="preserve"> of the next school year. </w:t>
      </w:r>
    </w:p>
    <w:p w14:paraId="0F46D9D5" w14:textId="77777777" w:rsidR="00CE58A3" w:rsidRPr="00AB52E9" w:rsidRDefault="00CE58A3" w:rsidP="00BB1C47">
      <w:pPr>
        <w:rPr>
          <w:rFonts w:asciiTheme="minorHAnsi" w:hAnsiTheme="minorHAnsi"/>
        </w:rPr>
      </w:pPr>
    </w:p>
    <w:p w14:paraId="5BCD2FFD" w14:textId="77777777" w:rsidR="00C83F7E" w:rsidRDefault="004516AB" w:rsidP="00C83F7E">
      <w:pPr>
        <w:rPr>
          <w:rFonts w:asciiTheme="minorHAnsi" w:hAnsiTheme="minorHAnsi"/>
        </w:rPr>
      </w:pPr>
      <w:r w:rsidRPr="00AB52E9">
        <w:rPr>
          <w:rFonts w:asciiTheme="minorHAnsi" w:hAnsiTheme="minorHAnsi"/>
        </w:rPr>
        <w:lastRenderedPageBreak/>
        <w:t xml:space="preserve">Table </w:t>
      </w:r>
      <w:r w:rsidR="006607FD" w:rsidRPr="00AB52E9">
        <w:rPr>
          <w:rFonts w:asciiTheme="minorHAnsi" w:hAnsiTheme="minorHAnsi"/>
        </w:rPr>
        <w:t>6</w:t>
      </w:r>
      <w:r w:rsidRPr="00AB52E9">
        <w:rPr>
          <w:rFonts w:asciiTheme="minorHAnsi" w:hAnsiTheme="minorHAnsi"/>
        </w:rPr>
        <w:t xml:space="preserve"> displays the responsibilities of the coordinator and the </w:t>
      </w:r>
      <w:r w:rsidR="007038C5" w:rsidRPr="00AB52E9">
        <w:rPr>
          <w:rFonts w:asciiTheme="minorHAnsi" w:hAnsiTheme="minorHAnsi"/>
        </w:rPr>
        <w:t>director of curriculum and instruction</w:t>
      </w:r>
      <w:r w:rsidRPr="00AB52E9">
        <w:rPr>
          <w:rFonts w:asciiTheme="minorHAnsi" w:hAnsiTheme="minorHAnsi"/>
        </w:rPr>
        <w:t xml:space="preserve"> for each step of the evaluation process.</w:t>
      </w:r>
      <w:r w:rsidR="00F875DC" w:rsidRPr="00AB52E9">
        <w:rPr>
          <w:rFonts w:asciiTheme="minorHAnsi" w:hAnsiTheme="minorHAnsi"/>
        </w:rPr>
        <w:t xml:space="preserve"> </w:t>
      </w:r>
      <w:r w:rsidR="00E541B8" w:rsidRPr="00AB52E9">
        <w:rPr>
          <w:rFonts w:asciiTheme="minorHAnsi" w:hAnsiTheme="minorHAnsi"/>
        </w:rPr>
        <w:t>Any questions regarding the process may be directed to t</w:t>
      </w:r>
      <w:r w:rsidR="006607FD" w:rsidRPr="00AB52E9">
        <w:rPr>
          <w:rFonts w:asciiTheme="minorHAnsi" w:hAnsiTheme="minorHAnsi"/>
        </w:rPr>
        <w:t>he EES Program Manager in each district</w:t>
      </w:r>
      <w:r w:rsidR="00E541B8" w:rsidRPr="00AB52E9">
        <w:rPr>
          <w:rFonts w:asciiTheme="minorHAnsi" w:hAnsiTheme="minorHAnsi"/>
        </w:rPr>
        <w:t xml:space="preserve"> office.</w:t>
      </w:r>
      <w:r w:rsidR="006607FD" w:rsidRPr="00AB52E9">
        <w:rPr>
          <w:rFonts w:asciiTheme="minorHAnsi" w:hAnsiTheme="minorHAnsi"/>
        </w:rPr>
        <w:t xml:space="preserve"> </w:t>
      </w:r>
    </w:p>
    <w:p w14:paraId="69DC45C5" w14:textId="77777777" w:rsidR="00B61655" w:rsidRDefault="00B61655" w:rsidP="00C83F7E">
      <w:pPr>
        <w:rPr>
          <w:rFonts w:asciiTheme="minorHAnsi" w:hAnsiTheme="minorHAnsi"/>
        </w:rPr>
      </w:pPr>
    </w:p>
    <w:p w14:paraId="6C4A8034" w14:textId="69B6DB3E" w:rsidR="005E6E45" w:rsidRPr="00C83F7E" w:rsidRDefault="004516AB" w:rsidP="00C83F7E">
      <w:pPr>
        <w:rPr>
          <w:rFonts w:asciiTheme="minorHAnsi" w:hAnsiTheme="minorHAnsi"/>
        </w:rPr>
      </w:pPr>
      <w:r w:rsidRPr="00C83F7E">
        <w:rPr>
          <w:rFonts w:asciiTheme="minorHAnsi" w:hAnsiTheme="minorHAnsi"/>
        </w:rPr>
        <w:t xml:space="preserve">Table </w:t>
      </w:r>
      <w:r w:rsidR="006607FD" w:rsidRPr="00C83F7E">
        <w:rPr>
          <w:rFonts w:asciiTheme="minorHAnsi" w:hAnsiTheme="minorHAnsi"/>
        </w:rPr>
        <w:t>6</w:t>
      </w:r>
      <w:r w:rsidR="005E6E45" w:rsidRPr="00C83F7E">
        <w:rPr>
          <w:rFonts w:asciiTheme="minorHAnsi" w:hAnsiTheme="minorHAnsi"/>
        </w:rPr>
        <w:t xml:space="preserve">. </w:t>
      </w:r>
    </w:p>
    <w:p w14:paraId="0C3DBD50" w14:textId="5B098192" w:rsidR="005E6E45" w:rsidRPr="00AB52E9" w:rsidRDefault="005E6E45" w:rsidP="007B402D">
      <w:pPr>
        <w:pStyle w:val="Tabletitle"/>
        <w:spacing w:before="0"/>
        <w:rPr>
          <w:rFonts w:asciiTheme="minorHAnsi" w:hAnsiTheme="minorHAnsi"/>
          <w:b w:val="0"/>
          <w:i/>
        </w:rPr>
      </w:pPr>
      <w:r w:rsidRPr="00AB52E9">
        <w:rPr>
          <w:rFonts w:asciiTheme="minorHAnsi" w:hAnsiTheme="minorHAnsi"/>
          <w:b w:val="0"/>
          <w:i/>
        </w:rPr>
        <w:t>Annual Coordinator Evaluation Steps and Responsibilities</w:t>
      </w:r>
    </w:p>
    <w:tbl>
      <w:tblPr>
        <w:tblStyle w:val="TableGrid"/>
        <w:tblW w:w="9418" w:type="dxa"/>
        <w:jc w:val="center"/>
        <w:tblLayout w:type="fixed"/>
        <w:tblLook w:val="04A0" w:firstRow="1" w:lastRow="0" w:firstColumn="1" w:lastColumn="0" w:noHBand="0" w:noVBand="1"/>
      </w:tblPr>
      <w:tblGrid>
        <w:gridCol w:w="1129"/>
        <w:gridCol w:w="1530"/>
        <w:gridCol w:w="3260"/>
        <w:gridCol w:w="3499"/>
      </w:tblGrid>
      <w:tr w:rsidR="00B44246" w:rsidRPr="00AB52E9" w14:paraId="45957748" w14:textId="77777777" w:rsidTr="00E6336B">
        <w:trPr>
          <w:cantSplit/>
          <w:tblHeader/>
          <w:jc w:val="center"/>
        </w:trPr>
        <w:tc>
          <w:tcPr>
            <w:tcW w:w="1129" w:type="dxa"/>
            <w:shd w:val="clear" w:color="auto" w:fill="DEEAF6" w:themeFill="accent1" w:themeFillTint="33"/>
            <w:vAlign w:val="center"/>
          </w:tcPr>
          <w:p w14:paraId="37945545" w14:textId="77777777" w:rsidR="007C5FE1" w:rsidRPr="00AB52E9" w:rsidRDefault="007C5FE1" w:rsidP="00F26366">
            <w:pPr>
              <w:rPr>
                <w:rFonts w:asciiTheme="minorHAnsi" w:hAnsiTheme="minorHAnsi" w:cstheme="minorHAnsi"/>
                <w:b/>
                <w:sz w:val="22"/>
                <w:szCs w:val="22"/>
              </w:rPr>
            </w:pPr>
            <w:r w:rsidRPr="00AB52E9">
              <w:rPr>
                <w:rFonts w:asciiTheme="minorHAnsi" w:hAnsiTheme="minorHAnsi" w:cstheme="minorHAnsi"/>
                <w:b/>
                <w:sz w:val="22"/>
                <w:szCs w:val="22"/>
              </w:rPr>
              <w:t>Step</w:t>
            </w:r>
          </w:p>
        </w:tc>
        <w:tc>
          <w:tcPr>
            <w:tcW w:w="1530" w:type="dxa"/>
            <w:shd w:val="clear" w:color="auto" w:fill="DEEAF6" w:themeFill="accent1" w:themeFillTint="33"/>
            <w:vAlign w:val="center"/>
          </w:tcPr>
          <w:p w14:paraId="509807AD" w14:textId="77777777" w:rsidR="007C5FE1" w:rsidRPr="00AB52E9" w:rsidRDefault="007C5FE1" w:rsidP="00F26366">
            <w:pPr>
              <w:jc w:val="center"/>
              <w:rPr>
                <w:rFonts w:asciiTheme="minorHAnsi" w:hAnsiTheme="minorHAnsi" w:cstheme="minorHAnsi"/>
                <w:b/>
                <w:sz w:val="22"/>
                <w:szCs w:val="22"/>
              </w:rPr>
            </w:pPr>
            <w:r w:rsidRPr="00AB52E9">
              <w:rPr>
                <w:rFonts w:asciiTheme="minorHAnsi" w:hAnsiTheme="minorHAnsi" w:cstheme="minorHAnsi"/>
                <w:b/>
                <w:sz w:val="22"/>
                <w:szCs w:val="22"/>
              </w:rPr>
              <w:t>Task</w:t>
            </w:r>
          </w:p>
        </w:tc>
        <w:tc>
          <w:tcPr>
            <w:tcW w:w="3260" w:type="dxa"/>
            <w:shd w:val="clear" w:color="auto" w:fill="DEEAF6" w:themeFill="accent1" w:themeFillTint="33"/>
            <w:vAlign w:val="center"/>
          </w:tcPr>
          <w:p w14:paraId="736B64A4" w14:textId="77777777" w:rsidR="007C5FE1" w:rsidRPr="00AB52E9" w:rsidRDefault="007C5FE1" w:rsidP="00F26366">
            <w:pPr>
              <w:jc w:val="center"/>
              <w:rPr>
                <w:rFonts w:asciiTheme="minorHAnsi" w:hAnsiTheme="minorHAnsi" w:cstheme="minorHAnsi"/>
                <w:b/>
                <w:sz w:val="22"/>
                <w:szCs w:val="22"/>
              </w:rPr>
            </w:pPr>
            <w:r w:rsidRPr="00AB52E9">
              <w:rPr>
                <w:rFonts w:asciiTheme="minorHAnsi" w:hAnsiTheme="minorHAnsi" w:cstheme="minorHAnsi"/>
                <w:b/>
                <w:sz w:val="22"/>
                <w:szCs w:val="22"/>
              </w:rPr>
              <w:t>Coordinator</w:t>
            </w:r>
          </w:p>
        </w:tc>
        <w:tc>
          <w:tcPr>
            <w:tcW w:w="3499" w:type="dxa"/>
            <w:shd w:val="clear" w:color="auto" w:fill="DEEAF6" w:themeFill="accent1" w:themeFillTint="33"/>
            <w:vAlign w:val="center"/>
          </w:tcPr>
          <w:p w14:paraId="7A00DDE3" w14:textId="77777777" w:rsidR="007C5FE1" w:rsidRPr="00AB52E9" w:rsidRDefault="007C5FE1" w:rsidP="00F26366">
            <w:pPr>
              <w:jc w:val="center"/>
              <w:rPr>
                <w:rFonts w:asciiTheme="minorHAnsi" w:hAnsiTheme="minorHAnsi" w:cstheme="minorHAnsi"/>
                <w:b/>
                <w:sz w:val="22"/>
                <w:szCs w:val="22"/>
              </w:rPr>
            </w:pPr>
            <w:r w:rsidRPr="00AB52E9">
              <w:rPr>
                <w:rFonts w:asciiTheme="minorHAnsi" w:hAnsiTheme="minorHAnsi" w:cstheme="minorHAnsi"/>
                <w:b/>
                <w:sz w:val="22"/>
                <w:szCs w:val="22"/>
              </w:rPr>
              <w:t>Director of Curriculum and Instruction</w:t>
            </w:r>
          </w:p>
        </w:tc>
      </w:tr>
      <w:tr w:rsidR="00B44246" w:rsidRPr="00AB52E9" w14:paraId="1DEB8719" w14:textId="77777777" w:rsidTr="00E6336B">
        <w:trPr>
          <w:cantSplit/>
          <w:jc w:val="center"/>
        </w:trPr>
        <w:tc>
          <w:tcPr>
            <w:tcW w:w="1129" w:type="dxa"/>
            <w:shd w:val="clear" w:color="auto" w:fill="DEEAF6" w:themeFill="accent1" w:themeFillTint="33"/>
          </w:tcPr>
          <w:p w14:paraId="120DF181" w14:textId="77777777" w:rsidR="007C5FE1" w:rsidRPr="00AB52E9" w:rsidRDefault="007C5FE1" w:rsidP="004B729D">
            <w:pPr>
              <w:ind w:left="-39"/>
              <w:rPr>
                <w:rFonts w:asciiTheme="minorHAnsi" w:hAnsiTheme="minorHAnsi" w:cstheme="minorHAnsi"/>
                <w:sz w:val="22"/>
                <w:szCs w:val="22"/>
              </w:rPr>
            </w:pPr>
            <w:r w:rsidRPr="00AB52E9">
              <w:rPr>
                <w:rFonts w:asciiTheme="minorHAnsi" w:hAnsiTheme="minorHAnsi" w:cstheme="minorHAnsi"/>
                <w:sz w:val="22"/>
                <w:szCs w:val="22"/>
              </w:rPr>
              <w:t>Evaluation</w:t>
            </w:r>
          </w:p>
          <w:p w14:paraId="3BF6AE5E" w14:textId="140D7EF5" w:rsidR="007C5FE1" w:rsidRPr="00AB52E9" w:rsidRDefault="002E3C0B" w:rsidP="004B729D">
            <w:pPr>
              <w:ind w:left="-39" w:right="-38"/>
              <w:rPr>
                <w:rFonts w:asciiTheme="minorHAnsi" w:hAnsiTheme="minorHAnsi" w:cstheme="minorHAnsi"/>
                <w:sz w:val="22"/>
                <w:szCs w:val="22"/>
              </w:rPr>
            </w:pPr>
            <w:r w:rsidRPr="00AB52E9">
              <w:rPr>
                <w:rFonts w:asciiTheme="minorHAnsi" w:hAnsiTheme="minorHAnsi" w:cstheme="minorHAnsi"/>
                <w:sz w:val="22"/>
                <w:szCs w:val="22"/>
              </w:rPr>
              <w:t>Planning</w:t>
            </w:r>
          </w:p>
        </w:tc>
        <w:tc>
          <w:tcPr>
            <w:tcW w:w="1530" w:type="dxa"/>
          </w:tcPr>
          <w:p w14:paraId="018C1116" w14:textId="77777777" w:rsidR="007C5FE1" w:rsidRPr="00AB52E9" w:rsidRDefault="007C5FE1" w:rsidP="00F26366">
            <w:pPr>
              <w:rPr>
                <w:rFonts w:asciiTheme="minorHAnsi" w:hAnsiTheme="minorHAnsi" w:cstheme="minorHAnsi"/>
                <w:sz w:val="22"/>
                <w:szCs w:val="22"/>
              </w:rPr>
            </w:pPr>
            <w:r w:rsidRPr="00AB52E9">
              <w:rPr>
                <w:rFonts w:asciiTheme="minorHAnsi" w:hAnsiTheme="minorHAnsi" w:cstheme="minorHAnsi"/>
                <w:sz w:val="22"/>
                <w:szCs w:val="22"/>
              </w:rPr>
              <w:t>Evaluation Planning Meeting</w:t>
            </w:r>
          </w:p>
        </w:tc>
        <w:tc>
          <w:tcPr>
            <w:tcW w:w="3260" w:type="dxa"/>
          </w:tcPr>
          <w:p w14:paraId="05981163" w14:textId="7E94E755" w:rsidR="007C5FE1" w:rsidRPr="00AB52E9" w:rsidRDefault="007C5FE1" w:rsidP="00F26366">
            <w:pPr>
              <w:rPr>
                <w:rFonts w:asciiTheme="minorHAnsi" w:hAnsiTheme="minorHAnsi" w:cstheme="minorHAnsi"/>
                <w:sz w:val="22"/>
                <w:szCs w:val="22"/>
              </w:rPr>
            </w:pPr>
            <w:r w:rsidRPr="00AB52E9">
              <w:rPr>
                <w:rFonts w:asciiTheme="minorHAnsi" w:hAnsiTheme="minorHAnsi" w:cstheme="minorHAnsi"/>
                <w:sz w:val="22"/>
                <w:szCs w:val="22"/>
              </w:rPr>
              <w:t xml:space="preserve">Draft the Evaluation Planning Form </w:t>
            </w:r>
            <w:r w:rsidR="0061311B" w:rsidRPr="00AB52E9">
              <w:rPr>
                <w:rFonts w:asciiTheme="minorHAnsi" w:hAnsiTheme="minorHAnsi" w:cstheme="minorHAnsi"/>
                <w:sz w:val="22"/>
                <w:szCs w:val="22"/>
              </w:rPr>
              <w:t>and s</w:t>
            </w:r>
            <w:r w:rsidRPr="00AB52E9">
              <w:rPr>
                <w:rFonts w:asciiTheme="minorHAnsi" w:hAnsiTheme="minorHAnsi" w:cstheme="minorHAnsi"/>
                <w:sz w:val="22"/>
                <w:szCs w:val="22"/>
              </w:rPr>
              <w:t xml:space="preserve">ubmit to the </w:t>
            </w:r>
            <w:r w:rsidR="007038C5" w:rsidRPr="00AB52E9">
              <w:rPr>
                <w:rFonts w:asciiTheme="minorHAnsi" w:hAnsiTheme="minorHAnsi" w:cstheme="minorHAnsi"/>
                <w:sz w:val="22"/>
                <w:szCs w:val="22"/>
              </w:rPr>
              <w:t>d</w:t>
            </w:r>
            <w:r w:rsidRPr="00AB52E9">
              <w:rPr>
                <w:rFonts w:asciiTheme="minorHAnsi" w:hAnsiTheme="minorHAnsi" w:cstheme="minorHAnsi"/>
                <w:sz w:val="22"/>
                <w:szCs w:val="22"/>
              </w:rPr>
              <w:t>irector</w:t>
            </w:r>
            <w:r w:rsidR="0061311B" w:rsidRPr="00AB52E9">
              <w:rPr>
                <w:rFonts w:asciiTheme="minorHAnsi" w:hAnsiTheme="minorHAnsi" w:cstheme="minorHAnsi"/>
                <w:sz w:val="22"/>
                <w:szCs w:val="22"/>
              </w:rPr>
              <w:t xml:space="preserve"> through </w:t>
            </w:r>
            <w:proofErr w:type="spellStart"/>
            <w:r w:rsidR="0061311B" w:rsidRPr="00AB52E9">
              <w:rPr>
                <w:rFonts w:asciiTheme="minorHAnsi" w:hAnsiTheme="minorHAnsi" w:cstheme="minorHAnsi"/>
                <w:sz w:val="22"/>
                <w:szCs w:val="22"/>
              </w:rPr>
              <w:t>TalentEd</w:t>
            </w:r>
            <w:proofErr w:type="spellEnd"/>
            <w:r w:rsidRPr="00AB52E9">
              <w:rPr>
                <w:rFonts w:asciiTheme="minorHAnsi" w:hAnsiTheme="minorHAnsi" w:cstheme="minorHAnsi"/>
                <w:sz w:val="22"/>
                <w:szCs w:val="22"/>
              </w:rPr>
              <w:t xml:space="preserve"> before the Evaluation Planning Meeting</w:t>
            </w:r>
            <w:r w:rsidR="0080391E" w:rsidRPr="00AB52E9">
              <w:rPr>
                <w:rFonts w:asciiTheme="minorHAnsi" w:hAnsiTheme="minorHAnsi" w:cstheme="minorHAnsi"/>
                <w:sz w:val="22"/>
                <w:szCs w:val="22"/>
              </w:rPr>
              <w:t>.</w:t>
            </w:r>
          </w:p>
        </w:tc>
        <w:tc>
          <w:tcPr>
            <w:tcW w:w="3499" w:type="dxa"/>
          </w:tcPr>
          <w:p w14:paraId="0C0CF832" w14:textId="77777777" w:rsidR="00B05478" w:rsidRPr="00AB52E9" w:rsidRDefault="00B05478" w:rsidP="00F26366">
            <w:pPr>
              <w:rPr>
                <w:rFonts w:asciiTheme="minorHAnsi" w:hAnsiTheme="minorHAnsi" w:cstheme="minorHAnsi"/>
                <w:sz w:val="22"/>
                <w:szCs w:val="22"/>
              </w:rPr>
            </w:pPr>
          </w:p>
          <w:p w14:paraId="35DFB4A5" w14:textId="2FF58782" w:rsidR="007C5FE1" w:rsidRPr="00AB52E9" w:rsidRDefault="007038C5" w:rsidP="00F26366">
            <w:pPr>
              <w:rPr>
                <w:rFonts w:asciiTheme="minorHAnsi" w:hAnsiTheme="minorHAnsi" w:cstheme="minorHAnsi"/>
                <w:sz w:val="22"/>
                <w:szCs w:val="22"/>
              </w:rPr>
            </w:pPr>
            <w:r w:rsidRPr="00AB52E9">
              <w:rPr>
                <w:rFonts w:asciiTheme="minorHAnsi" w:hAnsiTheme="minorHAnsi" w:cstheme="minorHAnsi"/>
                <w:sz w:val="22"/>
                <w:szCs w:val="22"/>
              </w:rPr>
              <w:t>Meet with the coordinator to f</w:t>
            </w:r>
            <w:r w:rsidR="007C5FE1" w:rsidRPr="00AB52E9">
              <w:rPr>
                <w:rFonts w:asciiTheme="minorHAnsi" w:hAnsiTheme="minorHAnsi" w:cstheme="minorHAnsi"/>
                <w:sz w:val="22"/>
                <w:szCs w:val="22"/>
              </w:rPr>
              <w:t xml:space="preserve">inalize the </w:t>
            </w:r>
            <w:r w:rsidR="00401AAD" w:rsidRPr="00AB52E9">
              <w:rPr>
                <w:rFonts w:asciiTheme="minorHAnsi" w:hAnsiTheme="minorHAnsi" w:cstheme="minorHAnsi"/>
                <w:sz w:val="22"/>
                <w:szCs w:val="22"/>
              </w:rPr>
              <w:t xml:space="preserve">Evaluation </w:t>
            </w:r>
            <w:r w:rsidR="007C5FE1" w:rsidRPr="00AB52E9">
              <w:rPr>
                <w:rFonts w:asciiTheme="minorHAnsi" w:hAnsiTheme="minorHAnsi" w:cstheme="minorHAnsi"/>
                <w:sz w:val="22"/>
                <w:szCs w:val="22"/>
              </w:rPr>
              <w:t>Planning Form</w:t>
            </w:r>
            <w:r w:rsidR="0080391E" w:rsidRPr="00AB52E9">
              <w:rPr>
                <w:rFonts w:asciiTheme="minorHAnsi" w:hAnsiTheme="minorHAnsi" w:cstheme="minorHAnsi"/>
                <w:sz w:val="22"/>
                <w:szCs w:val="22"/>
              </w:rPr>
              <w:t>.</w:t>
            </w:r>
            <w:r w:rsidR="00401AAD" w:rsidRPr="00AB52E9">
              <w:rPr>
                <w:rFonts w:asciiTheme="minorHAnsi" w:hAnsiTheme="minorHAnsi" w:cstheme="minorHAnsi"/>
                <w:sz w:val="22"/>
                <w:szCs w:val="22"/>
              </w:rPr>
              <w:t xml:space="preserve"> </w:t>
            </w:r>
          </w:p>
          <w:p w14:paraId="36F4AE4B" w14:textId="77777777" w:rsidR="00F26366" w:rsidRPr="00AB52E9" w:rsidRDefault="00F26366" w:rsidP="00F26366">
            <w:pPr>
              <w:rPr>
                <w:rFonts w:asciiTheme="minorHAnsi" w:hAnsiTheme="minorHAnsi" w:cstheme="minorHAnsi"/>
                <w:sz w:val="22"/>
                <w:szCs w:val="22"/>
              </w:rPr>
            </w:pPr>
          </w:p>
          <w:p w14:paraId="6221E1D3" w14:textId="3BE1E0AD" w:rsidR="007C5FE1" w:rsidRPr="00AB52E9" w:rsidRDefault="007C5FE1" w:rsidP="00520AA7">
            <w:pPr>
              <w:rPr>
                <w:rFonts w:asciiTheme="minorHAnsi" w:hAnsiTheme="minorHAnsi" w:cstheme="minorHAnsi"/>
                <w:sz w:val="22"/>
                <w:szCs w:val="22"/>
              </w:rPr>
            </w:pPr>
            <w:r w:rsidRPr="00AB52E9">
              <w:rPr>
                <w:rFonts w:asciiTheme="minorHAnsi" w:hAnsiTheme="minorHAnsi" w:cstheme="minorHAnsi"/>
                <w:sz w:val="22"/>
                <w:szCs w:val="22"/>
              </w:rPr>
              <w:t>Schedule 1</w:t>
            </w:r>
            <w:r w:rsidRPr="00AB52E9">
              <w:rPr>
                <w:rFonts w:asciiTheme="minorHAnsi" w:hAnsiTheme="minorHAnsi" w:cstheme="minorHAnsi"/>
                <w:sz w:val="22"/>
                <w:szCs w:val="22"/>
                <w:vertAlign w:val="superscript"/>
              </w:rPr>
              <w:t>st</w:t>
            </w:r>
            <w:r w:rsidRPr="00AB52E9">
              <w:rPr>
                <w:rFonts w:asciiTheme="minorHAnsi" w:hAnsiTheme="minorHAnsi" w:cstheme="minorHAnsi"/>
                <w:sz w:val="22"/>
                <w:szCs w:val="22"/>
              </w:rPr>
              <w:t xml:space="preserve"> observation</w:t>
            </w:r>
            <w:r w:rsidR="0080391E" w:rsidRPr="00AB52E9">
              <w:rPr>
                <w:rFonts w:asciiTheme="minorHAnsi" w:hAnsiTheme="minorHAnsi" w:cstheme="minorHAnsi"/>
                <w:sz w:val="22"/>
                <w:szCs w:val="22"/>
              </w:rPr>
              <w:t xml:space="preserve"> and set remaining </w:t>
            </w:r>
            <w:r w:rsidR="00520AA7" w:rsidRPr="00AB52E9">
              <w:rPr>
                <w:rFonts w:asciiTheme="minorHAnsi" w:hAnsiTheme="minorHAnsi" w:cstheme="minorHAnsi"/>
                <w:sz w:val="22"/>
                <w:szCs w:val="22"/>
              </w:rPr>
              <w:t>dates</w:t>
            </w:r>
            <w:r w:rsidR="0080391E" w:rsidRPr="00AB52E9">
              <w:rPr>
                <w:rFonts w:asciiTheme="minorHAnsi" w:hAnsiTheme="minorHAnsi" w:cstheme="minorHAnsi"/>
                <w:sz w:val="22"/>
                <w:szCs w:val="22"/>
              </w:rPr>
              <w:t xml:space="preserve"> in </w:t>
            </w:r>
            <w:proofErr w:type="spellStart"/>
            <w:r w:rsidR="0080391E" w:rsidRPr="00AB52E9">
              <w:rPr>
                <w:rFonts w:asciiTheme="minorHAnsi" w:hAnsiTheme="minorHAnsi" w:cstheme="minorHAnsi"/>
                <w:sz w:val="22"/>
                <w:szCs w:val="22"/>
              </w:rPr>
              <w:t>TalentEd</w:t>
            </w:r>
            <w:proofErr w:type="spellEnd"/>
            <w:r w:rsidR="0080391E" w:rsidRPr="00AB52E9">
              <w:rPr>
                <w:rFonts w:asciiTheme="minorHAnsi" w:hAnsiTheme="minorHAnsi" w:cstheme="minorHAnsi"/>
                <w:sz w:val="22"/>
                <w:szCs w:val="22"/>
              </w:rPr>
              <w:t>.</w:t>
            </w:r>
          </w:p>
        </w:tc>
      </w:tr>
      <w:tr w:rsidR="002E3C0B" w:rsidRPr="00AB52E9" w14:paraId="276F52E0" w14:textId="77777777" w:rsidTr="00E6336B">
        <w:trPr>
          <w:cantSplit/>
          <w:trHeight w:val="1970"/>
          <w:jc w:val="center"/>
        </w:trPr>
        <w:tc>
          <w:tcPr>
            <w:tcW w:w="1129" w:type="dxa"/>
            <w:vMerge w:val="restart"/>
            <w:shd w:val="clear" w:color="auto" w:fill="DEEAF6" w:themeFill="accent1" w:themeFillTint="33"/>
          </w:tcPr>
          <w:p w14:paraId="6FAA91DC" w14:textId="77777777" w:rsidR="002E3C0B" w:rsidRPr="00AB52E9" w:rsidRDefault="002E3C0B" w:rsidP="00F26366">
            <w:pPr>
              <w:rPr>
                <w:rFonts w:asciiTheme="minorHAnsi" w:hAnsiTheme="minorHAnsi" w:cstheme="minorHAnsi"/>
                <w:sz w:val="22"/>
                <w:szCs w:val="22"/>
              </w:rPr>
            </w:pPr>
            <w:r w:rsidRPr="00AB52E9">
              <w:rPr>
                <w:rFonts w:asciiTheme="minorHAnsi" w:hAnsiTheme="minorHAnsi" w:cstheme="minorHAnsi"/>
                <w:sz w:val="22"/>
                <w:szCs w:val="22"/>
              </w:rPr>
              <w:t>Evidence Gathering</w:t>
            </w:r>
          </w:p>
        </w:tc>
        <w:tc>
          <w:tcPr>
            <w:tcW w:w="1530" w:type="dxa"/>
          </w:tcPr>
          <w:p w14:paraId="7DAAA592" w14:textId="49A463C2" w:rsidR="002E3C0B" w:rsidRPr="00AB52E9" w:rsidRDefault="002E3C0B" w:rsidP="00F26366">
            <w:pPr>
              <w:rPr>
                <w:rFonts w:asciiTheme="minorHAnsi" w:hAnsiTheme="minorHAnsi" w:cstheme="minorHAnsi"/>
                <w:sz w:val="22"/>
                <w:szCs w:val="22"/>
              </w:rPr>
            </w:pPr>
            <w:r w:rsidRPr="00AB52E9">
              <w:rPr>
                <w:rFonts w:asciiTheme="minorHAnsi" w:hAnsiTheme="minorHAnsi" w:cstheme="minorHAnsi"/>
                <w:sz w:val="22"/>
                <w:szCs w:val="22"/>
              </w:rPr>
              <w:t>Complete 1st observation (Professional Development observation)</w:t>
            </w:r>
          </w:p>
          <w:p w14:paraId="65422E49" w14:textId="3FE31C52" w:rsidR="002E3C0B" w:rsidRPr="00AB52E9" w:rsidRDefault="002E3C0B" w:rsidP="00F26366">
            <w:pPr>
              <w:rPr>
                <w:rFonts w:asciiTheme="minorHAnsi" w:hAnsiTheme="minorHAnsi" w:cstheme="minorHAnsi"/>
                <w:sz w:val="22"/>
                <w:szCs w:val="22"/>
              </w:rPr>
            </w:pPr>
          </w:p>
        </w:tc>
        <w:tc>
          <w:tcPr>
            <w:tcW w:w="3260" w:type="dxa"/>
          </w:tcPr>
          <w:p w14:paraId="30D5FD1B" w14:textId="64ED1FBB" w:rsidR="002E3C0B" w:rsidRPr="00AB52E9" w:rsidRDefault="002E3C0B" w:rsidP="00F26366">
            <w:pPr>
              <w:rPr>
                <w:rFonts w:asciiTheme="minorHAnsi" w:hAnsiTheme="minorHAnsi" w:cstheme="minorHAnsi"/>
                <w:sz w:val="22"/>
                <w:szCs w:val="22"/>
              </w:rPr>
            </w:pPr>
            <w:r w:rsidRPr="00AB52E9">
              <w:rPr>
                <w:rFonts w:asciiTheme="minorHAnsi" w:hAnsiTheme="minorHAnsi" w:cstheme="minorHAnsi"/>
                <w:sz w:val="22"/>
                <w:szCs w:val="22"/>
              </w:rPr>
              <w:t xml:space="preserve">Complete Coordinator Observation Planning form and submit to </w:t>
            </w:r>
            <w:r w:rsidR="007038C5" w:rsidRPr="00AB52E9">
              <w:rPr>
                <w:rFonts w:asciiTheme="minorHAnsi" w:hAnsiTheme="minorHAnsi" w:cstheme="minorHAnsi"/>
                <w:sz w:val="22"/>
                <w:szCs w:val="22"/>
              </w:rPr>
              <w:t>d</w:t>
            </w:r>
            <w:r w:rsidRPr="00AB52E9">
              <w:rPr>
                <w:rFonts w:asciiTheme="minorHAnsi" w:hAnsiTheme="minorHAnsi" w:cstheme="minorHAnsi"/>
                <w:sz w:val="22"/>
                <w:szCs w:val="22"/>
              </w:rPr>
              <w:t>irector prior to the observation.</w:t>
            </w:r>
          </w:p>
          <w:p w14:paraId="63CF37CE" w14:textId="77777777" w:rsidR="00F26366" w:rsidRPr="00AB52E9" w:rsidRDefault="00F26366" w:rsidP="00F26366">
            <w:pPr>
              <w:rPr>
                <w:rFonts w:asciiTheme="minorHAnsi" w:hAnsiTheme="minorHAnsi" w:cstheme="minorHAnsi"/>
                <w:sz w:val="22"/>
                <w:szCs w:val="22"/>
              </w:rPr>
            </w:pPr>
          </w:p>
          <w:p w14:paraId="3257A08B" w14:textId="77777777" w:rsidR="00C460B1" w:rsidRPr="00AB52E9" w:rsidRDefault="00C460B1" w:rsidP="00F26366">
            <w:pPr>
              <w:rPr>
                <w:rFonts w:asciiTheme="minorHAnsi" w:hAnsiTheme="minorHAnsi" w:cstheme="minorHAnsi"/>
                <w:sz w:val="22"/>
                <w:szCs w:val="22"/>
              </w:rPr>
            </w:pPr>
          </w:p>
          <w:p w14:paraId="762B2A98" w14:textId="074795B4" w:rsidR="002E3C0B" w:rsidRPr="00AB52E9" w:rsidRDefault="002E3C0B" w:rsidP="00F26366">
            <w:pPr>
              <w:rPr>
                <w:rFonts w:asciiTheme="minorHAnsi" w:hAnsiTheme="minorHAnsi" w:cstheme="minorHAnsi"/>
                <w:sz w:val="22"/>
                <w:szCs w:val="22"/>
              </w:rPr>
            </w:pPr>
            <w:r w:rsidRPr="00AB52E9">
              <w:rPr>
                <w:rFonts w:asciiTheme="minorHAnsi" w:hAnsiTheme="minorHAnsi" w:cstheme="minorHAnsi"/>
                <w:sz w:val="22"/>
                <w:szCs w:val="22"/>
              </w:rPr>
              <w:t>Complete and submit Observation Reflection Form before the post-conference.</w:t>
            </w:r>
          </w:p>
        </w:tc>
        <w:tc>
          <w:tcPr>
            <w:tcW w:w="3499" w:type="dxa"/>
          </w:tcPr>
          <w:p w14:paraId="69F1F138" w14:textId="77777777" w:rsidR="00191689" w:rsidRPr="00AB52E9" w:rsidRDefault="00191689" w:rsidP="00F26366">
            <w:pPr>
              <w:rPr>
                <w:rFonts w:asciiTheme="minorHAnsi" w:hAnsiTheme="minorHAnsi" w:cstheme="minorHAnsi"/>
                <w:sz w:val="22"/>
                <w:szCs w:val="22"/>
              </w:rPr>
            </w:pPr>
            <w:r w:rsidRPr="00AB52E9">
              <w:rPr>
                <w:rFonts w:asciiTheme="minorHAnsi" w:hAnsiTheme="minorHAnsi" w:cstheme="minorHAnsi"/>
                <w:sz w:val="22"/>
                <w:szCs w:val="22"/>
              </w:rPr>
              <w:t>Review Observation Planning Form, request clarification as needed (optional pre-conference).</w:t>
            </w:r>
          </w:p>
          <w:p w14:paraId="39ED6D30" w14:textId="77777777" w:rsidR="00191689" w:rsidRPr="00AB52E9" w:rsidRDefault="00191689" w:rsidP="00F26366">
            <w:pPr>
              <w:rPr>
                <w:rFonts w:asciiTheme="minorHAnsi" w:hAnsiTheme="minorHAnsi" w:cstheme="minorHAnsi"/>
                <w:sz w:val="22"/>
                <w:szCs w:val="22"/>
              </w:rPr>
            </w:pPr>
          </w:p>
          <w:p w14:paraId="7D1DEB1B" w14:textId="0A9CCFC6" w:rsidR="008209EB" w:rsidRPr="00AB52E9" w:rsidRDefault="00191689" w:rsidP="00F26366">
            <w:pPr>
              <w:rPr>
                <w:rFonts w:asciiTheme="minorHAnsi" w:hAnsiTheme="minorHAnsi" w:cstheme="minorHAnsi"/>
                <w:sz w:val="22"/>
                <w:szCs w:val="22"/>
              </w:rPr>
            </w:pPr>
            <w:r w:rsidRPr="00AB52E9">
              <w:rPr>
                <w:rFonts w:asciiTheme="minorHAnsi" w:hAnsiTheme="minorHAnsi" w:cstheme="minorHAnsi"/>
                <w:sz w:val="22"/>
                <w:szCs w:val="22"/>
              </w:rPr>
              <w:t>Observe coordinator</w:t>
            </w:r>
            <w:r w:rsidR="002E3C0B" w:rsidRPr="00AB52E9">
              <w:rPr>
                <w:rFonts w:asciiTheme="minorHAnsi" w:hAnsiTheme="minorHAnsi" w:cstheme="minorHAnsi"/>
                <w:sz w:val="22"/>
                <w:szCs w:val="22"/>
              </w:rPr>
              <w:t>.</w:t>
            </w:r>
            <w:r w:rsidR="00A90A97" w:rsidRPr="00AB52E9">
              <w:rPr>
                <w:rFonts w:asciiTheme="minorHAnsi" w:hAnsiTheme="minorHAnsi" w:cstheme="minorHAnsi"/>
                <w:sz w:val="22"/>
                <w:szCs w:val="22"/>
              </w:rPr>
              <w:t xml:space="preserve"> </w:t>
            </w:r>
            <w:r w:rsidRPr="00AB52E9">
              <w:rPr>
                <w:rFonts w:asciiTheme="minorHAnsi" w:hAnsiTheme="minorHAnsi" w:cstheme="minorHAnsi"/>
                <w:sz w:val="22"/>
                <w:szCs w:val="22"/>
              </w:rPr>
              <w:t>Save</w:t>
            </w:r>
            <w:r w:rsidR="00A90A97" w:rsidRPr="00AB52E9">
              <w:rPr>
                <w:rFonts w:asciiTheme="minorHAnsi" w:hAnsiTheme="minorHAnsi" w:cstheme="minorHAnsi"/>
                <w:sz w:val="22"/>
                <w:szCs w:val="22"/>
              </w:rPr>
              <w:t xml:space="preserve"> </w:t>
            </w:r>
            <w:r w:rsidR="008209EB" w:rsidRPr="00AB52E9">
              <w:rPr>
                <w:rFonts w:asciiTheme="minorHAnsi" w:hAnsiTheme="minorHAnsi" w:cstheme="minorHAnsi"/>
                <w:sz w:val="22"/>
                <w:szCs w:val="22"/>
              </w:rPr>
              <w:t>O</w:t>
            </w:r>
            <w:r w:rsidR="00A90A97" w:rsidRPr="00AB52E9">
              <w:rPr>
                <w:rFonts w:asciiTheme="minorHAnsi" w:hAnsiTheme="minorHAnsi" w:cstheme="minorHAnsi"/>
                <w:sz w:val="22"/>
                <w:szCs w:val="22"/>
              </w:rPr>
              <w:t xml:space="preserve">bservation </w:t>
            </w:r>
            <w:r w:rsidR="008209EB" w:rsidRPr="00AB52E9">
              <w:rPr>
                <w:rFonts w:asciiTheme="minorHAnsi" w:hAnsiTheme="minorHAnsi" w:cstheme="minorHAnsi"/>
                <w:sz w:val="22"/>
                <w:szCs w:val="22"/>
              </w:rPr>
              <w:t>Scoring F</w:t>
            </w:r>
            <w:r w:rsidR="00A90A97" w:rsidRPr="00AB52E9">
              <w:rPr>
                <w:rFonts w:asciiTheme="minorHAnsi" w:hAnsiTheme="minorHAnsi" w:cstheme="minorHAnsi"/>
                <w:sz w:val="22"/>
                <w:szCs w:val="22"/>
              </w:rPr>
              <w:t xml:space="preserve">orm and notes in </w:t>
            </w:r>
            <w:proofErr w:type="spellStart"/>
            <w:r w:rsidR="00A90A97" w:rsidRPr="00AB52E9">
              <w:rPr>
                <w:rFonts w:asciiTheme="minorHAnsi" w:hAnsiTheme="minorHAnsi" w:cstheme="minorHAnsi"/>
                <w:sz w:val="22"/>
                <w:szCs w:val="22"/>
              </w:rPr>
              <w:t>TalentEd</w:t>
            </w:r>
            <w:proofErr w:type="spellEnd"/>
            <w:r w:rsidR="00A90A97" w:rsidRPr="00AB52E9">
              <w:rPr>
                <w:rFonts w:asciiTheme="minorHAnsi" w:hAnsiTheme="minorHAnsi" w:cstheme="minorHAnsi"/>
                <w:sz w:val="22"/>
                <w:szCs w:val="22"/>
              </w:rPr>
              <w:t>.</w:t>
            </w:r>
          </w:p>
          <w:p w14:paraId="616FC038" w14:textId="77777777" w:rsidR="002E3C0B" w:rsidRPr="00AB52E9" w:rsidRDefault="002E3C0B" w:rsidP="00F26366">
            <w:pPr>
              <w:rPr>
                <w:rFonts w:asciiTheme="minorHAnsi" w:hAnsiTheme="minorHAnsi" w:cstheme="minorHAnsi"/>
                <w:sz w:val="22"/>
                <w:szCs w:val="22"/>
              </w:rPr>
            </w:pPr>
          </w:p>
          <w:p w14:paraId="07BDA9A2" w14:textId="3CDB8764" w:rsidR="00191689" w:rsidRPr="00AB52E9" w:rsidRDefault="00191689" w:rsidP="00F26366">
            <w:pPr>
              <w:rPr>
                <w:rFonts w:asciiTheme="minorHAnsi" w:hAnsiTheme="minorHAnsi" w:cstheme="minorHAnsi"/>
                <w:sz w:val="22"/>
                <w:szCs w:val="22"/>
              </w:rPr>
            </w:pPr>
            <w:r w:rsidRPr="00AB52E9">
              <w:rPr>
                <w:rFonts w:asciiTheme="minorHAnsi" w:hAnsiTheme="minorHAnsi" w:cstheme="minorHAnsi"/>
                <w:sz w:val="22"/>
                <w:szCs w:val="22"/>
              </w:rPr>
              <w:t>Discuss and score observation with coordinator at post-conference.</w:t>
            </w:r>
          </w:p>
        </w:tc>
      </w:tr>
      <w:tr w:rsidR="002E3C0B" w:rsidRPr="00AB52E9" w14:paraId="5B27E5D2" w14:textId="77777777" w:rsidTr="00E6336B">
        <w:trPr>
          <w:cantSplit/>
          <w:trHeight w:val="877"/>
          <w:jc w:val="center"/>
        </w:trPr>
        <w:tc>
          <w:tcPr>
            <w:tcW w:w="1129" w:type="dxa"/>
            <w:vMerge/>
            <w:shd w:val="clear" w:color="auto" w:fill="DEEAF6" w:themeFill="accent1" w:themeFillTint="33"/>
          </w:tcPr>
          <w:p w14:paraId="3DF29D80" w14:textId="77777777" w:rsidR="002E3C0B" w:rsidRPr="00AB52E9" w:rsidRDefault="002E3C0B" w:rsidP="00F26366">
            <w:pPr>
              <w:rPr>
                <w:rFonts w:asciiTheme="minorHAnsi" w:hAnsiTheme="minorHAnsi" w:cstheme="minorHAnsi"/>
                <w:sz w:val="22"/>
                <w:szCs w:val="22"/>
              </w:rPr>
            </w:pPr>
          </w:p>
        </w:tc>
        <w:tc>
          <w:tcPr>
            <w:tcW w:w="1530" w:type="dxa"/>
          </w:tcPr>
          <w:p w14:paraId="1F9109C6" w14:textId="5E2EAB57" w:rsidR="002E3C0B" w:rsidRPr="00AB52E9" w:rsidRDefault="002E3C0B" w:rsidP="00F26366">
            <w:pPr>
              <w:rPr>
                <w:rFonts w:asciiTheme="minorHAnsi" w:hAnsiTheme="minorHAnsi" w:cstheme="minorHAnsi"/>
                <w:sz w:val="22"/>
                <w:szCs w:val="22"/>
              </w:rPr>
            </w:pPr>
            <w:r w:rsidRPr="00AB52E9">
              <w:rPr>
                <w:rFonts w:asciiTheme="minorHAnsi" w:hAnsiTheme="minorHAnsi" w:cstheme="minorHAnsi"/>
                <w:sz w:val="22"/>
                <w:szCs w:val="22"/>
              </w:rPr>
              <w:t>Gather artifacts</w:t>
            </w:r>
            <w:r w:rsidR="007038C5" w:rsidRPr="00AB52E9">
              <w:rPr>
                <w:rFonts w:asciiTheme="minorHAnsi" w:hAnsiTheme="minorHAnsi" w:cstheme="minorHAnsi"/>
                <w:sz w:val="22"/>
                <w:szCs w:val="22"/>
              </w:rPr>
              <w:t xml:space="preserve"> a</w:t>
            </w:r>
            <w:r w:rsidRPr="00AB52E9">
              <w:rPr>
                <w:rFonts w:asciiTheme="minorHAnsi" w:hAnsiTheme="minorHAnsi" w:cstheme="minorHAnsi"/>
                <w:sz w:val="22"/>
                <w:szCs w:val="22"/>
              </w:rPr>
              <w:t>nd PGP evidence</w:t>
            </w:r>
          </w:p>
        </w:tc>
        <w:tc>
          <w:tcPr>
            <w:tcW w:w="3260" w:type="dxa"/>
          </w:tcPr>
          <w:p w14:paraId="66D43A9D" w14:textId="36EA3FA1" w:rsidR="002E3C0B" w:rsidRPr="00AB52E9" w:rsidRDefault="002E3C0B" w:rsidP="00F26366">
            <w:pPr>
              <w:rPr>
                <w:rFonts w:asciiTheme="minorHAnsi" w:hAnsiTheme="minorHAnsi" w:cstheme="minorHAnsi"/>
                <w:sz w:val="22"/>
                <w:szCs w:val="22"/>
              </w:rPr>
            </w:pPr>
            <w:r w:rsidRPr="00AB52E9">
              <w:rPr>
                <w:rFonts w:asciiTheme="minorHAnsi" w:hAnsiTheme="minorHAnsi" w:cstheme="minorHAnsi"/>
                <w:sz w:val="22"/>
                <w:szCs w:val="22"/>
              </w:rPr>
              <w:t xml:space="preserve">Collect artifacts and </w:t>
            </w:r>
            <w:r w:rsidR="00C460B1" w:rsidRPr="00AB52E9">
              <w:rPr>
                <w:rFonts w:asciiTheme="minorHAnsi" w:hAnsiTheme="minorHAnsi" w:cstheme="minorHAnsi"/>
                <w:sz w:val="22"/>
                <w:szCs w:val="22"/>
              </w:rPr>
              <w:t>engage in</w:t>
            </w:r>
          </w:p>
          <w:p w14:paraId="63769245" w14:textId="0C7A448C" w:rsidR="002E3C0B" w:rsidRPr="00AB52E9" w:rsidRDefault="002E3C0B" w:rsidP="00F26366">
            <w:pPr>
              <w:rPr>
                <w:rFonts w:asciiTheme="minorHAnsi" w:hAnsiTheme="minorHAnsi" w:cstheme="minorHAnsi"/>
                <w:sz w:val="22"/>
                <w:szCs w:val="22"/>
              </w:rPr>
            </w:pPr>
            <w:r w:rsidRPr="00AB52E9">
              <w:rPr>
                <w:rFonts w:asciiTheme="minorHAnsi" w:hAnsiTheme="minorHAnsi" w:cstheme="minorHAnsi"/>
                <w:sz w:val="22"/>
                <w:szCs w:val="22"/>
              </w:rPr>
              <w:t>PGP learning activities.</w:t>
            </w:r>
          </w:p>
        </w:tc>
        <w:tc>
          <w:tcPr>
            <w:tcW w:w="3499" w:type="dxa"/>
          </w:tcPr>
          <w:p w14:paraId="59A99E39" w14:textId="65131AD7" w:rsidR="002E3C0B" w:rsidRPr="00AB52E9" w:rsidRDefault="002E3C0B" w:rsidP="00F26366">
            <w:pPr>
              <w:rPr>
                <w:rFonts w:asciiTheme="minorHAnsi" w:hAnsiTheme="minorHAnsi" w:cstheme="minorHAnsi"/>
                <w:sz w:val="22"/>
                <w:szCs w:val="22"/>
              </w:rPr>
            </w:pPr>
            <w:r w:rsidRPr="00AB52E9">
              <w:rPr>
                <w:rFonts w:asciiTheme="minorHAnsi" w:hAnsiTheme="minorHAnsi" w:cstheme="minorHAnsi"/>
                <w:sz w:val="22"/>
                <w:szCs w:val="22"/>
              </w:rPr>
              <w:t>Provide portfolio and PGP support to coordinator.</w:t>
            </w:r>
          </w:p>
        </w:tc>
      </w:tr>
      <w:tr w:rsidR="00B44246" w:rsidRPr="00AB52E9" w14:paraId="6CB1CDA5" w14:textId="77777777" w:rsidTr="00E6336B">
        <w:trPr>
          <w:cantSplit/>
          <w:trHeight w:val="1448"/>
          <w:jc w:val="center"/>
        </w:trPr>
        <w:tc>
          <w:tcPr>
            <w:tcW w:w="1129" w:type="dxa"/>
            <w:shd w:val="clear" w:color="auto" w:fill="DEEAF6" w:themeFill="accent1" w:themeFillTint="33"/>
          </w:tcPr>
          <w:p w14:paraId="74CB2D45" w14:textId="77777777" w:rsidR="007C5FE1" w:rsidRPr="00AB52E9" w:rsidRDefault="007C5FE1" w:rsidP="00F26366">
            <w:pPr>
              <w:rPr>
                <w:rFonts w:asciiTheme="minorHAnsi" w:hAnsiTheme="minorHAnsi" w:cstheme="minorHAnsi"/>
                <w:sz w:val="22"/>
                <w:szCs w:val="22"/>
              </w:rPr>
            </w:pPr>
            <w:r w:rsidRPr="00AB52E9">
              <w:rPr>
                <w:rFonts w:asciiTheme="minorHAnsi" w:hAnsiTheme="minorHAnsi" w:cstheme="minorHAnsi"/>
                <w:sz w:val="22"/>
                <w:szCs w:val="22"/>
              </w:rPr>
              <w:t>Mid-year Check-In</w:t>
            </w:r>
          </w:p>
        </w:tc>
        <w:tc>
          <w:tcPr>
            <w:tcW w:w="1530" w:type="dxa"/>
          </w:tcPr>
          <w:p w14:paraId="31949E5D" w14:textId="071F3F5C" w:rsidR="007C5FE1" w:rsidRPr="00AB52E9" w:rsidRDefault="00A90A97" w:rsidP="00F26366">
            <w:pPr>
              <w:rPr>
                <w:rFonts w:asciiTheme="minorHAnsi" w:hAnsiTheme="minorHAnsi" w:cstheme="minorHAnsi"/>
                <w:sz w:val="22"/>
                <w:szCs w:val="22"/>
              </w:rPr>
            </w:pPr>
            <w:r w:rsidRPr="00AB52E9">
              <w:rPr>
                <w:rFonts w:asciiTheme="minorHAnsi" w:hAnsiTheme="minorHAnsi" w:cstheme="minorHAnsi"/>
                <w:sz w:val="22"/>
                <w:szCs w:val="22"/>
              </w:rPr>
              <w:t>Check progress to date</w:t>
            </w:r>
            <w:r w:rsidR="007C5FE1" w:rsidRPr="00AB52E9">
              <w:rPr>
                <w:rFonts w:asciiTheme="minorHAnsi" w:hAnsiTheme="minorHAnsi" w:cstheme="minorHAnsi"/>
                <w:sz w:val="22"/>
                <w:szCs w:val="22"/>
              </w:rPr>
              <w:t xml:space="preserve"> </w:t>
            </w:r>
          </w:p>
        </w:tc>
        <w:tc>
          <w:tcPr>
            <w:tcW w:w="3260" w:type="dxa"/>
          </w:tcPr>
          <w:p w14:paraId="3A0F083C" w14:textId="77777777" w:rsidR="00191689" w:rsidRPr="00AB52E9" w:rsidRDefault="007C5FE1" w:rsidP="00F26366">
            <w:pPr>
              <w:rPr>
                <w:rFonts w:asciiTheme="minorHAnsi" w:hAnsiTheme="minorHAnsi" w:cstheme="minorHAnsi"/>
                <w:sz w:val="22"/>
                <w:szCs w:val="22"/>
              </w:rPr>
            </w:pPr>
            <w:r w:rsidRPr="00AB52E9">
              <w:rPr>
                <w:rFonts w:asciiTheme="minorHAnsi" w:hAnsiTheme="minorHAnsi" w:cstheme="minorHAnsi"/>
                <w:sz w:val="22"/>
                <w:szCs w:val="22"/>
              </w:rPr>
              <w:t>Complete</w:t>
            </w:r>
            <w:r w:rsidR="008163E9" w:rsidRPr="00AB52E9">
              <w:rPr>
                <w:rFonts w:asciiTheme="minorHAnsi" w:hAnsiTheme="minorHAnsi" w:cstheme="minorHAnsi"/>
                <w:sz w:val="22"/>
                <w:szCs w:val="22"/>
              </w:rPr>
              <w:t xml:space="preserve"> and submit</w:t>
            </w:r>
            <w:r w:rsidRPr="00AB52E9">
              <w:rPr>
                <w:rFonts w:asciiTheme="minorHAnsi" w:hAnsiTheme="minorHAnsi" w:cstheme="minorHAnsi"/>
                <w:sz w:val="22"/>
                <w:szCs w:val="22"/>
              </w:rPr>
              <w:t xml:space="preserve"> Mid-Year Checklist. </w:t>
            </w:r>
          </w:p>
          <w:p w14:paraId="52FC2CB1" w14:textId="77777777" w:rsidR="00191689" w:rsidRPr="00AB52E9" w:rsidRDefault="00191689" w:rsidP="00F26366">
            <w:pPr>
              <w:rPr>
                <w:rFonts w:asciiTheme="minorHAnsi" w:hAnsiTheme="minorHAnsi" w:cstheme="minorHAnsi"/>
                <w:sz w:val="22"/>
                <w:szCs w:val="22"/>
              </w:rPr>
            </w:pPr>
          </w:p>
          <w:p w14:paraId="7274082E" w14:textId="6DBBA6D5" w:rsidR="007C5FE1" w:rsidRPr="00AB52E9" w:rsidRDefault="00A90A97" w:rsidP="00F26366">
            <w:pPr>
              <w:rPr>
                <w:rFonts w:asciiTheme="minorHAnsi" w:hAnsiTheme="minorHAnsi" w:cstheme="minorHAnsi"/>
                <w:sz w:val="22"/>
                <w:szCs w:val="22"/>
              </w:rPr>
            </w:pPr>
            <w:r w:rsidRPr="00AB52E9">
              <w:rPr>
                <w:rFonts w:asciiTheme="minorHAnsi" w:hAnsiTheme="minorHAnsi" w:cstheme="minorHAnsi"/>
                <w:sz w:val="22"/>
                <w:szCs w:val="22"/>
              </w:rPr>
              <w:t xml:space="preserve">Document progress and adjust portfolio or PGP </w:t>
            </w:r>
            <w:r w:rsidR="00FB7C7B" w:rsidRPr="00AB52E9">
              <w:rPr>
                <w:rFonts w:asciiTheme="minorHAnsi" w:hAnsiTheme="minorHAnsi" w:cstheme="minorHAnsi"/>
                <w:sz w:val="22"/>
                <w:szCs w:val="22"/>
              </w:rPr>
              <w:t>goals with</w:t>
            </w:r>
            <w:r w:rsidR="007038C5" w:rsidRPr="00AB52E9">
              <w:rPr>
                <w:rFonts w:asciiTheme="minorHAnsi" w:hAnsiTheme="minorHAnsi" w:cstheme="minorHAnsi"/>
                <w:sz w:val="22"/>
                <w:szCs w:val="22"/>
              </w:rPr>
              <w:t xml:space="preserve"> d</w:t>
            </w:r>
            <w:r w:rsidR="007C5FE1" w:rsidRPr="00AB52E9">
              <w:rPr>
                <w:rFonts w:asciiTheme="minorHAnsi" w:hAnsiTheme="minorHAnsi" w:cstheme="minorHAnsi"/>
                <w:sz w:val="22"/>
                <w:szCs w:val="22"/>
              </w:rPr>
              <w:t xml:space="preserve">irector </w:t>
            </w:r>
            <w:r w:rsidR="007038C5" w:rsidRPr="00AB52E9">
              <w:rPr>
                <w:rFonts w:asciiTheme="minorHAnsi" w:hAnsiTheme="minorHAnsi" w:cstheme="minorHAnsi"/>
                <w:sz w:val="22"/>
                <w:szCs w:val="22"/>
              </w:rPr>
              <w:t>as</w:t>
            </w:r>
            <w:r w:rsidR="007C5FE1" w:rsidRPr="00AB52E9">
              <w:rPr>
                <w:rFonts w:asciiTheme="minorHAnsi" w:hAnsiTheme="minorHAnsi" w:cstheme="minorHAnsi"/>
                <w:sz w:val="22"/>
                <w:szCs w:val="22"/>
              </w:rPr>
              <w:t xml:space="preserve"> needed</w:t>
            </w:r>
            <w:r w:rsidR="007038C5" w:rsidRPr="00AB52E9">
              <w:rPr>
                <w:rFonts w:asciiTheme="minorHAnsi" w:hAnsiTheme="minorHAnsi" w:cstheme="minorHAnsi"/>
                <w:sz w:val="22"/>
                <w:szCs w:val="22"/>
              </w:rPr>
              <w:t>.</w:t>
            </w:r>
          </w:p>
        </w:tc>
        <w:tc>
          <w:tcPr>
            <w:tcW w:w="3499" w:type="dxa"/>
          </w:tcPr>
          <w:p w14:paraId="686AB47C" w14:textId="42FCD438" w:rsidR="007C5FE1" w:rsidRPr="00AB52E9" w:rsidRDefault="002E3C0B" w:rsidP="00F26366">
            <w:pPr>
              <w:rPr>
                <w:rFonts w:asciiTheme="minorHAnsi" w:hAnsiTheme="minorHAnsi" w:cstheme="minorHAnsi"/>
                <w:sz w:val="22"/>
                <w:szCs w:val="22"/>
              </w:rPr>
            </w:pPr>
            <w:r w:rsidRPr="00AB52E9">
              <w:rPr>
                <w:rFonts w:asciiTheme="minorHAnsi" w:hAnsiTheme="minorHAnsi" w:cstheme="minorHAnsi"/>
                <w:sz w:val="22"/>
                <w:szCs w:val="22"/>
              </w:rPr>
              <w:t>Confirm receipt of</w:t>
            </w:r>
            <w:r w:rsidR="00DF19D0" w:rsidRPr="00AB52E9">
              <w:rPr>
                <w:rFonts w:asciiTheme="minorHAnsi" w:hAnsiTheme="minorHAnsi" w:cstheme="minorHAnsi"/>
                <w:sz w:val="22"/>
                <w:szCs w:val="22"/>
              </w:rPr>
              <w:t xml:space="preserve"> Mid-Year Checklist.</w:t>
            </w:r>
          </w:p>
          <w:p w14:paraId="689A51A8" w14:textId="77777777" w:rsidR="00B05478" w:rsidRPr="00AB52E9" w:rsidRDefault="00B05478" w:rsidP="00F26366">
            <w:pPr>
              <w:rPr>
                <w:rFonts w:asciiTheme="minorHAnsi" w:hAnsiTheme="minorHAnsi" w:cstheme="minorHAnsi"/>
                <w:sz w:val="22"/>
                <w:szCs w:val="22"/>
              </w:rPr>
            </w:pPr>
          </w:p>
          <w:p w14:paraId="609AE8EA" w14:textId="6CF9A6F5" w:rsidR="007C5FE1" w:rsidRPr="00AB52E9" w:rsidRDefault="007C5FE1" w:rsidP="00F26366">
            <w:pPr>
              <w:rPr>
                <w:rFonts w:asciiTheme="minorHAnsi" w:hAnsiTheme="minorHAnsi" w:cstheme="minorHAnsi"/>
                <w:sz w:val="22"/>
                <w:szCs w:val="22"/>
              </w:rPr>
            </w:pPr>
            <w:r w:rsidRPr="00AB52E9">
              <w:rPr>
                <w:rFonts w:asciiTheme="minorHAnsi" w:hAnsiTheme="minorHAnsi" w:cstheme="minorHAnsi"/>
                <w:sz w:val="22"/>
                <w:szCs w:val="22"/>
              </w:rPr>
              <w:t xml:space="preserve">Adjust goals with coordinator </w:t>
            </w:r>
            <w:r w:rsidR="007038C5" w:rsidRPr="00AB52E9">
              <w:rPr>
                <w:rFonts w:asciiTheme="minorHAnsi" w:hAnsiTheme="minorHAnsi" w:cstheme="minorHAnsi"/>
                <w:sz w:val="22"/>
                <w:szCs w:val="22"/>
              </w:rPr>
              <w:t>as</w:t>
            </w:r>
            <w:r w:rsidR="002E3C0B" w:rsidRPr="00AB52E9">
              <w:rPr>
                <w:rFonts w:asciiTheme="minorHAnsi" w:hAnsiTheme="minorHAnsi" w:cstheme="minorHAnsi"/>
                <w:sz w:val="22"/>
                <w:szCs w:val="22"/>
              </w:rPr>
              <w:t xml:space="preserve"> </w:t>
            </w:r>
            <w:r w:rsidRPr="00AB52E9">
              <w:rPr>
                <w:rFonts w:asciiTheme="minorHAnsi" w:hAnsiTheme="minorHAnsi" w:cstheme="minorHAnsi"/>
                <w:sz w:val="22"/>
                <w:szCs w:val="22"/>
              </w:rPr>
              <w:t>needed</w:t>
            </w:r>
            <w:r w:rsidR="00DE1456" w:rsidRPr="00AB52E9">
              <w:rPr>
                <w:rFonts w:asciiTheme="minorHAnsi" w:hAnsiTheme="minorHAnsi" w:cstheme="minorHAnsi"/>
                <w:sz w:val="22"/>
                <w:szCs w:val="22"/>
              </w:rPr>
              <w:t>.</w:t>
            </w:r>
          </w:p>
          <w:p w14:paraId="033B7C6B" w14:textId="77777777" w:rsidR="00B05478" w:rsidRPr="00AB52E9" w:rsidRDefault="00B05478" w:rsidP="00F26366">
            <w:pPr>
              <w:rPr>
                <w:rFonts w:asciiTheme="minorHAnsi" w:hAnsiTheme="minorHAnsi" w:cstheme="minorHAnsi"/>
                <w:sz w:val="22"/>
                <w:szCs w:val="22"/>
              </w:rPr>
            </w:pPr>
          </w:p>
          <w:p w14:paraId="31E63A1E" w14:textId="44DFBA46" w:rsidR="007C5FE1" w:rsidRPr="00AB52E9" w:rsidRDefault="00DE1456" w:rsidP="00F26366">
            <w:pPr>
              <w:rPr>
                <w:rFonts w:asciiTheme="minorHAnsi" w:hAnsiTheme="minorHAnsi" w:cstheme="minorHAnsi"/>
                <w:sz w:val="22"/>
                <w:szCs w:val="22"/>
              </w:rPr>
            </w:pPr>
            <w:r w:rsidRPr="00AB52E9">
              <w:rPr>
                <w:rFonts w:asciiTheme="minorHAnsi" w:hAnsiTheme="minorHAnsi" w:cstheme="minorHAnsi"/>
                <w:sz w:val="22"/>
                <w:szCs w:val="22"/>
              </w:rPr>
              <w:t xml:space="preserve">Confirm </w:t>
            </w:r>
            <w:r w:rsidR="007C5FE1" w:rsidRPr="00AB52E9">
              <w:rPr>
                <w:rFonts w:asciiTheme="minorHAnsi" w:hAnsiTheme="minorHAnsi" w:cstheme="minorHAnsi"/>
                <w:sz w:val="22"/>
                <w:szCs w:val="22"/>
              </w:rPr>
              <w:t>2</w:t>
            </w:r>
            <w:r w:rsidR="007C5FE1" w:rsidRPr="00AB52E9">
              <w:rPr>
                <w:rFonts w:asciiTheme="minorHAnsi" w:hAnsiTheme="minorHAnsi" w:cstheme="minorHAnsi"/>
                <w:sz w:val="22"/>
                <w:szCs w:val="22"/>
                <w:vertAlign w:val="superscript"/>
              </w:rPr>
              <w:t>nd</w:t>
            </w:r>
            <w:r w:rsidR="007C5FE1" w:rsidRPr="00AB52E9">
              <w:rPr>
                <w:rFonts w:asciiTheme="minorHAnsi" w:hAnsiTheme="minorHAnsi" w:cstheme="minorHAnsi"/>
                <w:sz w:val="22"/>
                <w:szCs w:val="22"/>
              </w:rPr>
              <w:t xml:space="preserve"> observation</w:t>
            </w:r>
            <w:r w:rsidRPr="00AB52E9">
              <w:rPr>
                <w:rFonts w:asciiTheme="minorHAnsi" w:hAnsiTheme="minorHAnsi" w:cstheme="minorHAnsi"/>
                <w:sz w:val="22"/>
                <w:szCs w:val="22"/>
              </w:rPr>
              <w:t>.</w:t>
            </w:r>
          </w:p>
        </w:tc>
      </w:tr>
      <w:tr w:rsidR="00F26366" w:rsidRPr="00AB52E9" w14:paraId="24F332BD" w14:textId="77777777" w:rsidTr="00E6336B">
        <w:trPr>
          <w:cantSplit/>
          <w:trHeight w:val="1988"/>
          <w:jc w:val="center"/>
        </w:trPr>
        <w:tc>
          <w:tcPr>
            <w:tcW w:w="1129" w:type="dxa"/>
            <w:vMerge w:val="restart"/>
            <w:shd w:val="clear" w:color="auto" w:fill="DEEAF6" w:themeFill="accent1" w:themeFillTint="33"/>
          </w:tcPr>
          <w:p w14:paraId="0C58D994" w14:textId="3B988D62" w:rsidR="00F26366" w:rsidRPr="00AB52E9" w:rsidRDefault="00F26366" w:rsidP="00F26366">
            <w:pPr>
              <w:rPr>
                <w:rFonts w:asciiTheme="minorHAnsi" w:hAnsiTheme="minorHAnsi" w:cstheme="minorHAnsi"/>
                <w:sz w:val="22"/>
                <w:szCs w:val="22"/>
              </w:rPr>
            </w:pPr>
            <w:r w:rsidRPr="00AB52E9">
              <w:rPr>
                <w:rFonts w:asciiTheme="minorHAnsi" w:hAnsiTheme="minorHAnsi" w:cstheme="minorHAnsi"/>
                <w:sz w:val="22"/>
                <w:szCs w:val="22"/>
              </w:rPr>
              <w:t>Evidence Gathering</w:t>
            </w:r>
          </w:p>
        </w:tc>
        <w:tc>
          <w:tcPr>
            <w:tcW w:w="1530" w:type="dxa"/>
          </w:tcPr>
          <w:p w14:paraId="330103A0" w14:textId="77777777" w:rsidR="00F26366" w:rsidRPr="00AB52E9" w:rsidRDefault="00F26366" w:rsidP="00F26366">
            <w:pPr>
              <w:rPr>
                <w:rFonts w:asciiTheme="minorHAnsi" w:hAnsiTheme="minorHAnsi" w:cstheme="minorHAnsi"/>
                <w:sz w:val="22"/>
                <w:szCs w:val="22"/>
              </w:rPr>
            </w:pPr>
            <w:r w:rsidRPr="00AB52E9">
              <w:rPr>
                <w:rFonts w:asciiTheme="minorHAnsi" w:hAnsiTheme="minorHAnsi" w:cstheme="minorHAnsi"/>
                <w:sz w:val="22"/>
                <w:szCs w:val="22"/>
              </w:rPr>
              <w:t>Complete 2</w:t>
            </w:r>
            <w:r w:rsidRPr="00AB52E9">
              <w:rPr>
                <w:rFonts w:asciiTheme="minorHAnsi" w:hAnsiTheme="minorHAnsi" w:cstheme="minorHAnsi"/>
                <w:sz w:val="22"/>
                <w:szCs w:val="22"/>
                <w:vertAlign w:val="superscript"/>
              </w:rPr>
              <w:t>nd</w:t>
            </w:r>
            <w:r w:rsidRPr="00AB52E9">
              <w:rPr>
                <w:rFonts w:asciiTheme="minorHAnsi" w:hAnsiTheme="minorHAnsi" w:cstheme="minorHAnsi"/>
                <w:sz w:val="22"/>
                <w:szCs w:val="22"/>
              </w:rPr>
              <w:t xml:space="preserve"> observation </w:t>
            </w:r>
          </w:p>
          <w:p w14:paraId="479FBF15" w14:textId="77777777" w:rsidR="00F26366" w:rsidRPr="00AB52E9" w:rsidRDefault="00F26366" w:rsidP="00F26366">
            <w:pPr>
              <w:rPr>
                <w:rFonts w:asciiTheme="minorHAnsi" w:hAnsiTheme="minorHAnsi" w:cstheme="minorHAnsi"/>
                <w:sz w:val="22"/>
                <w:szCs w:val="22"/>
              </w:rPr>
            </w:pPr>
          </w:p>
        </w:tc>
        <w:tc>
          <w:tcPr>
            <w:tcW w:w="3260" w:type="dxa"/>
          </w:tcPr>
          <w:p w14:paraId="48F4CFC4" w14:textId="1372D39E" w:rsidR="00F26366" w:rsidRPr="00AB52E9" w:rsidRDefault="00F26366" w:rsidP="00F26366">
            <w:pPr>
              <w:rPr>
                <w:rFonts w:asciiTheme="minorHAnsi" w:hAnsiTheme="minorHAnsi" w:cstheme="minorHAnsi"/>
                <w:sz w:val="22"/>
                <w:szCs w:val="22"/>
              </w:rPr>
            </w:pPr>
            <w:r w:rsidRPr="00AB52E9">
              <w:rPr>
                <w:rFonts w:asciiTheme="minorHAnsi" w:hAnsiTheme="minorHAnsi" w:cstheme="minorHAnsi"/>
                <w:sz w:val="22"/>
                <w:szCs w:val="22"/>
              </w:rPr>
              <w:t>Complete Coordinator Observation Planning form and submit to Director prior to the observation.</w:t>
            </w:r>
          </w:p>
          <w:p w14:paraId="372CFD89" w14:textId="77777777" w:rsidR="00F26366" w:rsidRPr="00AB52E9" w:rsidRDefault="00F26366" w:rsidP="00F26366">
            <w:pPr>
              <w:rPr>
                <w:rFonts w:asciiTheme="minorHAnsi" w:hAnsiTheme="minorHAnsi" w:cstheme="minorHAnsi"/>
                <w:sz w:val="22"/>
                <w:szCs w:val="22"/>
              </w:rPr>
            </w:pPr>
          </w:p>
          <w:p w14:paraId="35CA85ED" w14:textId="77777777" w:rsidR="00C460B1" w:rsidRPr="00AB52E9" w:rsidRDefault="00C460B1" w:rsidP="00F26366">
            <w:pPr>
              <w:rPr>
                <w:rFonts w:asciiTheme="minorHAnsi" w:hAnsiTheme="minorHAnsi" w:cstheme="minorHAnsi"/>
                <w:sz w:val="22"/>
                <w:szCs w:val="22"/>
              </w:rPr>
            </w:pPr>
          </w:p>
          <w:p w14:paraId="56726AEF" w14:textId="72D36658" w:rsidR="00F26366" w:rsidRPr="00AB52E9" w:rsidRDefault="00F26366" w:rsidP="00F26366">
            <w:pPr>
              <w:rPr>
                <w:rFonts w:asciiTheme="minorHAnsi" w:hAnsiTheme="minorHAnsi" w:cstheme="minorHAnsi"/>
                <w:sz w:val="22"/>
                <w:szCs w:val="22"/>
              </w:rPr>
            </w:pPr>
            <w:r w:rsidRPr="00AB52E9">
              <w:rPr>
                <w:rFonts w:asciiTheme="minorHAnsi" w:hAnsiTheme="minorHAnsi" w:cstheme="minorHAnsi"/>
                <w:sz w:val="22"/>
                <w:szCs w:val="22"/>
              </w:rPr>
              <w:t>Complete and submit Observation Reflection Form before the post-conference.</w:t>
            </w:r>
          </w:p>
        </w:tc>
        <w:tc>
          <w:tcPr>
            <w:tcW w:w="3499" w:type="dxa"/>
          </w:tcPr>
          <w:p w14:paraId="0D35E8F9" w14:textId="77777777" w:rsidR="00191689" w:rsidRPr="00AB52E9" w:rsidRDefault="00191689" w:rsidP="00191689">
            <w:pPr>
              <w:rPr>
                <w:rFonts w:asciiTheme="minorHAnsi" w:hAnsiTheme="minorHAnsi" w:cstheme="minorHAnsi"/>
                <w:sz w:val="22"/>
                <w:szCs w:val="22"/>
              </w:rPr>
            </w:pPr>
            <w:r w:rsidRPr="00AB52E9">
              <w:rPr>
                <w:rFonts w:asciiTheme="minorHAnsi" w:hAnsiTheme="minorHAnsi" w:cstheme="minorHAnsi"/>
                <w:sz w:val="22"/>
                <w:szCs w:val="22"/>
              </w:rPr>
              <w:t>Review Observation Planning Form, request clarification as needed (optional pre-conference).</w:t>
            </w:r>
          </w:p>
          <w:p w14:paraId="68374629" w14:textId="77777777" w:rsidR="00191689" w:rsidRPr="00AB52E9" w:rsidRDefault="00191689" w:rsidP="00191689">
            <w:pPr>
              <w:rPr>
                <w:rFonts w:asciiTheme="minorHAnsi" w:hAnsiTheme="minorHAnsi" w:cstheme="minorHAnsi"/>
                <w:sz w:val="22"/>
                <w:szCs w:val="22"/>
              </w:rPr>
            </w:pPr>
          </w:p>
          <w:p w14:paraId="2B8B8B75" w14:textId="28D8D6B2" w:rsidR="00191689" w:rsidRPr="00AB52E9" w:rsidRDefault="00191689" w:rsidP="00191689">
            <w:pPr>
              <w:rPr>
                <w:rFonts w:asciiTheme="minorHAnsi" w:hAnsiTheme="minorHAnsi" w:cstheme="minorHAnsi"/>
                <w:sz w:val="22"/>
                <w:szCs w:val="22"/>
              </w:rPr>
            </w:pPr>
            <w:r w:rsidRPr="00AB52E9">
              <w:rPr>
                <w:rFonts w:asciiTheme="minorHAnsi" w:hAnsiTheme="minorHAnsi" w:cstheme="minorHAnsi"/>
                <w:sz w:val="22"/>
                <w:szCs w:val="22"/>
              </w:rPr>
              <w:t xml:space="preserve">Observe coordinator. Save Observation Scoring Form and notes in </w:t>
            </w:r>
            <w:proofErr w:type="spellStart"/>
            <w:r w:rsidRPr="00AB52E9">
              <w:rPr>
                <w:rFonts w:asciiTheme="minorHAnsi" w:hAnsiTheme="minorHAnsi" w:cstheme="minorHAnsi"/>
                <w:sz w:val="22"/>
                <w:szCs w:val="22"/>
              </w:rPr>
              <w:t>TalentEd</w:t>
            </w:r>
            <w:proofErr w:type="spellEnd"/>
            <w:r w:rsidRPr="00AB52E9">
              <w:rPr>
                <w:rFonts w:asciiTheme="minorHAnsi" w:hAnsiTheme="minorHAnsi" w:cstheme="minorHAnsi"/>
                <w:sz w:val="22"/>
                <w:szCs w:val="22"/>
              </w:rPr>
              <w:t>.</w:t>
            </w:r>
          </w:p>
          <w:p w14:paraId="2371C4F2" w14:textId="77777777" w:rsidR="00191689" w:rsidRPr="00AB52E9" w:rsidRDefault="00191689" w:rsidP="00191689">
            <w:pPr>
              <w:rPr>
                <w:rFonts w:asciiTheme="minorHAnsi" w:hAnsiTheme="minorHAnsi" w:cstheme="minorHAnsi"/>
                <w:sz w:val="22"/>
                <w:szCs w:val="22"/>
              </w:rPr>
            </w:pPr>
          </w:p>
          <w:p w14:paraId="7E7D38A6" w14:textId="37BE49D3" w:rsidR="00F26366" w:rsidRPr="00AB52E9" w:rsidRDefault="00191689" w:rsidP="00191689">
            <w:pPr>
              <w:rPr>
                <w:rFonts w:asciiTheme="minorHAnsi" w:hAnsiTheme="minorHAnsi" w:cstheme="minorHAnsi"/>
                <w:sz w:val="22"/>
                <w:szCs w:val="22"/>
              </w:rPr>
            </w:pPr>
            <w:r w:rsidRPr="00AB52E9">
              <w:rPr>
                <w:rFonts w:asciiTheme="minorHAnsi" w:hAnsiTheme="minorHAnsi" w:cstheme="minorHAnsi"/>
                <w:sz w:val="22"/>
                <w:szCs w:val="22"/>
              </w:rPr>
              <w:t>Discuss and score observation with coordinator at post-conference.</w:t>
            </w:r>
          </w:p>
        </w:tc>
      </w:tr>
      <w:tr w:rsidR="00F26366" w:rsidRPr="00AB52E9" w14:paraId="20AB4A09" w14:textId="77777777" w:rsidTr="00E6336B">
        <w:trPr>
          <w:cantSplit/>
          <w:trHeight w:val="872"/>
          <w:jc w:val="center"/>
        </w:trPr>
        <w:tc>
          <w:tcPr>
            <w:tcW w:w="1129" w:type="dxa"/>
            <w:vMerge/>
            <w:shd w:val="clear" w:color="auto" w:fill="DEEAF6" w:themeFill="accent1" w:themeFillTint="33"/>
          </w:tcPr>
          <w:p w14:paraId="0C0BE0AE" w14:textId="77777777" w:rsidR="00F26366" w:rsidRPr="00AB52E9" w:rsidRDefault="00F26366" w:rsidP="00F26366">
            <w:pPr>
              <w:rPr>
                <w:rFonts w:asciiTheme="minorHAnsi" w:hAnsiTheme="minorHAnsi" w:cstheme="minorHAnsi"/>
                <w:sz w:val="22"/>
                <w:szCs w:val="22"/>
              </w:rPr>
            </w:pPr>
          </w:p>
        </w:tc>
        <w:tc>
          <w:tcPr>
            <w:tcW w:w="1530" w:type="dxa"/>
          </w:tcPr>
          <w:p w14:paraId="3EB73167" w14:textId="22109721" w:rsidR="00F26366" w:rsidRPr="00AB52E9" w:rsidRDefault="00F26366" w:rsidP="00F26366">
            <w:pPr>
              <w:rPr>
                <w:rFonts w:asciiTheme="minorHAnsi" w:hAnsiTheme="minorHAnsi" w:cstheme="minorHAnsi"/>
                <w:sz w:val="22"/>
                <w:szCs w:val="22"/>
              </w:rPr>
            </w:pPr>
            <w:r w:rsidRPr="00AB52E9">
              <w:rPr>
                <w:rFonts w:asciiTheme="minorHAnsi" w:hAnsiTheme="minorHAnsi" w:cstheme="minorHAnsi"/>
                <w:sz w:val="22"/>
                <w:szCs w:val="22"/>
              </w:rPr>
              <w:t>Gather artifacts and PGP evidence</w:t>
            </w:r>
          </w:p>
        </w:tc>
        <w:tc>
          <w:tcPr>
            <w:tcW w:w="3260" w:type="dxa"/>
          </w:tcPr>
          <w:p w14:paraId="7182A45A" w14:textId="77777777" w:rsidR="00F26366" w:rsidRPr="00AB52E9" w:rsidRDefault="00F26366" w:rsidP="009E1265">
            <w:pPr>
              <w:rPr>
                <w:rFonts w:asciiTheme="minorHAnsi" w:hAnsiTheme="minorHAnsi" w:cstheme="minorHAnsi"/>
                <w:sz w:val="22"/>
                <w:szCs w:val="22"/>
              </w:rPr>
            </w:pPr>
            <w:r w:rsidRPr="00AB52E9">
              <w:rPr>
                <w:rFonts w:asciiTheme="minorHAnsi" w:hAnsiTheme="minorHAnsi" w:cstheme="minorHAnsi"/>
                <w:sz w:val="22"/>
                <w:szCs w:val="22"/>
              </w:rPr>
              <w:t>Collect artifacts and implement</w:t>
            </w:r>
          </w:p>
          <w:p w14:paraId="14EF0D1E" w14:textId="3BE808F5" w:rsidR="00F26366" w:rsidRPr="00AB52E9" w:rsidRDefault="00F26366" w:rsidP="00F26366">
            <w:pPr>
              <w:rPr>
                <w:rFonts w:asciiTheme="minorHAnsi" w:hAnsiTheme="minorHAnsi" w:cstheme="minorHAnsi"/>
                <w:sz w:val="22"/>
                <w:szCs w:val="22"/>
              </w:rPr>
            </w:pPr>
            <w:r w:rsidRPr="00AB52E9">
              <w:rPr>
                <w:rFonts w:asciiTheme="minorHAnsi" w:hAnsiTheme="minorHAnsi" w:cstheme="minorHAnsi"/>
                <w:sz w:val="22"/>
                <w:szCs w:val="22"/>
              </w:rPr>
              <w:t>PGP learning activities.</w:t>
            </w:r>
          </w:p>
        </w:tc>
        <w:tc>
          <w:tcPr>
            <w:tcW w:w="3499" w:type="dxa"/>
          </w:tcPr>
          <w:p w14:paraId="31D7036D" w14:textId="4FAC6702" w:rsidR="00F26366" w:rsidRPr="00AB52E9" w:rsidRDefault="00F26366" w:rsidP="00F26366">
            <w:pPr>
              <w:rPr>
                <w:rFonts w:asciiTheme="minorHAnsi" w:hAnsiTheme="minorHAnsi" w:cstheme="minorHAnsi"/>
                <w:sz w:val="22"/>
                <w:szCs w:val="22"/>
              </w:rPr>
            </w:pPr>
            <w:r w:rsidRPr="00AB52E9">
              <w:rPr>
                <w:rFonts w:asciiTheme="minorHAnsi" w:hAnsiTheme="minorHAnsi" w:cstheme="minorHAnsi"/>
                <w:sz w:val="22"/>
                <w:szCs w:val="22"/>
              </w:rPr>
              <w:t>Provide portfolio and PGP support to coordinator.</w:t>
            </w:r>
          </w:p>
        </w:tc>
      </w:tr>
      <w:tr w:rsidR="00F26366" w:rsidRPr="00AB52E9" w14:paraId="494678F1" w14:textId="77777777" w:rsidTr="00742203">
        <w:trPr>
          <w:cantSplit/>
          <w:trHeight w:val="2681"/>
          <w:jc w:val="center"/>
        </w:trPr>
        <w:tc>
          <w:tcPr>
            <w:tcW w:w="1129" w:type="dxa"/>
            <w:vMerge w:val="restart"/>
            <w:shd w:val="clear" w:color="auto" w:fill="DEEAF6" w:themeFill="accent1" w:themeFillTint="33"/>
          </w:tcPr>
          <w:p w14:paraId="1C32E5A3" w14:textId="73765048" w:rsidR="00F26366" w:rsidRPr="00AB52E9" w:rsidRDefault="00F26366" w:rsidP="00F26366">
            <w:pPr>
              <w:rPr>
                <w:rFonts w:asciiTheme="minorHAnsi" w:hAnsiTheme="minorHAnsi" w:cstheme="minorHAnsi"/>
                <w:sz w:val="22"/>
                <w:szCs w:val="22"/>
              </w:rPr>
            </w:pPr>
            <w:r w:rsidRPr="00AB52E9">
              <w:rPr>
                <w:rFonts w:asciiTheme="minorHAnsi" w:hAnsiTheme="minorHAnsi" w:cstheme="minorHAnsi"/>
                <w:sz w:val="22"/>
                <w:szCs w:val="22"/>
              </w:rPr>
              <w:t>Portfolio Review</w:t>
            </w:r>
          </w:p>
        </w:tc>
        <w:tc>
          <w:tcPr>
            <w:tcW w:w="1530" w:type="dxa"/>
          </w:tcPr>
          <w:p w14:paraId="3E6F0B9C" w14:textId="77777777" w:rsidR="00F26366" w:rsidRPr="00AB52E9" w:rsidRDefault="00F26366" w:rsidP="00F26366">
            <w:pPr>
              <w:rPr>
                <w:rFonts w:asciiTheme="minorHAnsi" w:hAnsiTheme="minorHAnsi" w:cstheme="minorHAnsi"/>
                <w:sz w:val="22"/>
                <w:szCs w:val="22"/>
              </w:rPr>
            </w:pPr>
            <w:r w:rsidRPr="00AB52E9">
              <w:rPr>
                <w:rFonts w:asciiTheme="minorHAnsi" w:hAnsiTheme="minorHAnsi" w:cstheme="minorHAnsi"/>
                <w:sz w:val="22"/>
                <w:szCs w:val="22"/>
              </w:rPr>
              <w:t>Complete portfolio &amp; PGP</w:t>
            </w:r>
          </w:p>
          <w:p w14:paraId="67A04D9B" w14:textId="77777777" w:rsidR="00F26366" w:rsidRPr="00AB52E9" w:rsidRDefault="00F26366" w:rsidP="00F26366">
            <w:pPr>
              <w:rPr>
                <w:rFonts w:asciiTheme="minorHAnsi" w:hAnsiTheme="minorHAnsi" w:cstheme="minorHAnsi"/>
                <w:sz w:val="22"/>
                <w:szCs w:val="22"/>
              </w:rPr>
            </w:pPr>
          </w:p>
        </w:tc>
        <w:tc>
          <w:tcPr>
            <w:tcW w:w="3260" w:type="dxa"/>
          </w:tcPr>
          <w:p w14:paraId="451D3757" w14:textId="4FA6906E" w:rsidR="00F26366" w:rsidRPr="00AB52E9" w:rsidRDefault="00F26366" w:rsidP="00F26366">
            <w:pPr>
              <w:rPr>
                <w:rFonts w:asciiTheme="minorHAnsi" w:hAnsiTheme="minorHAnsi" w:cstheme="minorHAnsi"/>
                <w:sz w:val="22"/>
                <w:szCs w:val="22"/>
              </w:rPr>
            </w:pPr>
            <w:r w:rsidRPr="00AB52E9">
              <w:rPr>
                <w:rFonts w:asciiTheme="minorHAnsi" w:hAnsiTheme="minorHAnsi" w:cstheme="minorHAnsi"/>
                <w:sz w:val="22"/>
                <w:szCs w:val="22"/>
              </w:rPr>
              <w:t xml:space="preserve">Upload artifacts into </w:t>
            </w:r>
            <w:proofErr w:type="spellStart"/>
            <w:r w:rsidRPr="00AB52E9">
              <w:rPr>
                <w:rFonts w:asciiTheme="minorHAnsi" w:hAnsiTheme="minorHAnsi" w:cstheme="minorHAnsi"/>
                <w:sz w:val="22"/>
                <w:szCs w:val="22"/>
              </w:rPr>
              <w:t>BriteLocker</w:t>
            </w:r>
            <w:proofErr w:type="spellEnd"/>
            <w:r w:rsidRPr="00AB52E9">
              <w:rPr>
                <w:rFonts w:asciiTheme="minorHAnsi" w:hAnsiTheme="minorHAnsi" w:cstheme="minorHAnsi"/>
                <w:sz w:val="22"/>
                <w:szCs w:val="22"/>
              </w:rPr>
              <w:t>.</w:t>
            </w:r>
          </w:p>
          <w:p w14:paraId="57CDFB80" w14:textId="74C67C6D" w:rsidR="00F26366" w:rsidRPr="00AB52E9" w:rsidRDefault="00F26366" w:rsidP="00F26366">
            <w:pPr>
              <w:rPr>
                <w:rFonts w:asciiTheme="minorHAnsi" w:hAnsiTheme="minorHAnsi" w:cstheme="minorHAnsi"/>
                <w:sz w:val="22"/>
                <w:szCs w:val="22"/>
              </w:rPr>
            </w:pPr>
            <w:r w:rsidRPr="00AB52E9">
              <w:rPr>
                <w:rFonts w:asciiTheme="minorHAnsi" w:hAnsiTheme="minorHAnsi" w:cstheme="minorHAnsi"/>
                <w:sz w:val="22"/>
                <w:szCs w:val="22"/>
              </w:rPr>
              <w:t>Complete and submit Portfolio Reflection Form prior to the Portfolio Review Meeting.</w:t>
            </w:r>
          </w:p>
          <w:p w14:paraId="77A273D2" w14:textId="77777777" w:rsidR="00F26366" w:rsidRPr="00AB52E9" w:rsidRDefault="00F26366" w:rsidP="00F26366">
            <w:pPr>
              <w:rPr>
                <w:rFonts w:asciiTheme="minorHAnsi" w:hAnsiTheme="minorHAnsi" w:cstheme="minorHAnsi"/>
                <w:sz w:val="22"/>
                <w:szCs w:val="22"/>
              </w:rPr>
            </w:pPr>
          </w:p>
          <w:p w14:paraId="0BCE1C06" w14:textId="5640F600" w:rsidR="00F26366" w:rsidRPr="00AB52E9" w:rsidRDefault="00F26366" w:rsidP="00742203">
            <w:pPr>
              <w:rPr>
                <w:rFonts w:asciiTheme="minorHAnsi" w:hAnsiTheme="minorHAnsi" w:cstheme="minorHAnsi"/>
                <w:sz w:val="22"/>
                <w:szCs w:val="22"/>
              </w:rPr>
            </w:pPr>
            <w:r w:rsidRPr="00AB52E9">
              <w:rPr>
                <w:rFonts w:asciiTheme="minorHAnsi" w:hAnsiTheme="minorHAnsi" w:cstheme="minorHAnsi"/>
                <w:sz w:val="22"/>
                <w:szCs w:val="22"/>
              </w:rPr>
              <w:t xml:space="preserve">Complete </w:t>
            </w:r>
            <w:r w:rsidR="00C83F7E">
              <w:rPr>
                <w:rFonts w:asciiTheme="minorHAnsi" w:hAnsiTheme="minorHAnsi" w:cstheme="minorHAnsi"/>
                <w:sz w:val="22"/>
                <w:szCs w:val="22"/>
              </w:rPr>
              <w:t>PGP</w:t>
            </w:r>
            <w:r w:rsidR="00742203" w:rsidRPr="00AB52E9">
              <w:rPr>
                <w:rFonts w:asciiTheme="minorHAnsi" w:hAnsiTheme="minorHAnsi" w:cstheme="minorHAnsi"/>
                <w:sz w:val="22"/>
                <w:szCs w:val="22"/>
              </w:rPr>
              <w:t>. Upload</w:t>
            </w:r>
            <w:r w:rsidRPr="00AB52E9">
              <w:rPr>
                <w:rFonts w:asciiTheme="minorHAnsi" w:hAnsiTheme="minorHAnsi" w:cstheme="minorHAnsi"/>
                <w:sz w:val="22"/>
                <w:szCs w:val="22"/>
              </w:rPr>
              <w:t xml:space="preserve"> </w:t>
            </w:r>
            <w:r w:rsidR="0035502A" w:rsidRPr="00AB52E9">
              <w:rPr>
                <w:rFonts w:asciiTheme="minorHAnsi" w:hAnsiTheme="minorHAnsi" w:cstheme="minorHAnsi"/>
                <w:sz w:val="22"/>
                <w:szCs w:val="22"/>
              </w:rPr>
              <w:t xml:space="preserve">evidence </w:t>
            </w:r>
            <w:r w:rsidRPr="00AB52E9">
              <w:rPr>
                <w:rFonts w:asciiTheme="minorHAnsi" w:hAnsiTheme="minorHAnsi" w:cstheme="minorHAnsi"/>
                <w:sz w:val="22"/>
                <w:szCs w:val="22"/>
              </w:rPr>
              <w:t xml:space="preserve">into </w:t>
            </w:r>
            <w:proofErr w:type="spellStart"/>
            <w:r w:rsidRPr="00AB52E9">
              <w:rPr>
                <w:rFonts w:asciiTheme="minorHAnsi" w:hAnsiTheme="minorHAnsi" w:cstheme="minorHAnsi"/>
                <w:sz w:val="22"/>
                <w:szCs w:val="22"/>
              </w:rPr>
              <w:t>BriteLocker</w:t>
            </w:r>
            <w:proofErr w:type="spellEnd"/>
            <w:r w:rsidRPr="00AB52E9">
              <w:rPr>
                <w:rFonts w:asciiTheme="minorHAnsi" w:hAnsiTheme="minorHAnsi" w:cstheme="minorHAnsi"/>
                <w:sz w:val="22"/>
                <w:szCs w:val="22"/>
              </w:rPr>
              <w:t xml:space="preserve">. Complete </w:t>
            </w:r>
            <w:r w:rsidR="009C6389" w:rsidRPr="00AB52E9">
              <w:rPr>
                <w:rFonts w:asciiTheme="minorHAnsi" w:hAnsiTheme="minorHAnsi" w:cstheme="minorHAnsi"/>
                <w:sz w:val="22"/>
                <w:szCs w:val="22"/>
              </w:rPr>
              <w:t xml:space="preserve">and submit </w:t>
            </w:r>
            <w:r w:rsidRPr="00AB52E9">
              <w:rPr>
                <w:rFonts w:asciiTheme="minorHAnsi" w:hAnsiTheme="minorHAnsi" w:cstheme="minorHAnsi"/>
                <w:sz w:val="22"/>
                <w:szCs w:val="22"/>
              </w:rPr>
              <w:t>PGP Reflection Form prior to the Portfolio Review Meeting.</w:t>
            </w:r>
          </w:p>
        </w:tc>
        <w:tc>
          <w:tcPr>
            <w:tcW w:w="3499" w:type="dxa"/>
          </w:tcPr>
          <w:p w14:paraId="0D2108D1" w14:textId="475C042E" w:rsidR="009C6389" w:rsidRPr="00AB52E9" w:rsidRDefault="009C6389" w:rsidP="009C6389">
            <w:pPr>
              <w:rPr>
                <w:rFonts w:asciiTheme="minorHAnsi" w:hAnsiTheme="minorHAnsi" w:cstheme="minorHAnsi"/>
                <w:sz w:val="22"/>
                <w:szCs w:val="22"/>
              </w:rPr>
            </w:pPr>
            <w:r w:rsidRPr="00AB52E9">
              <w:rPr>
                <w:rFonts w:asciiTheme="minorHAnsi" w:hAnsiTheme="minorHAnsi" w:cstheme="minorHAnsi"/>
                <w:sz w:val="22"/>
                <w:szCs w:val="22"/>
              </w:rPr>
              <w:t>Schedule Portfolio Review Meeting.</w:t>
            </w:r>
          </w:p>
          <w:p w14:paraId="761AD2FE" w14:textId="32B5DF5B" w:rsidR="00F26366" w:rsidRPr="00AB52E9" w:rsidRDefault="00F26366" w:rsidP="00F26366">
            <w:pPr>
              <w:rPr>
                <w:rFonts w:asciiTheme="minorHAnsi" w:hAnsiTheme="minorHAnsi" w:cstheme="minorHAnsi"/>
                <w:sz w:val="22"/>
                <w:szCs w:val="22"/>
              </w:rPr>
            </w:pPr>
          </w:p>
          <w:p w14:paraId="7E1D518E" w14:textId="77777777" w:rsidR="00F26366" w:rsidRPr="00AB52E9" w:rsidRDefault="00F26366" w:rsidP="00F26366">
            <w:pPr>
              <w:rPr>
                <w:rFonts w:asciiTheme="minorHAnsi" w:hAnsiTheme="minorHAnsi" w:cstheme="minorHAnsi"/>
                <w:sz w:val="22"/>
                <w:szCs w:val="22"/>
              </w:rPr>
            </w:pPr>
          </w:p>
          <w:p w14:paraId="6B4F00E7" w14:textId="77777777" w:rsidR="00353895" w:rsidRPr="00AB52E9" w:rsidRDefault="00353895" w:rsidP="00F26366">
            <w:pPr>
              <w:rPr>
                <w:rFonts w:asciiTheme="minorHAnsi" w:hAnsiTheme="minorHAnsi" w:cstheme="minorHAnsi"/>
                <w:sz w:val="22"/>
                <w:szCs w:val="22"/>
              </w:rPr>
            </w:pPr>
          </w:p>
          <w:p w14:paraId="66678841" w14:textId="77777777" w:rsidR="00353895" w:rsidRPr="00AB52E9" w:rsidRDefault="00353895" w:rsidP="00F26366">
            <w:pPr>
              <w:rPr>
                <w:rFonts w:asciiTheme="minorHAnsi" w:hAnsiTheme="minorHAnsi" w:cstheme="minorHAnsi"/>
                <w:sz w:val="22"/>
                <w:szCs w:val="22"/>
              </w:rPr>
            </w:pPr>
          </w:p>
          <w:p w14:paraId="29B04868" w14:textId="77777777" w:rsidR="00353895" w:rsidRPr="00AB52E9" w:rsidRDefault="00353895" w:rsidP="00F26366">
            <w:pPr>
              <w:rPr>
                <w:rFonts w:asciiTheme="minorHAnsi" w:hAnsiTheme="minorHAnsi" w:cstheme="minorHAnsi"/>
                <w:sz w:val="22"/>
                <w:szCs w:val="22"/>
              </w:rPr>
            </w:pPr>
          </w:p>
          <w:p w14:paraId="7D15D2D7" w14:textId="50142CA8" w:rsidR="00F26366" w:rsidRPr="00AB52E9" w:rsidRDefault="009C6389" w:rsidP="00F26366">
            <w:pPr>
              <w:rPr>
                <w:rFonts w:asciiTheme="minorHAnsi" w:hAnsiTheme="minorHAnsi" w:cstheme="minorHAnsi"/>
                <w:sz w:val="22"/>
                <w:szCs w:val="22"/>
              </w:rPr>
            </w:pPr>
            <w:r w:rsidRPr="00AB52E9">
              <w:rPr>
                <w:rFonts w:asciiTheme="minorHAnsi" w:hAnsiTheme="minorHAnsi" w:cstheme="minorHAnsi"/>
                <w:sz w:val="22"/>
                <w:szCs w:val="22"/>
              </w:rPr>
              <w:t xml:space="preserve">Review artifacts in </w:t>
            </w:r>
            <w:proofErr w:type="spellStart"/>
            <w:r w:rsidRPr="00AB52E9">
              <w:rPr>
                <w:rFonts w:asciiTheme="minorHAnsi" w:hAnsiTheme="minorHAnsi" w:cstheme="minorHAnsi"/>
                <w:sz w:val="22"/>
                <w:szCs w:val="22"/>
              </w:rPr>
              <w:t>BriteLocker</w:t>
            </w:r>
            <w:proofErr w:type="spellEnd"/>
            <w:r w:rsidRPr="00AB52E9">
              <w:rPr>
                <w:rFonts w:asciiTheme="minorHAnsi" w:hAnsiTheme="minorHAnsi" w:cstheme="minorHAnsi"/>
                <w:sz w:val="22"/>
                <w:szCs w:val="22"/>
              </w:rPr>
              <w:t xml:space="preserve"> and reflection forms in </w:t>
            </w:r>
            <w:proofErr w:type="spellStart"/>
            <w:r w:rsidRPr="00AB52E9">
              <w:rPr>
                <w:rFonts w:asciiTheme="minorHAnsi" w:hAnsiTheme="minorHAnsi" w:cstheme="minorHAnsi"/>
                <w:sz w:val="22"/>
                <w:szCs w:val="22"/>
              </w:rPr>
              <w:t>TalentEd</w:t>
            </w:r>
            <w:proofErr w:type="spellEnd"/>
            <w:r w:rsidRPr="00AB52E9">
              <w:rPr>
                <w:rFonts w:asciiTheme="minorHAnsi" w:hAnsiTheme="minorHAnsi" w:cstheme="minorHAnsi"/>
                <w:sz w:val="22"/>
                <w:szCs w:val="22"/>
              </w:rPr>
              <w:t xml:space="preserve"> </w:t>
            </w:r>
            <w:r w:rsidR="00B05478" w:rsidRPr="00AB52E9">
              <w:rPr>
                <w:rFonts w:asciiTheme="minorHAnsi" w:hAnsiTheme="minorHAnsi" w:cstheme="minorHAnsi"/>
                <w:sz w:val="22"/>
                <w:szCs w:val="22"/>
              </w:rPr>
              <w:t>prior to the Portfolio Review Meeting</w:t>
            </w:r>
            <w:r w:rsidRPr="00AB52E9">
              <w:rPr>
                <w:rFonts w:asciiTheme="minorHAnsi" w:hAnsiTheme="minorHAnsi" w:cstheme="minorHAnsi"/>
                <w:sz w:val="22"/>
                <w:szCs w:val="22"/>
              </w:rPr>
              <w:t>.</w:t>
            </w:r>
          </w:p>
        </w:tc>
      </w:tr>
      <w:tr w:rsidR="00F26366" w:rsidRPr="00AB52E9" w14:paraId="29951446" w14:textId="77777777" w:rsidTr="00742203">
        <w:trPr>
          <w:cantSplit/>
          <w:trHeight w:val="1520"/>
          <w:jc w:val="center"/>
        </w:trPr>
        <w:tc>
          <w:tcPr>
            <w:tcW w:w="1129" w:type="dxa"/>
            <w:vMerge/>
            <w:shd w:val="clear" w:color="auto" w:fill="DEEAF6" w:themeFill="accent1" w:themeFillTint="33"/>
          </w:tcPr>
          <w:p w14:paraId="71F9471E" w14:textId="77777777" w:rsidR="00F26366" w:rsidRPr="00AB52E9" w:rsidRDefault="00F26366" w:rsidP="00F26366">
            <w:pPr>
              <w:rPr>
                <w:rFonts w:asciiTheme="minorHAnsi" w:hAnsiTheme="minorHAnsi" w:cstheme="minorHAnsi"/>
                <w:sz w:val="22"/>
                <w:szCs w:val="22"/>
              </w:rPr>
            </w:pPr>
          </w:p>
        </w:tc>
        <w:tc>
          <w:tcPr>
            <w:tcW w:w="1530" w:type="dxa"/>
          </w:tcPr>
          <w:p w14:paraId="419423E3" w14:textId="77777777" w:rsidR="00F26366" w:rsidRPr="00AB52E9" w:rsidRDefault="00F26366" w:rsidP="00F26366">
            <w:pPr>
              <w:rPr>
                <w:rFonts w:asciiTheme="minorHAnsi" w:hAnsiTheme="minorHAnsi" w:cstheme="minorHAnsi"/>
                <w:sz w:val="22"/>
                <w:szCs w:val="22"/>
              </w:rPr>
            </w:pPr>
            <w:r w:rsidRPr="00AB52E9">
              <w:rPr>
                <w:rFonts w:asciiTheme="minorHAnsi" w:hAnsiTheme="minorHAnsi" w:cstheme="minorHAnsi"/>
                <w:sz w:val="22"/>
                <w:szCs w:val="22"/>
              </w:rPr>
              <w:t>Portfolio Review Meeting</w:t>
            </w:r>
          </w:p>
          <w:p w14:paraId="032A43E3" w14:textId="77777777" w:rsidR="00F26366" w:rsidRPr="00AB52E9" w:rsidRDefault="00F26366" w:rsidP="00F26366">
            <w:pPr>
              <w:rPr>
                <w:rFonts w:asciiTheme="minorHAnsi" w:hAnsiTheme="minorHAnsi" w:cstheme="minorHAnsi"/>
                <w:sz w:val="22"/>
                <w:szCs w:val="22"/>
              </w:rPr>
            </w:pPr>
          </w:p>
        </w:tc>
        <w:tc>
          <w:tcPr>
            <w:tcW w:w="3260" w:type="dxa"/>
          </w:tcPr>
          <w:p w14:paraId="6B3183EB" w14:textId="77777777" w:rsidR="00F26366" w:rsidRPr="00AB52E9" w:rsidRDefault="00F26366" w:rsidP="00F26366">
            <w:pPr>
              <w:rPr>
                <w:rFonts w:asciiTheme="minorHAnsi" w:hAnsiTheme="minorHAnsi" w:cstheme="minorHAnsi"/>
                <w:sz w:val="22"/>
                <w:szCs w:val="22"/>
              </w:rPr>
            </w:pPr>
            <w:r w:rsidRPr="00AB52E9">
              <w:rPr>
                <w:rFonts w:asciiTheme="minorHAnsi" w:hAnsiTheme="minorHAnsi" w:cstheme="minorHAnsi"/>
                <w:sz w:val="22"/>
                <w:szCs w:val="22"/>
              </w:rPr>
              <w:t>Share portfolio and explain how artifacts reflect practice.</w:t>
            </w:r>
          </w:p>
          <w:p w14:paraId="077B03DB" w14:textId="77777777" w:rsidR="00F26366" w:rsidRPr="00AB52E9" w:rsidRDefault="00F26366" w:rsidP="00F26366">
            <w:pPr>
              <w:rPr>
                <w:rFonts w:asciiTheme="minorHAnsi" w:hAnsiTheme="minorHAnsi" w:cstheme="minorHAnsi"/>
                <w:sz w:val="22"/>
                <w:szCs w:val="22"/>
              </w:rPr>
            </w:pPr>
          </w:p>
        </w:tc>
        <w:tc>
          <w:tcPr>
            <w:tcW w:w="3499" w:type="dxa"/>
          </w:tcPr>
          <w:p w14:paraId="659EC102" w14:textId="77777777" w:rsidR="00F26366" w:rsidRPr="00AB52E9" w:rsidRDefault="00F26366" w:rsidP="00F26366">
            <w:pPr>
              <w:rPr>
                <w:rFonts w:asciiTheme="minorHAnsi" w:hAnsiTheme="minorHAnsi" w:cstheme="minorHAnsi"/>
                <w:sz w:val="22"/>
                <w:szCs w:val="22"/>
              </w:rPr>
            </w:pPr>
            <w:r w:rsidRPr="00AB52E9">
              <w:rPr>
                <w:rFonts w:asciiTheme="minorHAnsi" w:hAnsiTheme="minorHAnsi" w:cstheme="minorHAnsi"/>
                <w:sz w:val="22"/>
                <w:szCs w:val="22"/>
              </w:rPr>
              <w:t>Discuss artifacts and PGP learning activities with coordinator.</w:t>
            </w:r>
          </w:p>
          <w:p w14:paraId="165F667C" w14:textId="77777777" w:rsidR="00F26366" w:rsidRPr="00AB52E9" w:rsidRDefault="00F26366" w:rsidP="00F26366">
            <w:pPr>
              <w:rPr>
                <w:rFonts w:asciiTheme="minorHAnsi" w:hAnsiTheme="minorHAnsi" w:cstheme="minorHAnsi"/>
                <w:sz w:val="22"/>
                <w:szCs w:val="22"/>
              </w:rPr>
            </w:pPr>
          </w:p>
          <w:p w14:paraId="154F985E" w14:textId="062203A3" w:rsidR="00F26366" w:rsidRPr="00AB52E9" w:rsidRDefault="009C6389" w:rsidP="00F456F1">
            <w:pPr>
              <w:rPr>
                <w:rFonts w:asciiTheme="minorHAnsi" w:hAnsiTheme="minorHAnsi" w:cstheme="minorHAnsi"/>
                <w:sz w:val="22"/>
                <w:szCs w:val="22"/>
              </w:rPr>
            </w:pPr>
            <w:r w:rsidRPr="00AB52E9">
              <w:rPr>
                <w:rFonts w:asciiTheme="minorHAnsi" w:hAnsiTheme="minorHAnsi" w:cstheme="minorHAnsi"/>
                <w:sz w:val="22"/>
                <w:szCs w:val="22"/>
              </w:rPr>
              <w:t xml:space="preserve">Complete the PGP </w:t>
            </w:r>
            <w:r w:rsidR="006C3BDB" w:rsidRPr="00AB52E9">
              <w:rPr>
                <w:rFonts w:asciiTheme="minorHAnsi" w:hAnsiTheme="minorHAnsi" w:cstheme="minorHAnsi"/>
                <w:sz w:val="22"/>
                <w:szCs w:val="22"/>
              </w:rPr>
              <w:t xml:space="preserve">Scoring </w:t>
            </w:r>
            <w:r w:rsidR="00F456F1" w:rsidRPr="00AB52E9">
              <w:rPr>
                <w:rFonts w:asciiTheme="minorHAnsi" w:hAnsiTheme="minorHAnsi" w:cstheme="minorHAnsi"/>
                <w:sz w:val="22"/>
                <w:szCs w:val="22"/>
              </w:rPr>
              <w:t xml:space="preserve">Form </w:t>
            </w:r>
            <w:r w:rsidR="00F26366" w:rsidRPr="00AB52E9">
              <w:rPr>
                <w:rFonts w:asciiTheme="minorHAnsi" w:hAnsiTheme="minorHAnsi" w:cstheme="minorHAnsi"/>
                <w:sz w:val="22"/>
                <w:szCs w:val="22"/>
              </w:rPr>
              <w:t>and the Portfolio Scoring Form.</w:t>
            </w:r>
          </w:p>
        </w:tc>
      </w:tr>
      <w:tr w:rsidR="00F26366" w:rsidRPr="00AB52E9" w14:paraId="3AFD8D70" w14:textId="77777777" w:rsidTr="00E6336B">
        <w:trPr>
          <w:cantSplit/>
          <w:jc w:val="center"/>
        </w:trPr>
        <w:tc>
          <w:tcPr>
            <w:tcW w:w="1129" w:type="dxa"/>
            <w:shd w:val="clear" w:color="auto" w:fill="DEEAF6" w:themeFill="accent1" w:themeFillTint="33"/>
          </w:tcPr>
          <w:p w14:paraId="5E472F86" w14:textId="77777777" w:rsidR="00F26366" w:rsidRPr="00AB52E9" w:rsidRDefault="00F26366" w:rsidP="00F26366">
            <w:pPr>
              <w:rPr>
                <w:rFonts w:asciiTheme="minorHAnsi" w:hAnsiTheme="minorHAnsi" w:cstheme="minorHAnsi"/>
                <w:sz w:val="22"/>
                <w:szCs w:val="22"/>
              </w:rPr>
            </w:pPr>
            <w:r w:rsidRPr="00AB52E9">
              <w:rPr>
                <w:rFonts w:asciiTheme="minorHAnsi" w:hAnsiTheme="minorHAnsi" w:cstheme="minorHAnsi"/>
                <w:sz w:val="22"/>
                <w:szCs w:val="22"/>
              </w:rPr>
              <w:t xml:space="preserve">End-of-year meeting </w:t>
            </w:r>
          </w:p>
        </w:tc>
        <w:tc>
          <w:tcPr>
            <w:tcW w:w="1530" w:type="dxa"/>
          </w:tcPr>
          <w:p w14:paraId="6BF704BD" w14:textId="77777777" w:rsidR="00F26366" w:rsidRPr="00AB52E9" w:rsidRDefault="00F26366" w:rsidP="00F26366">
            <w:pPr>
              <w:rPr>
                <w:rFonts w:asciiTheme="minorHAnsi" w:hAnsiTheme="minorHAnsi" w:cstheme="minorHAnsi"/>
                <w:sz w:val="22"/>
                <w:szCs w:val="22"/>
              </w:rPr>
            </w:pPr>
            <w:r w:rsidRPr="00AB52E9">
              <w:rPr>
                <w:rFonts w:asciiTheme="minorHAnsi" w:hAnsiTheme="minorHAnsi" w:cstheme="minorHAnsi"/>
                <w:sz w:val="22"/>
                <w:szCs w:val="22"/>
              </w:rPr>
              <w:t>Summative Evaluation Meeting</w:t>
            </w:r>
          </w:p>
        </w:tc>
        <w:tc>
          <w:tcPr>
            <w:tcW w:w="3260" w:type="dxa"/>
          </w:tcPr>
          <w:p w14:paraId="175E3CEB" w14:textId="4062DA5E" w:rsidR="00F6031A" w:rsidRPr="00AB52E9" w:rsidRDefault="00F6031A" w:rsidP="00F26366">
            <w:pPr>
              <w:rPr>
                <w:rFonts w:asciiTheme="minorHAnsi" w:hAnsiTheme="minorHAnsi" w:cstheme="minorHAnsi"/>
                <w:sz w:val="22"/>
                <w:szCs w:val="22"/>
              </w:rPr>
            </w:pPr>
            <w:r w:rsidRPr="00AB52E9">
              <w:rPr>
                <w:rFonts w:asciiTheme="minorHAnsi" w:hAnsiTheme="minorHAnsi" w:cstheme="minorHAnsi"/>
                <w:sz w:val="22"/>
                <w:szCs w:val="22"/>
              </w:rPr>
              <w:t>Confirm Summative Meeting.</w:t>
            </w:r>
          </w:p>
          <w:p w14:paraId="1553C05E" w14:textId="77777777" w:rsidR="00F6031A" w:rsidRPr="00AB52E9" w:rsidRDefault="00F6031A" w:rsidP="00F26366">
            <w:pPr>
              <w:rPr>
                <w:rFonts w:asciiTheme="minorHAnsi" w:hAnsiTheme="minorHAnsi" w:cstheme="minorHAnsi"/>
                <w:sz w:val="22"/>
                <w:szCs w:val="22"/>
              </w:rPr>
            </w:pPr>
          </w:p>
          <w:p w14:paraId="49078414" w14:textId="77777777" w:rsidR="00F6031A" w:rsidRPr="00AB52E9" w:rsidRDefault="00F6031A" w:rsidP="00F26366">
            <w:pPr>
              <w:rPr>
                <w:rFonts w:asciiTheme="minorHAnsi" w:hAnsiTheme="minorHAnsi" w:cstheme="minorHAnsi"/>
                <w:sz w:val="22"/>
                <w:szCs w:val="22"/>
              </w:rPr>
            </w:pPr>
          </w:p>
          <w:p w14:paraId="19432BCB" w14:textId="77777777" w:rsidR="00493ACF" w:rsidRPr="00AB52E9" w:rsidRDefault="00493ACF" w:rsidP="00F26366">
            <w:pPr>
              <w:rPr>
                <w:rFonts w:asciiTheme="minorHAnsi" w:hAnsiTheme="minorHAnsi" w:cstheme="minorHAnsi"/>
                <w:sz w:val="22"/>
                <w:szCs w:val="22"/>
              </w:rPr>
            </w:pPr>
          </w:p>
          <w:p w14:paraId="40F3D659" w14:textId="77777777" w:rsidR="00493ACF" w:rsidRPr="00AB52E9" w:rsidRDefault="00493ACF" w:rsidP="00F26366">
            <w:pPr>
              <w:rPr>
                <w:rFonts w:asciiTheme="minorHAnsi" w:hAnsiTheme="minorHAnsi" w:cstheme="minorHAnsi"/>
                <w:sz w:val="22"/>
                <w:szCs w:val="22"/>
              </w:rPr>
            </w:pPr>
          </w:p>
          <w:p w14:paraId="7E7DB76C" w14:textId="0D5EDD4F" w:rsidR="00F26366" w:rsidRPr="00AB52E9" w:rsidRDefault="00F26366" w:rsidP="00F26366">
            <w:pPr>
              <w:rPr>
                <w:rFonts w:asciiTheme="minorHAnsi" w:hAnsiTheme="minorHAnsi" w:cstheme="minorHAnsi"/>
                <w:sz w:val="22"/>
                <w:szCs w:val="22"/>
              </w:rPr>
            </w:pPr>
            <w:r w:rsidRPr="00AB52E9">
              <w:rPr>
                <w:rFonts w:asciiTheme="minorHAnsi" w:hAnsiTheme="minorHAnsi" w:cstheme="minorHAnsi"/>
                <w:sz w:val="22"/>
                <w:szCs w:val="22"/>
              </w:rPr>
              <w:t xml:space="preserve">Discuss performance, feedback, and scores. </w:t>
            </w:r>
          </w:p>
          <w:p w14:paraId="5045A0A6" w14:textId="77777777" w:rsidR="00F26366" w:rsidRPr="00AB52E9" w:rsidRDefault="00F26366" w:rsidP="00F26366">
            <w:pPr>
              <w:rPr>
                <w:rFonts w:asciiTheme="minorHAnsi" w:hAnsiTheme="minorHAnsi" w:cstheme="minorHAnsi"/>
                <w:sz w:val="22"/>
                <w:szCs w:val="22"/>
              </w:rPr>
            </w:pPr>
          </w:p>
          <w:p w14:paraId="17106423" w14:textId="77777777" w:rsidR="00F26366" w:rsidRPr="00AB52E9" w:rsidRDefault="00B05478" w:rsidP="00F26366">
            <w:pPr>
              <w:rPr>
                <w:rFonts w:asciiTheme="minorHAnsi" w:hAnsiTheme="minorHAnsi" w:cstheme="minorHAnsi"/>
                <w:sz w:val="22"/>
                <w:szCs w:val="22"/>
              </w:rPr>
            </w:pPr>
            <w:r w:rsidRPr="00AB52E9">
              <w:rPr>
                <w:rFonts w:asciiTheme="minorHAnsi" w:hAnsiTheme="minorHAnsi" w:cstheme="minorHAnsi"/>
                <w:sz w:val="22"/>
                <w:szCs w:val="22"/>
              </w:rPr>
              <w:t>Collaborate with d</w:t>
            </w:r>
            <w:r w:rsidR="00F26366" w:rsidRPr="00AB52E9">
              <w:rPr>
                <w:rFonts w:asciiTheme="minorHAnsi" w:hAnsiTheme="minorHAnsi" w:cstheme="minorHAnsi"/>
                <w:sz w:val="22"/>
                <w:szCs w:val="22"/>
              </w:rPr>
              <w:t>irector to plan for growth and/or improvement</w:t>
            </w:r>
            <w:r w:rsidRPr="00AB52E9">
              <w:rPr>
                <w:rFonts w:asciiTheme="minorHAnsi" w:hAnsiTheme="minorHAnsi" w:cstheme="minorHAnsi"/>
                <w:sz w:val="22"/>
                <w:szCs w:val="22"/>
              </w:rPr>
              <w:t>.</w:t>
            </w:r>
          </w:p>
          <w:p w14:paraId="6ADE3E65" w14:textId="77777777" w:rsidR="00493ACF" w:rsidRPr="00AB52E9" w:rsidRDefault="00493ACF" w:rsidP="00F26366">
            <w:pPr>
              <w:rPr>
                <w:rFonts w:asciiTheme="minorHAnsi" w:hAnsiTheme="minorHAnsi" w:cstheme="minorHAnsi"/>
                <w:sz w:val="22"/>
                <w:szCs w:val="22"/>
              </w:rPr>
            </w:pPr>
          </w:p>
          <w:p w14:paraId="37F2B8AD" w14:textId="4FF8B418" w:rsidR="00493ACF" w:rsidRPr="00AB52E9" w:rsidRDefault="00F253D2" w:rsidP="00F26366">
            <w:pPr>
              <w:rPr>
                <w:rFonts w:asciiTheme="minorHAnsi" w:hAnsiTheme="minorHAnsi" w:cstheme="minorHAnsi"/>
                <w:sz w:val="22"/>
                <w:szCs w:val="22"/>
              </w:rPr>
            </w:pPr>
            <w:r w:rsidRPr="00AB52E9">
              <w:rPr>
                <w:rFonts w:asciiTheme="minorHAnsi" w:hAnsiTheme="minorHAnsi" w:cstheme="minorHAnsi"/>
                <w:sz w:val="22"/>
                <w:szCs w:val="22"/>
              </w:rPr>
              <w:t>Electronically s</w:t>
            </w:r>
            <w:r w:rsidR="00493ACF" w:rsidRPr="00AB52E9">
              <w:rPr>
                <w:rFonts w:asciiTheme="minorHAnsi" w:hAnsiTheme="minorHAnsi" w:cstheme="minorHAnsi"/>
                <w:sz w:val="22"/>
                <w:szCs w:val="22"/>
              </w:rPr>
              <w:t>ign Summative Evaluation Form.</w:t>
            </w:r>
          </w:p>
        </w:tc>
        <w:tc>
          <w:tcPr>
            <w:tcW w:w="3499" w:type="dxa"/>
          </w:tcPr>
          <w:p w14:paraId="032F1EDA" w14:textId="77777777" w:rsidR="00F6031A" w:rsidRPr="00AB52E9" w:rsidRDefault="00F6031A" w:rsidP="00F26366">
            <w:pPr>
              <w:rPr>
                <w:rFonts w:asciiTheme="minorHAnsi" w:hAnsiTheme="minorHAnsi" w:cstheme="minorHAnsi"/>
                <w:sz w:val="22"/>
                <w:szCs w:val="22"/>
              </w:rPr>
            </w:pPr>
            <w:r w:rsidRPr="00AB52E9">
              <w:rPr>
                <w:rFonts w:asciiTheme="minorHAnsi" w:hAnsiTheme="minorHAnsi" w:cstheme="minorHAnsi"/>
                <w:sz w:val="22"/>
                <w:szCs w:val="22"/>
              </w:rPr>
              <w:t xml:space="preserve">Schedule Summative Meeting in </w:t>
            </w:r>
            <w:proofErr w:type="spellStart"/>
            <w:r w:rsidRPr="00AB52E9">
              <w:rPr>
                <w:rFonts w:asciiTheme="minorHAnsi" w:hAnsiTheme="minorHAnsi" w:cstheme="minorHAnsi"/>
                <w:sz w:val="22"/>
                <w:szCs w:val="22"/>
              </w:rPr>
              <w:t>TalentEd</w:t>
            </w:r>
            <w:proofErr w:type="spellEnd"/>
            <w:r w:rsidRPr="00AB52E9">
              <w:rPr>
                <w:rFonts w:asciiTheme="minorHAnsi" w:hAnsiTheme="minorHAnsi" w:cstheme="minorHAnsi"/>
                <w:sz w:val="22"/>
                <w:szCs w:val="22"/>
              </w:rPr>
              <w:t>.</w:t>
            </w:r>
          </w:p>
          <w:p w14:paraId="216887DD" w14:textId="77777777" w:rsidR="00493ACF" w:rsidRPr="00AB52E9" w:rsidRDefault="00493ACF" w:rsidP="00F26366">
            <w:pPr>
              <w:rPr>
                <w:rFonts w:asciiTheme="minorHAnsi" w:hAnsiTheme="minorHAnsi" w:cstheme="minorHAnsi"/>
                <w:sz w:val="22"/>
                <w:szCs w:val="22"/>
              </w:rPr>
            </w:pPr>
          </w:p>
          <w:p w14:paraId="2968048D" w14:textId="08CE46FA" w:rsidR="00493ACF" w:rsidRPr="00AB52E9" w:rsidRDefault="00493ACF" w:rsidP="00493ACF">
            <w:pPr>
              <w:rPr>
                <w:rFonts w:asciiTheme="minorHAnsi" w:hAnsiTheme="minorHAnsi" w:cstheme="minorHAnsi"/>
                <w:sz w:val="22"/>
                <w:szCs w:val="22"/>
              </w:rPr>
            </w:pPr>
            <w:r w:rsidRPr="00AB52E9">
              <w:rPr>
                <w:rFonts w:asciiTheme="minorHAnsi" w:hAnsiTheme="minorHAnsi" w:cstheme="minorHAnsi"/>
                <w:sz w:val="22"/>
                <w:szCs w:val="22"/>
              </w:rPr>
              <w:t>Complete Employee Time Form</w:t>
            </w:r>
            <w:r w:rsidR="00742203" w:rsidRPr="00AB52E9">
              <w:rPr>
                <w:rFonts w:asciiTheme="minorHAnsi" w:hAnsiTheme="minorHAnsi" w:cstheme="minorHAnsi"/>
                <w:sz w:val="22"/>
                <w:szCs w:val="22"/>
              </w:rPr>
              <w:t>.</w:t>
            </w:r>
            <w:r w:rsidRPr="00AB52E9">
              <w:rPr>
                <w:rFonts w:asciiTheme="minorHAnsi" w:hAnsiTheme="minorHAnsi" w:cstheme="minorHAnsi"/>
                <w:sz w:val="22"/>
                <w:szCs w:val="22"/>
              </w:rPr>
              <w:t xml:space="preserve"> </w:t>
            </w:r>
          </w:p>
          <w:p w14:paraId="10ECE8AF" w14:textId="77777777" w:rsidR="00493ACF" w:rsidRPr="00AB52E9" w:rsidRDefault="00493ACF" w:rsidP="00F26366">
            <w:pPr>
              <w:rPr>
                <w:rFonts w:asciiTheme="minorHAnsi" w:hAnsiTheme="minorHAnsi" w:cstheme="minorHAnsi"/>
                <w:sz w:val="22"/>
                <w:szCs w:val="22"/>
              </w:rPr>
            </w:pPr>
          </w:p>
          <w:p w14:paraId="19B1BA7D" w14:textId="77777777" w:rsidR="00B05478" w:rsidRPr="00AB52E9" w:rsidRDefault="00B05478" w:rsidP="00B05478">
            <w:pPr>
              <w:rPr>
                <w:rFonts w:asciiTheme="minorHAnsi" w:hAnsiTheme="minorHAnsi" w:cstheme="minorHAnsi"/>
                <w:sz w:val="22"/>
                <w:szCs w:val="22"/>
              </w:rPr>
            </w:pPr>
            <w:r w:rsidRPr="00AB52E9">
              <w:rPr>
                <w:rFonts w:asciiTheme="minorHAnsi" w:hAnsiTheme="minorHAnsi" w:cstheme="minorHAnsi"/>
                <w:sz w:val="22"/>
                <w:szCs w:val="22"/>
              </w:rPr>
              <w:t xml:space="preserve">Discuss performance, feedback, and scores. </w:t>
            </w:r>
          </w:p>
          <w:p w14:paraId="77609BCB" w14:textId="77777777" w:rsidR="00F26366" w:rsidRPr="00AB52E9" w:rsidRDefault="00F26366" w:rsidP="00F26366">
            <w:pPr>
              <w:rPr>
                <w:rFonts w:asciiTheme="minorHAnsi" w:hAnsiTheme="minorHAnsi" w:cstheme="minorHAnsi"/>
                <w:sz w:val="22"/>
                <w:szCs w:val="16"/>
              </w:rPr>
            </w:pPr>
          </w:p>
          <w:p w14:paraId="5D9A5F31" w14:textId="77777777" w:rsidR="00F26366" w:rsidRPr="00AB52E9" w:rsidRDefault="00F26366" w:rsidP="00F26366">
            <w:pPr>
              <w:rPr>
                <w:rFonts w:asciiTheme="minorHAnsi" w:hAnsiTheme="minorHAnsi" w:cstheme="minorHAnsi"/>
                <w:sz w:val="22"/>
                <w:szCs w:val="22"/>
              </w:rPr>
            </w:pPr>
            <w:r w:rsidRPr="00AB52E9">
              <w:rPr>
                <w:rFonts w:asciiTheme="minorHAnsi" w:hAnsiTheme="minorHAnsi" w:cstheme="minorHAnsi"/>
                <w:sz w:val="22"/>
                <w:szCs w:val="22"/>
              </w:rPr>
              <w:t>Collaborate with coordinator to plan for growth and/or improvement</w:t>
            </w:r>
            <w:r w:rsidR="00B05478" w:rsidRPr="00AB52E9">
              <w:rPr>
                <w:rFonts w:asciiTheme="minorHAnsi" w:hAnsiTheme="minorHAnsi" w:cstheme="minorHAnsi"/>
                <w:sz w:val="22"/>
                <w:szCs w:val="22"/>
              </w:rPr>
              <w:t>.</w:t>
            </w:r>
          </w:p>
          <w:p w14:paraId="0642C4C1" w14:textId="77777777" w:rsidR="00493ACF" w:rsidRPr="00AB52E9" w:rsidRDefault="00493ACF" w:rsidP="00F26366">
            <w:pPr>
              <w:rPr>
                <w:rFonts w:asciiTheme="minorHAnsi" w:hAnsiTheme="minorHAnsi" w:cstheme="minorHAnsi"/>
                <w:sz w:val="22"/>
                <w:szCs w:val="22"/>
              </w:rPr>
            </w:pPr>
          </w:p>
          <w:p w14:paraId="1E4C0035" w14:textId="1321E672" w:rsidR="00493ACF" w:rsidRPr="00AB52E9" w:rsidRDefault="00493ACF" w:rsidP="00F456F1">
            <w:pPr>
              <w:rPr>
                <w:rFonts w:asciiTheme="minorHAnsi" w:hAnsiTheme="minorHAnsi" w:cstheme="minorHAnsi"/>
                <w:sz w:val="22"/>
                <w:szCs w:val="22"/>
              </w:rPr>
            </w:pPr>
            <w:r w:rsidRPr="00AB52E9">
              <w:rPr>
                <w:rFonts w:asciiTheme="minorHAnsi" w:hAnsiTheme="minorHAnsi" w:cstheme="minorHAnsi"/>
                <w:sz w:val="22"/>
                <w:szCs w:val="22"/>
              </w:rPr>
              <w:t>Submit Summative Evaluation Form in Talent Ed.</w:t>
            </w:r>
          </w:p>
        </w:tc>
      </w:tr>
    </w:tbl>
    <w:p w14:paraId="2C27D024" w14:textId="63C8547D" w:rsidR="005E6E45" w:rsidRPr="00AB52E9" w:rsidRDefault="005E6E45" w:rsidP="005E6E45">
      <w:pPr>
        <w:rPr>
          <w:rFonts w:asciiTheme="minorHAnsi" w:hAnsiTheme="minorHAnsi"/>
        </w:rPr>
      </w:pPr>
    </w:p>
    <w:p w14:paraId="0E68AF60" w14:textId="77777777" w:rsidR="005E6E45" w:rsidRPr="00AB52E9" w:rsidRDefault="005E6E45" w:rsidP="005E6E45">
      <w:pPr>
        <w:pStyle w:val="Bullet10"/>
        <w:numPr>
          <w:ilvl w:val="0"/>
          <w:numId w:val="0"/>
        </w:numPr>
        <w:spacing w:before="0" w:after="0"/>
        <w:rPr>
          <w:rFonts w:asciiTheme="minorHAnsi" w:hAnsiTheme="minorHAnsi"/>
        </w:rPr>
      </w:pPr>
    </w:p>
    <w:p w14:paraId="611CB57D" w14:textId="77777777" w:rsidR="008A0F3D" w:rsidRPr="00AB52E9" w:rsidRDefault="008A0F3D">
      <w:pPr>
        <w:spacing w:after="160" w:line="259" w:lineRule="auto"/>
        <w:rPr>
          <w:rFonts w:asciiTheme="minorHAnsi" w:hAnsiTheme="minorHAnsi"/>
        </w:rPr>
      </w:pPr>
      <w:r w:rsidRPr="00AB52E9">
        <w:rPr>
          <w:rFonts w:asciiTheme="minorHAnsi" w:hAnsiTheme="minorHAnsi"/>
        </w:rPr>
        <w:br w:type="page"/>
      </w:r>
    </w:p>
    <w:p w14:paraId="2C865E1E" w14:textId="77777777" w:rsidR="004533C4" w:rsidRPr="00AB52E9" w:rsidRDefault="004533C4" w:rsidP="004533C4">
      <w:pPr>
        <w:spacing w:after="160" w:line="259" w:lineRule="auto"/>
        <w:rPr>
          <w:rFonts w:asciiTheme="minorHAnsi" w:hAnsiTheme="minorHAnsi"/>
          <w:b/>
          <w:color w:val="2F5496" w:themeColor="accent5" w:themeShade="BF"/>
          <w:sz w:val="32"/>
          <w:szCs w:val="32"/>
        </w:rPr>
      </w:pPr>
      <w:r w:rsidRPr="00AB52E9">
        <w:rPr>
          <w:rFonts w:asciiTheme="minorHAnsi" w:hAnsiTheme="minorHAnsi"/>
          <w:b/>
          <w:color w:val="2F5496" w:themeColor="accent5" w:themeShade="BF"/>
          <w:sz w:val="32"/>
          <w:szCs w:val="32"/>
        </w:rPr>
        <w:lastRenderedPageBreak/>
        <w:t>Glossary</w:t>
      </w:r>
    </w:p>
    <w:p w14:paraId="39D5627D" w14:textId="77777777" w:rsidR="004533C4" w:rsidRPr="00AB52E9" w:rsidRDefault="004533C4" w:rsidP="004533C4">
      <w:pPr>
        <w:rPr>
          <w:rFonts w:asciiTheme="minorHAnsi" w:hAnsiTheme="minorHAnsi"/>
        </w:rPr>
      </w:pPr>
      <w:proofErr w:type="spellStart"/>
      <w:r w:rsidRPr="00AB52E9">
        <w:rPr>
          <w:rFonts w:asciiTheme="minorHAnsi" w:hAnsiTheme="minorHAnsi"/>
          <w:b/>
        </w:rPr>
        <w:t>BriteLocker</w:t>
      </w:r>
      <w:proofErr w:type="spellEnd"/>
      <w:r w:rsidRPr="00AB52E9">
        <w:rPr>
          <w:rFonts w:asciiTheme="minorHAnsi" w:hAnsiTheme="minorHAnsi"/>
          <w:b/>
        </w:rPr>
        <w:t xml:space="preserve"> </w:t>
      </w:r>
      <w:r w:rsidRPr="00AB52E9">
        <w:rPr>
          <w:rFonts w:asciiTheme="minorHAnsi" w:hAnsiTheme="minorHAnsi"/>
        </w:rPr>
        <w:t>is the electronic storage system for uploading and organizing artifacts.</w:t>
      </w:r>
    </w:p>
    <w:p w14:paraId="4A303B16" w14:textId="77777777" w:rsidR="004533C4" w:rsidRPr="00AB52E9" w:rsidRDefault="004533C4" w:rsidP="004533C4">
      <w:pPr>
        <w:rPr>
          <w:rFonts w:asciiTheme="minorHAnsi" w:hAnsiTheme="minorHAnsi"/>
        </w:rPr>
      </w:pPr>
    </w:p>
    <w:p w14:paraId="3757A77D" w14:textId="77777777" w:rsidR="004533C4" w:rsidRPr="00AB52E9" w:rsidRDefault="004533C4" w:rsidP="004533C4">
      <w:pPr>
        <w:rPr>
          <w:rFonts w:asciiTheme="minorHAnsi" w:hAnsiTheme="minorHAnsi"/>
        </w:rPr>
      </w:pPr>
      <w:r w:rsidRPr="00AB52E9">
        <w:rPr>
          <w:rFonts w:asciiTheme="minorHAnsi" w:hAnsiTheme="minorHAnsi"/>
        </w:rPr>
        <w:t xml:space="preserve">The </w:t>
      </w:r>
      <w:r w:rsidRPr="00AB52E9">
        <w:rPr>
          <w:rFonts w:asciiTheme="minorHAnsi" w:hAnsiTheme="minorHAnsi"/>
          <w:b/>
        </w:rPr>
        <w:t>U.S. Virgin Islands Employee Effectiveness System (EES</w:t>
      </w:r>
      <w:r w:rsidRPr="00AB52E9">
        <w:rPr>
          <w:rFonts w:asciiTheme="minorHAnsi" w:hAnsiTheme="minorHAnsi"/>
        </w:rPr>
        <w:t>) is the evaluation system for all VIDE employees. EES is a growth-oriented system that is focused on meaningful feedback for continuous improvement.</w:t>
      </w:r>
    </w:p>
    <w:p w14:paraId="38C140D9" w14:textId="77777777" w:rsidR="004533C4" w:rsidRPr="00AB52E9" w:rsidRDefault="004533C4" w:rsidP="004533C4">
      <w:pPr>
        <w:rPr>
          <w:rFonts w:asciiTheme="minorHAnsi" w:hAnsiTheme="minorHAnsi"/>
        </w:rPr>
      </w:pPr>
    </w:p>
    <w:p w14:paraId="68E1A7E3" w14:textId="77777777" w:rsidR="004533C4" w:rsidRPr="00AB52E9" w:rsidRDefault="004533C4" w:rsidP="004533C4">
      <w:pPr>
        <w:rPr>
          <w:rFonts w:asciiTheme="minorHAnsi" w:hAnsiTheme="minorHAnsi"/>
        </w:rPr>
      </w:pPr>
      <w:r w:rsidRPr="00AB52E9">
        <w:rPr>
          <w:rFonts w:asciiTheme="minorHAnsi" w:hAnsiTheme="minorHAnsi"/>
          <w:b/>
        </w:rPr>
        <w:t>Elements</w:t>
      </w:r>
      <w:r w:rsidRPr="00AB52E9">
        <w:rPr>
          <w:rFonts w:asciiTheme="minorHAnsi" w:hAnsiTheme="minorHAnsi"/>
        </w:rPr>
        <w:t xml:space="preserve"> describe specific performance on a given indicator in the USVI Special Education Administrator Performance Evaluation Framework.</w:t>
      </w:r>
    </w:p>
    <w:p w14:paraId="33F28E40" w14:textId="77777777" w:rsidR="004533C4" w:rsidRPr="00AB52E9" w:rsidRDefault="004533C4" w:rsidP="004533C4">
      <w:pPr>
        <w:rPr>
          <w:rFonts w:asciiTheme="minorHAnsi" w:hAnsiTheme="minorHAnsi"/>
        </w:rPr>
      </w:pPr>
    </w:p>
    <w:p w14:paraId="7B47FE78" w14:textId="77777777" w:rsidR="004533C4" w:rsidRPr="00AB52E9" w:rsidRDefault="004533C4" w:rsidP="004533C4">
      <w:pPr>
        <w:rPr>
          <w:rFonts w:asciiTheme="minorHAnsi" w:hAnsiTheme="minorHAnsi"/>
        </w:rPr>
      </w:pPr>
      <w:r w:rsidRPr="00AB52E9">
        <w:rPr>
          <w:rFonts w:asciiTheme="minorHAnsi" w:hAnsiTheme="minorHAnsi"/>
          <w:b/>
        </w:rPr>
        <w:t>Essential Practices</w:t>
      </w:r>
      <w:r w:rsidRPr="00AB52E9">
        <w:rPr>
          <w:rFonts w:asciiTheme="minorHAnsi" w:hAnsiTheme="minorHAnsi"/>
        </w:rPr>
        <w:t xml:space="preserve"> align with the ISLLC standards and describe the leadership practices of special education administrators in the U.S. Virgin Islands.</w:t>
      </w:r>
    </w:p>
    <w:p w14:paraId="13FA3DE7" w14:textId="77777777" w:rsidR="004533C4" w:rsidRPr="00AB52E9" w:rsidRDefault="004533C4" w:rsidP="004533C4">
      <w:pPr>
        <w:rPr>
          <w:rFonts w:asciiTheme="minorHAnsi" w:hAnsiTheme="minorHAnsi"/>
        </w:rPr>
      </w:pPr>
    </w:p>
    <w:p w14:paraId="02258796" w14:textId="77777777" w:rsidR="004533C4" w:rsidRPr="00AB52E9" w:rsidRDefault="004533C4" w:rsidP="004533C4">
      <w:pPr>
        <w:rPr>
          <w:rFonts w:asciiTheme="minorHAnsi" w:hAnsiTheme="minorHAnsi" w:cs="Times New Roman"/>
        </w:rPr>
      </w:pPr>
      <w:r w:rsidRPr="00AB52E9">
        <w:rPr>
          <w:rFonts w:asciiTheme="minorHAnsi" w:hAnsiTheme="minorHAnsi" w:cs="Times New Roman"/>
          <w:b/>
          <w:bCs/>
        </w:rPr>
        <w:t>Evaluation</w:t>
      </w:r>
      <w:r w:rsidRPr="00AB52E9">
        <w:rPr>
          <w:rFonts w:asciiTheme="minorHAnsi" w:hAnsiTheme="minorHAnsi" w:cs="Times New Roman"/>
        </w:rPr>
        <w:t xml:space="preserve"> is a systematic, annual assessment of job performance. </w:t>
      </w:r>
    </w:p>
    <w:p w14:paraId="74CF2F99" w14:textId="77777777" w:rsidR="004533C4" w:rsidRPr="00AB52E9" w:rsidRDefault="004533C4" w:rsidP="004533C4">
      <w:pPr>
        <w:rPr>
          <w:rFonts w:asciiTheme="minorHAnsi" w:hAnsiTheme="minorHAnsi" w:cs="Times New Roman"/>
        </w:rPr>
      </w:pPr>
    </w:p>
    <w:p w14:paraId="4B6203EF" w14:textId="77777777" w:rsidR="004533C4" w:rsidRPr="00AB52E9" w:rsidRDefault="004533C4" w:rsidP="004533C4">
      <w:pPr>
        <w:rPr>
          <w:rFonts w:asciiTheme="minorHAnsi" w:hAnsiTheme="minorHAnsi" w:cs="Times New Roman"/>
        </w:rPr>
      </w:pPr>
      <w:r w:rsidRPr="00AB52E9">
        <w:rPr>
          <w:rFonts w:asciiTheme="minorHAnsi" w:hAnsiTheme="minorHAnsi" w:cs="Times New Roman"/>
          <w:b/>
          <w:bCs/>
        </w:rPr>
        <w:t>Feedback</w:t>
      </w:r>
      <w:r w:rsidRPr="00AB52E9">
        <w:rPr>
          <w:rFonts w:asciiTheme="minorHAnsi" w:hAnsiTheme="minorHAnsi" w:cs="Times New Roman"/>
        </w:rPr>
        <w:t xml:space="preserve"> is a specific, timely, data-driven exchange of information intended to guide improvement in employee performance.  </w:t>
      </w:r>
    </w:p>
    <w:p w14:paraId="0A3DC244" w14:textId="77777777" w:rsidR="004533C4" w:rsidRPr="00AB52E9" w:rsidRDefault="004533C4" w:rsidP="004533C4">
      <w:pPr>
        <w:rPr>
          <w:rFonts w:asciiTheme="minorHAnsi" w:hAnsiTheme="minorHAnsi"/>
        </w:rPr>
      </w:pPr>
    </w:p>
    <w:p w14:paraId="7E526764" w14:textId="77777777" w:rsidR="004533C4" w:rsidRPr="00AB52E9" w:rsidRDefault="004533C4" w:rsidP="004533C4">
      <w:pPr>
        <w:rPr>
          <w:rFonts w:asciiTheme="minorHAnsi" w:hAnsiTheme="minorHAnsi"/>
        </w:rPr>
      </w:pPr>
      <w:r w:rsidRPr="00AB52E9">
        <w:rPr>
          <w:rFonts w:asciiTheme="minorHAnsi" w:hAnsiTheme="minorHAnsi"/>
        </w:rPr>
        <w:t xml:space="preserve">A </w:t>
      </w:r>
      <w:r w:rsidRPr="00AB52E9">
        <w:rPr>
          <w:rFonts w:asciiTheme="minorHAnsi" w:hAnsiTheme="minorHAnsi"/>
          <w:b/>
        </w:rPr>
        <w:t>Framework</w:t>
      </w:r>
      <w:r w:rsidRPr="00AB52E9">
        <w:rPr>
          <w:rFonts w:asciiTheme="minorHAnsi" w:hAnsiTheme="minorHAnsi"/>
        </w:rPr>
        <w:t xml:space="preserve"> is a rubric that describes practice in observable and measurable terms, and is used to determine levels of performance. A framework provides an overall structure for the evaluation system. </w:t>
      </w:r>
    </w:p>
    <w:p w14:paraId="3A556C7A" w14:textId="77777777" w:rsidR="004533C4" w:rsidRPr="00AB52E9" w:rsidRDefault="004533C4" w:rsidP="004533C4">
      <w:pPr>
        <w:rPr>
          <w:rFonts w:asciiTheme="minorHAnsi" w:hAnsiTheme="minorHAnsi"/>
        </w:rPr>
      </w:pPr>
    </w:p>
    <w:p w14:paraId="7A2F559D" w14:textId="77777777" w:rsidR="004533C4" w:rsidRPr="00AB52E9" w:rsidRDefault="004533C4" w:rsidP="004533C4">
      <w:pPr>
        <w:rPr>
          <w:rFonts w:asciiTheme="minorHAnsi" w:hAnsiTheme="minorHAnsi"/>
        </w:rPr>
      </w:pPr>
      <w:r w:rsidRPr="00AB52E9">
        <w:rPr>
          <w:rFonts w:asciiTheme="minorHAnsi" w:hAnsiTheme="minorHAnsi"/>
          <w:b/>
        </w:rPr>
        <w:t>Indicators</w:t>
      </w:r>
      <w:r w:rsidRPr="00AB52E9">
        <w:rPr>
          <w:rFonts w:asciiTheme="minorHAnsi" w:hAnsiTheme="minorHAnsi"/>
        </w:rPr>
        <w:t xml:space="preserve"> describe Essential Practices in the USVI Special Education Administrator Performance Evaluation Framework. One or more indicators may combine to describe an Essential Practice.</w:t>
      </w:r>
    </w:p>
    <w:p w14:paraId="04F46B50" w14:textId="77777777" w:rsidR="004533C4" w:rsidRPr="00AB52E9" w:rsidRDefault="004533C4" w:rsidP="004533C4">
      <w:pPr>
        <w:rPr>
          <w:rFonts w:asciiTheme="minorHAnsi" w:hAnsiTheme="minorHAnsi"/>
        </w:rPr>
      </w:pPr>
    </w:p>
    <w:p w14:paraId="2FC59888" w14:textId="77777777" w:rsidR="004533C4" w:rsidRPr="00AB52E9" w:rsidRDefault="004533C4" w:rsidP="004533C4">
      <w:pPr>
        <w:rPr>
          <w:rFonts w:asciiTheme="minorHAnsi" w:hAnsiTheme="minorHAnsi"/>
        </w:rPr>
      </w:pPr>
      <w:r w:rsidRPr="00AB52E9">
        <w:rPr>
          <w:rFonts w:asciiTheme="minorHAnsi" w:hAnsiTheme="minorHAnsi"/>
        </w:rPr>
        <w:t>The</w:t>
      </w:r>
      <w:r w:rsidRPr="00AB52E9">
        <w:rPr>
          <w:rFonts w:asciiTheme="minorHAnsi" w:hAnsiTheme="minorHAnsi"/>
          <w:b/>
        </w:rPr>
        <w:t xml:space="preserve"> </w:t>
      </w:r>
      <w:hyperlink r:id="rId42" w:history="1">
        <w:r w:rsidRPr="00AB52E9">
          <w:rPr>
            <w:rStyle w:val="Hyperlink"/>
            <w:rFonts w:asciiTheme="minorHAnsi" w:hAnsiTheme="minorHAnsi"/>
            <w:b/>
          </w:rPr>
          <w:t>Portal</w:t>
        </w:r>
      </w:hyperlink>
      <w:r w:rsidRPr="00AB52E9">
        <w:rPr>
          <w:rFonts w:asciiTheme="minorHAnsi" w:hAnsiTheme="minorHAnsi"/>
          <w:b/>
        </w:rPr>
        <w:t xml:space="preserve"> </w:t>
      </w:r>
      <w:r w:rsidRPr="00AB52E9">
        <w:rPr>
          <w:rFonts w:asciiTheme="minorHAnsi" w:hAnsiTheme="minorHAnsi"/>
        </w:rPr>
        <w:t xml:space="preserve">for the U.S. Virgin Islands Employee Effectiveness System (EES) provides access to information about the process for employee evaluation. It can be found on the Virgin Islands Department of Education </w:t>
      </w:r>
      <w:hyperlink r:id="rId43" w:history="1">
        <w:r w:rsidRPr="00AB52E9">
          <w:rPr>
            <w:rStyle w:val="Hyperlink"/>
            <w:rFonts w:asciiTheme="minorHAnsi" w:hAnsiTheme="minorHAnsi"/>
          </w:rPr>
          <w:t>website</w:t>
        </w:r>
      </w:hyperlink>
      <w:r w:rsidRPr="00AB52E9">
        <w:rPr>
          <w:rFonts w:asciiTheme="minorHAnsi" w:hAnsiTheme="minorHAnsi"/>
        </w:rPr>
        <w:t xml:space="preserve"> under the For Employees tab/ Effectiveness System. The </w:t>
      </w:r>
      <w:hyperlink r:id="rId44" w:history="1">
        <w:r w:rsidRPr="00AB52E9">
          <w:rPr>
            <w:rStyle w:val="Hyperlink"/>
            <w:rFonts w:asciiTheme="minorHAnsi" w:hAnsiTheme="minorHAnsi"/>
          </w:rPr>
          <w:t>Portal</w:t>
        </w:r>
      </w:hyperlink>
      <w:r w:rsidRPr="00AB52E9">
        <w:rPr>
          <w:rFonts w:asciiTheme="minorHAnsi" w:hAnsiTheme="minorHAnsi"/>
        </w:rPr>
        <w:t xml:space="preserve"> houses the evaluation calendar, guidebook, forms, resources, and other information and is organized by employee title, e.g., teacher, paraprofessional, librarian, guidance counselor, etc.</w:t>
      </w:r>
    </w:p>
    <w:p w14:paraId="4A796349" w14:textId="77777777" w:rsidR="004533C4" w:rsidRPr="00AB52E9" w:rsidRDefault="004533C4" w:rsidP="004533C4">
      <w:pPr>
        <w:rPr>
          <w:rFonts w:asciiTheme="minorHAnsi" w:hAnsiTheme="minorHAnsi"/>
        </w:rPr>
      </w:pPr>
    </w:p>
    <w:p w14:paraId="2DE2C51B" w14:textId="77777777" w:rsidR="004533C4" w:rsidRPr="00AB52E9" w:rsidRDefault="004533C4" w:rsidP="004533C4">
      <w:pPr>
        <w:rPr>
          <w:rFonts w:asciiTheme="minorHAnsi" w:hAnsiTheme="minorHAnsi"/>
        </w:rPr>
      </w:pPr>
      <w:r w:rsidRPr="00AB52E9">
        <w:rPr>
          <w:rFonts w:asciiTheme="minorHAnsi" w:hAnsiTheme="minorHAnsi"/>
          <w:b/>
        </w:rPr>
        <w:t>Professional Growth Plan (PGP)</w:t>
      </w:r>
      <w:r w:rsidRPr="00AB52E9">
        <w:rPr>
          <w:rFonts w:asciiTheme="minorHAnsi" w:hAnsiTheme="minorHAnsi"/>
        </w:rPr>
        <w:t xml:space="preserve"> is a document used for planning and setting goals for professional learning that results in improved practice. The PGP is required for all employee evaluations by VIDE.</w:t>
      </w:r>
    </w:p>
    <w:p w14:paraId="6FB071A0" w14:textId="77777777" w:rsidR="004533C4" w:rsidRPr="00AB52E9" w:rsidRDefault="004533C4" w:rsidP="004533C4">
      <w:pPr>
        <w:rPr>
          <w:rFonts w:asciiTheme="minorHAnsi" w:hAnsiTheme="minorHAnsi"/>
        </w:rPr>
      </w:pPr>
    </w:p>
    <w:p w14:paraId="5F03F8A4" w14:textId="77777777" w:rsidR="004533C4" w:rsidRPr="00AB52E9" w:rsidRDefault="004533C4" w:rsidP="004533C4">
      <w:pPr>
        <w:rPr>
          <w:rFonts w:asciiTheme="minorHAnsi" w:hAnsiTheme="minorHAnsi"/>
        </w:rPr>
      </w:pPr>
      <w:r w:rsidRPr="00AB52E9">
        <w:rPr>
          <w:rFonts w:asciiTheme="minorHAnsi" w:hAnsiTheme="minorHAnsi"/>
        </w:rPr>
        <w:t xml:space="preserve">A </w:t>
      </w:r>
      <w:r w:rsidRPr="00AB52E9">
        <w:rPr>
          <w:rFonts w:asciiTheme="minorHAnsi" w:hAnsiTheme="minorHAnsi"/>
          <w:b/>
        </w:rPr>
        <w:t>Rubric</w:t>
      </w:r>
      <w:r w:rsidRPr="00AB52E9">
        <w:rPr>
          <w:rFonts w:asciiTheme="minorHAnsi" w:hAnsiTheme="minorHAnsi"/>
        </w:rPr>
        <w:t xml:space="preserve"> describes practice and behaviors in observable and measurable terms and is used to determine levels of performance for the purpose of evaluation. Rubrics provide descriptors at four levels of performance to guide evaluation scoring and feedback.</w:t>
      </w:r>
    </w:p>
    <w:p w14:paraId="36668C9C" w14:textId="77777777" w:rsidR="004533C4" w:rsidRPr="00AB52E9" w:rsidRDefault="004533C4" w:rsidP="004533C4">
      <w:pPr>
        <w:rPr>
          <w:rFonts w:asciiTheme="minorHAnsi" w:hAnsiTheme="minorHAnsi"/>
        </w:rPr>
      </w:pPr>
    </w:p>
    <w:p w14:paraId="172D1F21" w14:textId="77777777" w:rsidR="004533C4" w:rsidRPr="00AB52E9" w:rsidRDefault="004533C4" w:rsidP="004533C4">
      <w:pPr>
        <w:rPr>
          <w:rFonts w:asciiTheme="minorHAnsi" w:hAnsiTheme="minorHAnsi"/>
        </w:rPr>
      </w:pPr>
      <w:r w:rsidRPr="00AB52E9">
        <w:rPr>
          <w:rFonts w:asciiTheme="minorHAnsi" w:hAnsiTheme="minorHAnsi"/>
        </w:rPr>
        <w:t xml:space="preserve">The </w:t>
      </w:r>
      <w:r w:rsidRPr="00AB52E9">
        <w:rPr>
          <w:rFonts w:asciiTheme="minorHAnsi" w:hAnsiTheme="minorHAnsi"/>
          <w:b/>
        </w:rPr>
        <w:t>Summative Evaluation Score</w:t>
      </w:r>
      <w:r w:rsidRPr="00AB52E9">
        <w:rPr>
          <w:rFonts w:asciiTheme="minorHAnsi" w:hAnsiTheme="minorHAnsi"/>
        </w:rPr>
        <w:t xml:space="preserve"> is the numerical score automatically calculated by </w:t>
      </w:r>
      <w:proofErr w:type="spellStart"/>
      <w:r w:rsidRPr="00AB52E9">
        <w:rPr>
          <w:rFonts w:asciiTheme="minorHAnsi" w:hAnsiTheme="minorHAnsi"/>
        </w:rPr>
        <w:t>TalentEd</w:t>
      </w:r>
      <w:proofErr w:type="spellEnd"/>
      <w:r w:rsidRPr="00AB52E9">
        <w:rPr>
          <w:rFonts w:asciiTheme="minorHAnsi" w:hAnsiTheme="minorHAnsi"/>
        </w:rPr>
        <w:t xml:space="preserve"> once the director of special education enters the scores for the Artifact Review (60%), the PGP (30%), and Employee Time (10%). </w:t>
      </w:r>
    </w:p>
    <w:p w14:paraId="39100264" w14:textId="77777777" w:rsidR="004533C4" w:rsidRPr="00AB52E9" w:rsidRDefault="004533C4" w:rsidP="004533C4">
      <w:pPr>
        <w:rPr>
          <w:rFonts w:asciiTheme="minorHAnsi" w:hAnsiTheme="minorHAnsi"/>
        </w:rPr>
      </w:pPr>
    </w:p>
    <w:p w14:paraId="36388228" w14:textId="77777777" w:rsidR="004533C4" w:rsidRPr="00AB52E9" w:rsidRDefault="004533C4" w:rsidP="004533C4">
      <w:pPr>
        <w:rPr>
          <w:rFonts w:asciiTheme="minorHAnsi" w:eastAsia="Times New Roman" w:hAnsiTheme="minorHAnsi" w:cs="Times New Roman"/>
          <w:bCs/>
          <w:i/>
          <w:color w:val="000000"/>
        </w:rPr>
      </w:pPr>
      <w:r w:rsidRPr="00AB52E9">
        <w:rPr>
          <w:rFonts w:asciiTheme="minorHAnsi" w:hAnsiTheme="minorHAnsi"/>
        </w:rPr>
        <w:t xml:space="preserve">The </w:t>
      </w:r>
      <w:r w:rsidRPr="00AB52E9">
        <w:rPr>
          <w:rFonts w:asciiTheme="minorHAnsi" w:hAnsiTheme="minorHAnsi"/>
          <w:b/>
        </w:rPr>
        <w:t xml:space="preserve">Summative Evaluation Rating </w:t>
      </w:r>
      <w:r w:rsidRPr="00AB52E9">
        <w:rPr>
          <w:rFonts w:asciiTheme="minorHAnsi" w:hAnsiTheme="minorHAnsi"/>
        </w:rPr>
        <w:t xml:space="preserve">is determined </w:t>
      </w:r>
      <w:r w:rsidRPr="00AB52E9">
        <w:rPr>
          <w:rFonts w:asciiTheme="minorHAnsi" w:eastAsia="Times New Roman" w:hAnsiTheme="minorHAnsi" w:cs="Times New Roman"/>
          <w:color w:val="000000"/>
        </w:rPr>
        <w:t xml:space="preserve">once the final scores have been calculated. The performance levels will be identified using a chart that shows where scores fall on the continuum of Distinguished, Proficient, Basic, or Unsatisfactory. </w:t>
      </w:r>
      <w:r w:rsidRPr="00AB52E9">
        <w:rPr>
          <w:rFonts w:asciiTheme="minorHAnsi" w:eastAsia="Times New Roman" w:hAnsiTheme="minorHAnsi" w:cs="Times New Roman"/>
          <w:i/>
          <w:color w:val="000000"/>
        </w:rPr>
        <w:t xml:space="preserve">Performance Level </w:t>
      </w:r>
      <w:r w:rsidRPr="00AB52E9">
        <w:rPr>
          <w:rFonts w:asciiTheme="minorHAnsi" w:eastAsia="Times New Roman" w:hAnsiTheme="minorHAnsi" w:cs="Times New Roman"/>
          <w:bCs/>
          <w:i/>
          <w:color w:val="000000"/>
        </w:rPr>
        <w:t>Ratings will be assigned after full implementation (</w:t>
      </w:r>
      <w:r w:rsidRPr="00AB52E9">
        <w:rPr>
          <w:rFonts w:asciiTheme="minorHAnsi" w:eastAsia="Times New Roman" w:hAnsiTheme="minorHAnsi" w:cs="Times New Roman"/>
          <w:bCs/>
          <w:i/>
          <w:color w:val="000000"/>
          <w:u w:val="single"/>
        </w:rPr>
        <w:t>no</w:t>
      </w:r>
      <w:r w:rsidRPr="00AB52E9">
        <w:rPr>
          <w:rFonts w:asciiTheme="minorHAnsi" w:eastAsia="Times New Roman" w:hAnsiTheme="minorHAnsi" w:cs="Times New Roman"/>
          <w:bCs/>
          <w:i/>
          <w:color w:val="000000"/>
        </w:rPr>
        <w:t xml:space="preserve">t in the pilot year) and after data have been analyzed and cut scores, which </w:t>
      </w:r>
      <w:r w:rsidRPr="00AB52E9">
        <w:rPr>
          <w:rFonts w:asciiTheme="minorHAnsi" w:hAnsiTheme="minorHAnsi"/>
          <w:i/>
        </w:rPr>
        <w:t>are the numerical point at which one level ends and the next begins,</w:t>
      </w:r>
      <w:r w:rsidRPr="00AB52E9">
        <w:rPr>
          <w:rFonts w:asciiTheme="minorHAnsi" w:eastAsia="Times New Roman" w:hAnsiTheme="minorHAnsi" w:cs="Times New Roman"/>
          <w:bCs/>
          <w:i/>
          <w:color w:val="000000"/>
        </w:rPr>
        <w:t xml:space="preserve"> are finalized.</w:t>
      </w:r>
    </w:p>
    <w:p w14:paraId="30E60B7A" w14:textId="77777777" w:rsidR="004533C4" w:rsidRPr="00AB52E9" w:rsidRDefault="004533C4" w:rsidP="004533C4">
      <w:pPr>
        <w:rPr>
          <w:rFonts w:asciiTheme="minorHAnsi" w:hAnsiTheme="minorHAnsi"/>
        </w:rPr>
      </w:pPr>
    </w:p>
    <w:p w14:paraId="04532416" w14:textId="77777777" w:rsidR="004533C4" w:rsidRPr="00AB52E9" w:rsidRDefault="004533C4" w:rsidP="004533C4">
      <w:pPr>
        <w:rPr>
          <w:rFonts w:asciiTheme="minorHAnsi" w:hAnsiTheme="minorHAnsi"/>
        </w:rPr>
      </w:pPr>
      <w:proofErr w:type="spellStart"/>
      <w:r w:rsidRPr="00AB52E9">
        <w:rPr>
          <w:rFonts w:asciiTheme="minorHAnsi" w:hAnsiTheme="minorHAnsi"/>
          <w:b/>
        </w:rPr>
        <w:t>TalentEd</w:t>
      </w:r>
      <w:proofErr w:type="spellEnd"/>
      <w:r w:rsidRPr="00AB52E9">
        <w:rPr>
          <w:rFonts w:asciiTheme="minorHAnsi" w:hAnsiTheme="minorHAnsi"/>
        </w:rPr>
        <w:t xml:space="preserve"> is the electronic employee evaluation system.</w:t>
      </w:r>
    </w:p>
    <w:p w14:paraId="17FBA8C5" w14:textId="77777777" w:rsidR="004533C4" w:rsidRPr="00AB52E9" w:rsidRDefault="004533C4">
      <w:pPr>
        <w:spacing w:after="160" w:line="259" w:lineRule="auto"/>
        <w:rPr>
          <w:rFonts w:asciiTheme="minorHAnsi" w:eastAsiaTheme="majorEastAsia" w:hAnsiTheme="minorHAnsi" w:cstheme="majorBidi"/>
          <w:color w:val="2E74B5" w:themeColor="accent1" w:themeShade="BF"/>
          <w:sz w:val="32"/>
          <w:szCs w:val="32"/>
        </w:rPr>
      </w:pPr>
    </w:p>
    <w:p w14:paraId="049C0E87" w14:textId="77777777" w:rsidR="004533C4" w:rsidRPr="00AB52E9" w:rsidRDefault="004533C4">
      <w:pPr>
        <w:spacing w:after="160" w:line="259" w:lineRule="auto"/>
        <w:rPr>
          <w:rFonts w:asciiTheme="minorHAnsi" w:eastAsiaTheme="majorEastAsia" w:hAnsiTheme="minorHAnsi" w:cstheme="majorBidi"/>
          <w:color w:val="2E74B5" w:themeColor="accent1" w:themeShade="BF"/>
          <w:sz w:val="32"/>
          <w:szCs w:val="32"/>
        </w:rPr>
      </w:pPr>
    </w:p>
    <w:p w14:paraId="71E5FCCC" w14:textId="77777777" w:rsidR="004533C4" w:rsidRPr="00AB52E9" w:rsidRDefault="004533C4">
      <w:pPr>
        <w:spacing w:after="160" w:line="259" w:lineRule="auto"/>
        <w:rPr>
          <w:rFonts w:asciiTheme="minorHAnsi" w:eastAsiaTheme="majorEastAsia" w:hAnsiTheme="minorHAnsi" w:cstheme="majorBidi"/>
          <w:color w:val="2E74B5" w:themeColor="accent1" w:themeShade="BF"/>
          <w:sz w:val="32"/>
          <w:szCs w:val="32"/>
        </w:rPr>
      </w:pPr>
    </w:p>
    <w:p w14:paraId="1F202150" w14:textId="77777777" w:rsidR="004533C4" w:rsidRPr="00AB52E9" w:rsidRDefault="004533C4">
      <w:pPr>
        <w:spacing w:after="160" w:line="259" w:lineRule="auto"/>
        <w:rPr>
          <w:rFonts w:asciiTheme="minorHAnsi" w:eastAsiaTheme="majorEastAsia" w:hAnsiTheme="minorHAnsi" w:cstheme="majorBidi"/>
          <w:color w:val="2E74B5" w:themeColor="accent1" w:themeShade="BF"/>
          <w:sz w:val="32"/>
          <w:szCs w:val="32"/>
        </w:rPr>
      </w:pPr>
    </w:p>
    <w:p w14:paraId="2EAAAFA3" w14:textId="77777777" w:rsidR="004533C4" w:rsidRPr="00AB52E9" w:rsidRDefault="004533C4">
      <w:pPr>
        <w:spacing w:after="160" w:line="259" w:lineRule="auto"/>
        <w:rPr>
          <w:rFonts w:asciiTheme="minorHAnsi" w:eastAsiaTheme="majorEastAsia" w:hAnsiTheme="minorHAnsi" w:cstheme="majorBidi"/>
          <w:color w:val="2E74B5" w:themeColor="accent1" w:themeShade="BF"/>
          <w:sz w:val="32"/>
          <w:szCs w:val="32"/>
        </w:rPr>
      </w:pPr>
    </w:p>
    <w:p w14:paraId="6520D52E" w14:textId="77777777" w:rsidR="004533C4" w:rsidRPr="00AB52E9" w:rsidRDefault="004533C4">
      <w:pPr>
        <w:spacing w:after="160" w:line="259" w:lineRule="auto"/>
        <w:rPr>
          <w:rFonts w:asciiTheme="minorHAnsi" w:eastAsiaTheme="majorEastAsia" w:hAnsiTheme="minorHAnsi" w:cstheme="majorBidi"/>
          <w:color w:val="2E74B5" w:themeColor="accent1" w:themeShade="BF"/>
          <w:sz w:val="32"/>
          <w:szCs w:val="32"/>
        </w:rPr>
      </w:pPr>
    </w:p>
    <w:p w14:paraId="379F452A" w14:textId="77777777" w:rsidR="004533C4" w:rsidRPr="00AB52E9" w:rsidRDefault="004533C4">
      <w:pPr>
        <w:spacing w:after="160" w:line="259" w:lineRule="auto"/>
        <w:rPr>
          <w:rFonts w:asciiTheme="minorHAnsi" w:eastAsiaTheme="majorEastAsia" w:hAnsiTheme="minorHAnsi" w:cstheme="majorBidi"/>
          <w:color w:val="2E74B5" w:themeColor="accent1" w:themeShade="BF"/>
          <w:sz w:val="32"/>
          <w:szCs w:val="32"/>
        </w:rPr>
      </w:pPr>
    </w:p>
    <w:p w14:paraId="742D34F8" w14:textId="77777777" w:rsidR="004533C4" w:rsidRPr="00AB52E9" w:rsidRDefault="004533C4">
      <w:pPr>
        <w:spacing w:after="160" w:line="259" w:lineRule="auto"/>
        <w:rPr>
          <w:rFonts w:asciiTheme="minorHAnsi" w:eastAsiaTheme="majorEastAsia" w:hAnsiTheme="minorHAnsi" w:cstheme="majorBidi"/>
          <w:color w:val="2E74B5" w:themeColor="accent1" w:themeShade="BF"/>
          <w:sz w:val="32"/>
          <w:szCs w:val="32"/>
        </w:rPr>
      </w:pPr>
    </w:p>
    <w:p w14:paraId="055610B3" w14:textId="77777777" w:rsidR="004533C4" w:rsidRPr="00AB52E9" w:rsidRDefault="004533C4">
      <w:pPr>
        <w:spacing w:after="160" w:line="259" w:lineRule="auto"/>
        <w:rPr>
          <w:rFonts w:asciiTheme="minorHAnsi" w:eastAsiaTheme="majorEastAsia" w:hAnsiTheme="minorHAnsi" w:cstheme="majorBidi"/>
          <w:color w:val="2E74B5" w:themeColor="accent1" w:themeShade="BF"/>
          <w:sz w:val="32"/>
          <w:szCs w:val="32"/>
        </w:rPr>
      </w:pPr>
    </w:p>
    <w:p w14:paraId="51CB4738" w14:textId="77777777" w:rsidR="004533C4" w:rsidRPr="00AB52E9" w:rsidRDefault="004533C4">
      <w:pPr>
        <w:spacing w:after="160" w:line="259" w:lineRule="auto"/>
        <w:rPr>
          <w:rFonts w:asciiTheme="minorHAnsi" w:eastAsiaTheme="majorEastAsia" w:hAnsiTheme="minorHAnsi" w:cstheme="majorBidi"/>
          <w:color w:val="2E74B5" w:themeColor="accent1" w:themeShade="BF"/>
          <w:sz w:val="32"/>
          <w:szCs w:val="32"/>
        </w:rPr>
      </w:pPr>
    </w:p>
    <w:p w14:paraId="7E77FEEA" w14:textId="77777777" w:rsidR="004533C4" w:rsidRPr="00AB52E9" w:rsidRDefault="004533C4">
      <w:pPr>
        <w:spacing w:after="160" w:line="259" w:lineRule="auto"/>
        <w:rPr>
          <w:rFonts w:asciiTheme="minorHAnsi" w:eastAsiaTheme="majorEastAsia" w:hAnsiTheme="minorHAnsi" w:cstheme="majorBidi"/>
          <w:color w:val="2E74B5" w:themeColor="accent1" w:themeShade="BF"/>
          <w:sz w:val="32"/>
          <w:szCs w:val="32"/>
        </w:rPr>
      </w:pPr>
    </w:p>
    <w:p w14:paraId="5C7B5376" w14:textId="77777777" w:rsidR="004533C4" w:rsidRPr="00AB52E9" w:rsidRDefault="004533C4">
      <w:pPr>
        <w:spacing w:after="160" w:line="259" w:lineRule="auto"/>
        <w:rPr>
          <w:rFonts w:asciiTheme="minorHAnsi" w:eastAsiaTheme="majorEastAsia" w:hAnsiTheme="minorHAnsi" w:cstheme="majorBidi"/>
          <w:color w:val="2E74B5" w:themeColor="accent1" w:themeShade="BF"/>
          <w:sz w:val="32"/>
          <w:szCs w:val="32"/>
        </w:rPr>
      </w:pPr>
    </w:p>
    <w:p w14:paraId="023DCAD6" w14:textId="77777777" w:rsidR="004533C4" w:rsidRPr="00AB52E9" w:rsidRDefault="004533C4">
      <w:pPr>
        <w:spacing w:after="160" w:line="259" w:lineRule="auto"/>
        <w:rPr>
          <w:rFonts w:asciiTheme="minorHAnsi" w:eastAsiaTheme="majorEastAsia" w:hAnsiTheme="minorHAnsi" w:cstheme="majorBidi"/>
          <w:color w:val="2E74B5" w:themeColor="accent1" w:themeShade="BF"/>
          <w:sz w:val="32"/>
          <w:szCs w:val="32"/>
        </w:rPr>
      </w:pPr>
    </w:p>
    <w:p w14:paraId="179B159D" w14:textId="77777777" w:rsidR="004533C4" w:rsidRPr="00AB52E9" w:rsidRDefault="004533C4">
      <w:pPr>
        <w:spacing w:after="160" w:line="259" w:lineRule="auto"/>
        <w:rPr>
          <w:rFonts w:asciiTheme="minorHAnsi" w:eastAsiaTheme="majorEastAsia" w:hAnsiTheme="minorHAnsi" w:cstheme="majorBidi"/>
          <w:color w:val="2E74B5" w:themeColor="accent1" w:themeShade="BF"/>
          <w:sz w:val="32"/>
          <w:szCs w:val="32"/>
        </w:rPr>
      </w:pPr>
    </w:p>
    <w:p w14:paraId="3398DF69" w14:textId="77777777" w:rsidR="004533C4" w:rsidRPr="00AB52E9" w:rsidRDefault="004533C4">
      <w:pPr>
        <w:spacing w:after="160" w:line="259" w:lineRule="auto"/>
        <w:rPr>
          <w:rFonts w:asciiTheme="minorHAnsi" w:eastAsiaTheme="majorEastAsia" w:hAnsiTheme="minorHAnsi" w:cstheme="majorBidi"/>
          <w:color w:val="2E74B5" w:themeColor="accent1" w:themeShade="BF"/>
          <w:sz w:val="32"/>
          <w:szCs w:val="32"/>
        </w:rPr>
      </w:pPr>
    </w:p>
    <w:p w14:paraId="0ABF928B" w14:textId="77777777" w:rsidR="004533C4" w:rsidRPr="00AB52E9" w:rsidRDefault="004533C4">
      <w:pPr>
        <w:spacing w:after="160" w:line="259" w:lineRule="auto"/>
        <w:rPr>
          <w:rFonts w:asciiTheme="minorHAnsi" w:eastAsiaTheme="majorEastAsia" w:hAnsiTheme="minorHAnsi" w:cstheme="majorBidi"/>
          <w:color w:val="2E74B5" w:themeColor="accent1" w:themeShade="BF"/>
          <w:sz w:val="32"/>
          <w:szCs w:val="32"/>
        </w:rPr>
      </w:pPr>
    </w:p>
    <w:p w14:paraId="72659857" w14:textId="77777777" w:rsidR="004533C4" w:rsidRPr="00AB52E9" w:rsidRDefault="004533C4">
      <w:pPr>
        <w:spacing w:after="160" w:line="259" w:lineRule="auto"/>
        <w:rPr>
          <w:rFonts w:asciiTheme="minorHAnsi" w:eastAsiaTheme="majorEastAsia" w:hAnsiTheme="minorHAnsi" w:cstheme="majorBidi"/>
          <w:color w:val="2E74B5" w:themeColor="accent1" w:themeShade="BF"/>
          <w:sz w:val="32"/>
          <w:szCs w:val="32"/>
        </w:rPr>
      </w:pPr>
    </w:p>
    <w:p w14:paraId="256B5E6B" w14:textId="77777777" w:rsidR="008A0F3D" w:rsidRPr="00AB52E9" w:rsidRDefault="008A0F3D" w:rsidP="008A0F3D">
      <w:pPr>
        <w:pStyle w:val="Heading1"/>
        <w:rPr>
          <w:rFonts w:asciiTheme="minorHAnsi" w:hAnsiTheme="minorHAnsi"/>
          <w:b/>
        </w:rPr>
      </w:pPr>
      <w:r w:rsidRPr="00AB52E9">
        <w:rPr>
          <w:rFonts w:asciiTheme="minorHAnsi" w:hAnsiTheme="minorHAnsi"/>
          <w:b/>
        </w:rPr>
        <w:lastRenderedPageBreak/>
        <w:t>References</w:t>
      </w:r>
      <w:bookmarkEnd w:id="30"/>
    </w:p>
    <w:p w14:paraId="2311F8D4" w14:textId="77777777" w:rsidR="008A0F3D" w:rsidRPr="00AB52E9" w:rsidRDefault="008A0F3D" w:rsidP="008A0F3D">
      <w:pPr>
        <w:rPr>
          <w:rFonts w:asciiTheme="minorHAnsi" w:hAnsiTheme="minorHAnsi"/>
        </w:rPr>
      </w:pPr>
    </w:p>
    <w:p w14:paraId="03839B36" w14:textId="77777777" w:rsidR="008A0F3D" w:rsidRPr="00AB52E9" w:rsidRDefault="008A0F3D" w:rsidP="00CE58A3">
      <w:pPr>
        <w:spacing w:before="120" w:after="120"/>
        <w:ind w:left="720" w:hanging="720"/>
        <w:rPr>
          <w:rFonts w:asciiTheme="minorHAnsi" w:hAnsiTheme="minorHAnsi"/>
        </w:rPr>
      </w:pPr>
      <w:proofErr w:type="gramStart"/>
      <w:r w:rsidRPr="00AB52E9">
        <w:rPr>
          <w:rFonts w:asciiTheme="minorHAnsi" w:hAnsiTheme="minorHAnsi"/>
        </w:rPr>
        <w:t>Clifford, M., Fetters, J., &amp; Yoder, N. (2014).</w:t>
      </w:r>
      <w:proofErr w:type="gramEnd"/>
      <w:r w:rsidRPr="00AB52E9">
        <w:rPr>
          <w:rFonts w:asciiTheme="minorHAnsi" w:hAnsiTheme="minorHAnsi"/>
        </w:rPr>
        <w:t xml:space="preserve"> </w:t>
      </w:r>
      <w:r w:rsidRPr="00AB52E9">
        <w:rPr>
          <w:rFonts w:asciiTheme="minorHAnsi" w:hAnsiTheme="minorHAnsi"/>
          <w:i/>
        </w:rPr>
        <w:t>The five essential practices of school leadership: A framework for principal evaluation</w:t>
      </w:r>
      <w:r w:rsidRPr="00AB52E9">
        <w:rPr>
          <w:rFonts w:asciiTheme="minorHAnsi" w:hAnsiTheme="minorHAnsi"/>
        </w:rPr>
        <w:t>. Washington, DC: American Institutes for Research.</w:t>
      </w:r>
    </w:p>
    <w:p w14:paraId="6AE610F3" w14:textId="77777777" w:rsidR="008A0F3D" w:rsidRPr="00AB52E9" w:rsidRDefault="008A0F3D" w:rsidP="00C83F7E">
      <w:pPr>
        <w:spacing w:before="120" w:after="100" w:afterAutospacing="1"/>
        <w:ind w:left="720" w:hanging="720"/>
        <w:rPr>
          <w:rFonts w:asciiTheme="minorHAnsi" w:hAnsiTheme="minorHAnsi"/>
        </w:rPr>
      </w:pPr>
      <w:proofErr w:type="gramStart"/>
      <w:r w:rsidRPr="00AB52E9">
        <w:rPr>
          <w:rFonts w:asciiTheme="minorHAnsi" w:hAnsiTheme="minorHAnsi"/>
        </w:rPr>
        <w:t>Joint Committee on Standards for Educational Evaluation.</w:t>
      </w:r>
      <w:proofErr w:type="gramEnd"/>
      <w:r w:rsidRPr="00AB52E9">
        <w:rPr>
          <w:rFonts w:asciiTheme="minorHAnsi" w:hAnsiTheme="minorHAnsi"/>
        </w:rPr>
        <w:t xml:space="preserve"> (2014)</w:t>
      </w:r>
      <w:proofErr w:type="gramStart"/>
      <w:r w:rsidRPr="00AB52E9">
        <w:rPr>
          <w:rFonts w:asciiTheme="minorHAnsi" w:hAnsiTheme="minorHAnsi"/>
        </w:rPr>
        <w:t>.</w:t>
      </w:r>
      <w:r w:rsidRPr="00AB52E9">
        <w:rPr>
          <w:rFonts w:asciiTheme="minorHAnsi" w:hAnsiTheme="minorHAnsi"/>
          <w:i/>
        </w:rPr>
        <w:t xml:space="preserve"> Personnel evaluation standards</w:t>
      </w:r>
      <w:r w:rsidRPr="00AB52E9">
        <w:rPr>
          <w:rFonts w:asciiTheme="minorHAnsi" w:hAnsiTheme="minorHAnsi"/>
        </w:rPr>
        <w:t>.</w:t>
      </w:r>
      <w:proofErr w:type="gramEnd"/>
      <w:r w:rsidRPr="00AB52E9">
        <w:rPr>
          <w:rFonts w:asciiTheme="minorHAnsi" w:hAnsiTheme="minorHAnsi"/>
        </w:rPr>
        <w:t xml:space="preserve"> Iowa City, IA: Author. Retrieved from </w:t>
      </w:r>
      <w:hyperlink r:id="rId45" w:history="1">
        <w:r w:rsidRPr="00AB52E9">
          <w:rPr>
            <w:rStyle w:val="Hyperlink"/>
            <w:rFonts w:asciiTheme="minorHAnsi" w:hAnsiTheme="minorHAnsi"/>
          </w:rPr>
          <w:t>http://www.jcsee.org/personnel-evaluation-standards</w:t>
        </w:r>
      </w:hyperlink>
    </w:p>
    <w:p w14:paraId="08E60FE3" w14:textId="77777777" w:rsidR="0035502A" w:rsidRPr="00AB52E9" w:rsidRDefault="0035502A" w:rsidP="00C83F7E">
      <w:pPr>
        <w:spacing w:after="100" w:afterAutospacing="1"/>
        <w:ind w:left="720" w:hanging="720"/>
        <w:rPr>
          <w:rFonts w:asciiTheme="minorHAnsi" w:hAnsiTheme="minorHAnsi"/>
          <w:szCs w:val="18"/>
        </w:rPr>
      </w:pPr>
      <w:proofErr w:type="gramStart"/>
      <w:r w:rsidRPr="00AB52E9">
        <w:rPr>
          <w:rFonts w:asciiTheme="minorHAnsi" w:hAnsiTheme="minorHAnsi"/>
          <w:szCs w:val="18"/>
        </w:rPr>
        <w:t>National Policy Board for Educational Administration.</w:t>
      </w:r>
      <w:proofErr w:type="gramEnd"/>
      <w:r w:rsidRPr="00AB52E9">
        <w:rPr>
          <w:rFonts w:asciiTheme="minorHAnsi" w:hAnsiTheme="minorHAnsi"/>
          <w:szCs w:val="18"/>
        </w:rPr>
        <w:t xml:space="preserve"> (2015)</w:t>
      </w:r>
      <w:proofErr w:type="gramStart"/>
      <w:r w:rsidRPr="00AB52E9">
        <w:rPr>
          <w:rFonts w:asciiTheme="minorHAnsi" w:hAnsiTheme="minorHAnsi"/>
          <w:szCs w:val="18"/>
        </w:rPr>
        <w:t xml:space="preserve">. </w:t>
      </w:r>
      <w:r w:rsidRPr="00AB52E9">
        <w:rPr>
          <w:rFonts w:asciiTheme="minorHAnsi" w:hAnsiTheme="minorHAnsi"/>
          <w:i/>
          <w:szCs w:val="18"/>
        </w:rPr>
        <w:t>Professional Standards for   Educational Leaders</w:t>
      </w:r>
      <w:r w:rsidRPr="00AB52E9">
        <w:rPr>
          <w:rFonts w:asciiTheme="minorHAnsi" w:hAnsiTheme="minorHAnsi"/>
          <w:szCs w:val="18"/>
        </w:rPr>
        <w:t>.</w:t>
      </w:r>
      <w:proofErr w:type="gramEnd"/>
      <w:r w:rsidRPr="00AB52E9">
        <w:rPr>
          <w:rFonts w:asciiTheme="minorHAnsi" w:hAnsiTheme="minorHAnsi"/>
          <w:szCs w:val="18"/>
        </w:rPr>
        <w:t xml:space="preserve"> Reston, VA: Author. Retrieved from </w:t>
      </w:r>
      <w:hyperlink r:id="rId46" w:history="1">
        <w:r w:rsidRPr="00AB52E9">
          <w:rPr>
            <w:rStyle w:val="Hyperlink"/>
            <w:rFonts w:asciiTheme="minorHAnsi" w:hAnsiTheme="minorHAnsi"/>
            <w:szCs w:val="18"/>
          </w:rPr>
          <w:t>http://www.npbea.org</w:t>
        </w:r>
      </w:hyperlink>
      <w:r w:rsidRPr="00AB52E9">
        <w:rPr>
          <w:rFonts w:asciiTheme="minorHAnsi" w:hAnsiTheme="minorHAnsi"/>
          <w:szCs w:val="18"/>
        </w:rPr>
        <w:t xml:space="preserve">  </w:t>
      </w:r>
    </w:p>
    <w:p w14:paraId="496B3595" w14:textId="77777777" w:rsidR="0035502A" w:rsidRPr="00AB52E9" w:rsidRDefault="0035502A" w:rsidP="00CE58A3">
      <w:pPr>
        <w:pStyle w:val="NormalWeb"/>
        <w:spacing w:before="120" w:beforeAutospacing="0" w:after="120" w:afterAutospacing="0"/>
        <w:ind w:left="720" w:hanging="720"/>
        <w:rPr>
          <w:rFonts w:asciiTheme="minorHAnsi" w:hAnsiTheme="minorHAnsi"/>
          <w:szCs w:val="18"/>
        </w:rPr>
      </w:pPr>
    </w:p>
    <w:p w14:paraId="30F3829A" w14:textId="77777777" w:rsidR="0035502A" w:rsidRPr="00AB52E9" w:rsidRDefault="0035502A" w:rsidP="00CE58A3">
      <w:pPr>
        <w:pStyle w:val="NormalWeb"/>
        <w:spacing w:before="120" w:beforeAutospacing="0" w:after="120" w:afterAutospacing="0"/>
        <w:ind w:left="720" w:hanging="720"/>
        <w:rPr>
          <w:rFonts w:asciiTheme="minorHAnsi" w:hAnsiTheme="minorHAnsi"/>
          <w:szCs w:val="18"/>
        </w:rPr>
      </w:pPr>
    </w:p>
    <w:p w14:paraId="234AF892" w14:textId="16DBC85B" w:rsidR="00F97832" w:rsidRPr="00AB52E9" w:rsidRDefault="00F97832" w:rsidP="00FB7C7B">
      <w:pPr>
        <w:rPr>
          <w:rFonts w:asciiTheme="minorHAnsi" w:hAnsiTheme="minorHAnsi"/>
          <w:sz w:val="22"/>
          <w:szCs w:val="22"/>
        </w:rPr>
      </w:pPr>
    </w:p>
    <w:sectPr w:rsidR="00F97832" w:rsidRPr="00AB52E9" w:rsidSect="00191689">
      <w:footerReference w:type="default" r:id="rId47"/>
      <w:pgSz w:w="12240" w:h="15840"/>
      <w:pgMar w:top="1440" w:right="1440" w:bottom="1440" w:left="1440" w:header="720" w:footer="720" w:gutter="0"/>
      <w:pgNumType w:start="1"/>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782A09E" w15:done="0"/>
  <w15:commentEx w15:paraId="6AFB6EDB" w15:done="0"/>
  <w15:commentEx w15:paraId="39A12CD6" w15:done="0"/>
  <w15:commentEx w15:paraId="10FE99EC" w15:done="0"/>
  <w15:commentEx w15:paraId="2C8DE1A1" w15:done="0"/>
  <w15:commentEx w15:paraId="7E0C0F15" w15:done="0"/>
  <w15:commentEx w15:paraId="6732CA4B" w15:done="0"/>
  <w15:commentEx w15:paraId="7C51B76B" w15:done="0"/>
  <w15:commentEx w15:paraId="1341C1C9" w15:done="0"/>
  <w15:commentEx w15:paraId="133D9243" w15:done="0"/>
  <w15:commentEx w15:paraId="06CEA854" w15:done="0"/>
  <w15:commentEx w15:paraId="63796C6F" w15:done="0"/>
  <w15:commentEx w15:paraId="6191673B" w15:done="0"/>
  <w15:commentEx w15:paraId="29A45BFC" w15:done="0"/>
  <w15:commentEx w15:paraId="4F552A4F" w15:done="0"/>
  <w15:commentEx w15:paraId="6A0BA307" w15:done="0"/>
  <w15:commentEx w15:paraId="58A4BA2B" w15:done="0"/>
  <w15:commentEx w15:paraId="332FC013" w15:done="0"/>
  <w15:commentEx w15:paraId="0C23B6F3" w15:done="0"/>
  <w15:commentEx w15:paraId="0661DEC6" w15:done="0"/>
  <w15:commentEx w15:paraId="57C2A060" w15:done="0"/>
  <w15:commentEx w15:paraId="4E923738" w15:done="0"/>
  <w15:commentEx w15:paraId="256958F8" w15:done="0"/>
  <w15:commentEx w15:paraId="7B0ECA98" w15:done="0"/>
  <w15:commentEx w15:paraId="28D313D9" w15:done="0"/>
  <w15:commentEx w15:paraId="2D39E217" w15:done="0"/>
  <w15:commentEx w15:paraId="56CCDF9C" w15:done="0"/>
  <w15:commentEx w15:paraId="19629E1B" w15:done="0"/>
  <w15:commentEx w15:paraId="4091899A" w15:done="0"/>
  <w15:commentEx w15:paraId="1F9F86CB" w15:done="0"/>
  <w15:commentEx w15:paraId="212EEEA9"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85DE88" w14:textId="77777777" w:rsidR="002D2F73" w:rsidRDefault="002D2F73" w:rsidP="00951C33">
      <w:r>
        <w:separator/>
      </w:r>
    </w:p>
  </w:endnote>
  <w:endnote w:type="continuationSeparator" w:id="0">
    <w:p w14:paraId="73AA650F" w14:textId="77777777" w:rsidR="002D2F73" w:rsidRDefault="002D2F73" w:rsidP="00951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Segoe UI">
    <w:altName w:val="Calibri"/>
    <w:charset w:val="00"/>
    <w:family w:val="swiss"/>
    <w:pitch w:val="variable"/>
    <w:sig w:usb0="E10022FF" w:usb1="C000E47F" w:usb2="00000029" w:usb3="00000000" w:csb0="000001DF" w:csb1="00000000"/>
  </w:font>
  <w:font w:name="Times Roman">
    <w:panose1 w:val="00000500000000020000"/>
    <w:charset w:val="00"/>
    <w:family w:val="auto"/>
    <w:pitch w:val="variable"/>
    <w:sig w:usb0="E00002FF" w:usb1="5000205A" w:usb2="00000000" w:usb3="00000000" w:csb0="0000019F"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4EDFA1" w14:textId="3FD249BA" w:rsidR="002D2F73" w:rsidRPr="000C6531" w:rsidRDefault="002D2F73">
    <w:pPr>
      <w:pStyle w:val="Footer"/>
      <w:rPr>
        <w:sz w:val="20"/>
        <w:szCs w:val="20"/>
      </w:rPr>
    </w:pPr>
    <w:r>
      <w:rPr>
        <w:sz w:val="22"/>
        <w:szCs w:val="22"/>
      </w:rPr>
      <w:ptab w:relativeTo="margin" w:alignment="right" w:leader="none"/>
    </w:r>
    <w:r>
      <w:rPr>
        <w:sz w:val="22"/>
        <w:szCs w:val="22"/>
      </w:rPr>
      <w:t>U.S. Virgin Islands</w:t>
    </w:r>
    <w:r w:rsidRPr="004C3E3D">
      <w:rPr>
        <w:sz w:val="22"/>
        <w:szCs w:val="22"/>
      </w:rPr>
      <w:t xml:space="preserve"> </w:t>
    </w:r>
    <w:r>
      <w:rPr>
        <w:sz w:val="22"/>
        <w:szCs w:val="22"/>
      </w:rPr>
      <w:t xml:space="preserve">Coordinator </w:t>
    </w:r>
    <w:r w:rsidRPr="004C3E3D">
      <w:rPr>
        <w:sz w:val="22"/>
        <w:szCs w:val="22"/>
      </w:rPr>
      <w:t>Evaluation Guidebook</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0C1CBE" w14:textId="59A8796F" w:rsidR="002D2F73" w:rsidRPr="000C6531" w:rsidRDefault="002D2F73">
    <w:pPr>
      <w:pStyle w:val="Footer"/>
      <w:rPr>
        <w:sz w:val="20"/>
        <w:szCs w:val="20"/>
      </w:rPr>
    </w:pPr>
    <w:r>
      <w:rPr>
        <w:sz w:val="22"/>
        <w:szCs w:val="22"/>
      </w:rPr>
      <w:ptab w:relativeTo="margin" w:alignment="right" w:leader="none"/>
    </w:r>
    <w:r>
      <w:rPr>
        <w:sz w:val="22"/>
        <w:szCs w:val="22"/>
      </w:rPr>
      <w:t>U.S. Virgin Islands</w:t>
    </w:r>
    <w:r w:rsidRPr="004C3E3D">
      <w:rPr>
        <w:sz w:val="22"/>
        <w:szCs w:val="22"/>
      </w:rPr>
      <w:t xml:space="preserve"> </w:t>
    </w:r>
    <w:r>
      <w:rPr>
        <w:sz w:val="22"/>
        <w:szCs w:val="22"/>
      </w:rPr>
      <w:t xml:space="preserve">Coordinator </w:t>
    </w:r>
    <w:r w:rsidRPr="004C3E3D">
      <w:rPr>
        <w:sz w:val="22"/>
        <w:szCs w:val="22"/>
      </w:rPr>
      <w:t>Evaluation Guidebook</w:t>
    </w:r>
    <w:r w:rsidRPr="00F10201">
      <w:rPr>
        <w:sz w:val="20"/>
        <w:szCs w:val="20"/>
      </w:rPr>
      <w:t>—</w:t>
    </w:r>
    <w:r w:rsidRPr="000C6531">
      <w:rPr>
        <w:sz w:val="20"/>
        <w:szCs w:val="20"/>
      </w:rPr>
      <w:fldChar w:fldCharType="begin"/>
    </w:r>
    <w:r w:rsidRPr="000C6531">
      <w:rPr>
        <w:sz w:val="20"/>
        <w:szCs w:val="20"/>
      </w:rPr>
      <w:instrText xml:space="preserve"> PAGE   \* MERGEFORMAT </w:instrText>
    </w:r>
    <w:r w:rsidRPr="000C6531">
      <w:rPr>
        <w:sz w:val="20"/>
        <w:szCs w:val="20"/>
      </w:rPr>
      <w:fldChar w:fldCharType="separate"/>
    </w:r>
    <w:r w:rsidR="00D23DED">
      <w:rPr>
        <w:noProof/>
        <w:sz w:val="20"/>
        <w:szCs w:val="20"/>
      </w:rPr>
      <w:t>iii</w:t>
    </w:r>
    <w:r w:rsidRPr="000C6531">
      <w:rPr>
        <w:noProof/>
        <w:sz w:val="20"/>
        <w:szCs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6639359"/>
      <w:docPartObj>
        <w:docPartGallery w:val="Page Numbers (Bottom of Page)"/>
        <w:docPartUnique/>
      </w:docPartObj>
    </w:sdtPr>
    <w:sdtEndPr>
      <w:rPr>
        <w:noProof/>
      </w:rPr>
    </w:sdtEndPr>
    <w:sdtContent>
      <w:p w14:paraId="33A43B01" w14:textId="2A2733E8" w:rsidR="002D2F73" w:rsidRDefault="002D2F73">
        <w:pPr>
          <w:pStyle w:val="Footer"/>
          <w:jc w:val="right"/>
        </w:pPr>
        <w:r>
          <w:fldChar w:fldCharType="begin"/>
        </w:r>
        <w:r>
          <w:instrText xml:space="preserve"> PAGE   \* MERGEFORMAT </w:instrText>
        </w:r>
        <w:r>
          <w:fldChar w:fldCharType="separate"/>
        </w:r>
        <w:r w:rsidR="00D23DED">
          <w:rPr>
            <w:noProof/>
          </w:rPr>
          <w:t>18</w:t>
        </w:r>
        <w:r>
          <w:rPr>
            <w:noProof/>
          </w:rPr>
          <w:fldChar w:fldCharType="end"/>
        </w:r>
      </w:p>
    </w:sdtContent>
  </w:sdt>
  <w:p w14:paraId="34709743" w14:textId="77777777" w:rsidR="002D2F73" w:rsidRPr="000C6531" w:rsidRDefault="002D2F73">
    <w:pPr>
      <w:pStyle w:val="Footer"/>
      <w:rPr>
        <w:sz w:val="20"/>
        <w:szCs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C8BE9F" w14:textId="77777777" w:rsidR="002D2F73" w:rsidRDefault="002D2F73" w:rsidP="00951C33">
      <w:r>
        <w:separator/>
      </w:r>
    </w:p>
  </w:footnote>
  <w:footnote w:type="continuationSeparator" w:id="0">
    <w:p w14:paraId="3DA6DF0E" w14:textId="77777777" w:rsidR="002D2F73" w:rsidRDefault="002D2F73" w:rsidP="00951C3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8C3CAF" w14:textId="77777777" w:rsidR="002D2F73" w:rsidRDefault="002D2F7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C1EF7"/>
    <w:multiLevelType w:val="hybridMultilevel"/>
    <w:tmpl w:val="078A78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00701C"/>
    <w:multiLevelType w:val="hybridMultilevel"/>
    <w:tmpl w:val="64B60752"/>
    <w:lvl w:ilvl="0" w:tplc="EC8A31C2">
      <w:start w:val="1"/>
      <w:numFmt w:val="decimal"/>
      <w:lvlText w:val="%1."/>
      <w:lvlJc w:val="left"/>
      <w:pPr>
        <w:ind w:left="720" w:hanging="360"/>
      </w:pPr>
      <w:rPr>
        <w:rFonts w:eastAsia="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3A06F2"/>
    <w:multiLevelType w:val="hybridMultilevel"/>
    <w:tmpl w:val="32B49B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A3067F"/>
    <w:multiLevelType w:val="hybridMultilevel"/>
    <w:tmpl w:val="F288EDE0"/>
    <w:lvl w:ilvl="0" w:tplc="66B8027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032751"/>
    <w:multiLevelType w:val="hybridMultilevel"/>
    <w:tmpl w:val="9928FFDE"/>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FE579DF"/>
    <w:multiLevelType w:val="hybridMultilevel"/>
    <w:tmpl w:val="1D06C244"/>
    <w:lvl w:ilvl="0" w:tplc="63FAEE48">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E62913"/>
    <w:multiLevelType w:val="hybridMultilevel"/>
    <w:tmpl w:val="F76EF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12334E"/>
    <w:multiLevelType w:val="hybridMultilevel"/>
    <w:tmpl w:val="0C742BBE"/>
    <w:lvl w:ilvl="0" w:tplc="6DACF4F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0820F9"/>
    <w:multiLevelType w:val="hybridMultilevel"/>
    <w:tmpl w:val="46B61C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2F60ED1"/>
    <w:multiLevelType w:val="hybridMultilevel"/>
    <w:tmpl w:val="50D211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35267A6"/>
    <w:multiLevelType w:val="hybridMultilevel"/>
    <w:tmpl w:val="2BB07C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36425E0"/>
    <w:multiLevelType w:val="hybridMultilevel"/>
    <w:tmpl w:val="BF8041A0"/>
    <w:lvl w:ilvl="0" w:tplc="66B8027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FD3F22"/>
    <w:multiLevelType w:val="hybridMultilevel"/>
    <w:tmpl w:val="9C2CDF7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A5372A"/>
    <w:multiLevelType w:val="hybridMultilevel"/>
    <w:tmpl w:val="14507D7C"/>
    <w:lvl w:ilvl="0" w:tplc="04090001">
      <w:start w:val="1"/>
      <w:numFmt w:val="bullet"/>
      <w:lvlText w:val=""/>
      <w:lvlJc w:val="left"/>
      <w:pPr>
        <w:ind w:left="720" w:hanging="360"/>
      </w:pPr>
      <w:rPr>
        <w:rFonts w:ascii="Symbol" w:hAnsi="Symbol" w:hint="default"/>
      </w:rPr>
    </w:lvl>
    <w:lvl w:ilvl="1" w:tplc="66B80278">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8C5634"/>
    <w:multiLevelType w:val="hybridMultilevel"/>
    <w:tmpl w:val="5B2AB6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9D6D92"/>
    <w:multiLevelType w:val="hybridMultilevel"/>
    <w:tmpl w:val="92B2446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6">
    <w:nsid w:val="23EA78EC"/>
    <w:multiLevelType w:val="hybridMultilevel"/>
    <w:tmpl w:val="74D80C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6874BC0"/>
    <w:multiLevelType w:val="hybridMultilevel"/>
    <w:tmpl w:val="794A869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7633A84"/>
    <w:multiLevelType w:val="hybridMultilevel"/>
    <w:tmpl w:val="4A5E71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AE60D7"/>
    <w:multiLevelType w:val="hybridMultilevel"/>
    <w:tmpl w:val="DA9ADDB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DD866E7"/>
    <w:multiLevelType w:val="multilevel"/>
    <w:tmpl w:val="E46E0674"/>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2E401C21"/>
    <w:multiLevelType w:val="hybridMultilevel"/>
    <w:tmpl w:val="8BCA4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E4C5C17"/>
    <w:multiLevelType w:val="hybridMultilevel"/>
    <w:tmpl w:val="FC6A2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173392C"/>
    <w:multiLevelType w:val="hybridMultilevel"/>
    <w:tmpl w:val="413E4B18"/>
    <w:lvl w:ilvl="0" w:tplc="513A8EF2">
      <w:start w:val="1"/>
      <w:numFmt w:val="decimal"/>
      <w:lvlText w:val="%1."/>
      <w:lvlJc w:val="left"/>
      <w:pPr>
        <w:ind w:left="541" w:hanging="360"/>
      </w:pPr>
      <w:rPr>
        <w:rFonts w:hint="default"/>
        <w:b/>
      </w:rPr>
    </w:lvl>
    <w:lvl w:ilvl="1" w:tplc="04090019" w:tentative="1">
      <w:start w:val="1"/>
      <w:numFmt w:val="lowerLetter"/>
      <w:lvlText w:val="%2."/>
      <w:lvlJc w:val="left"/>
      <w:pPr>
        <w:ind w:left="1261" w:hanging="360"/>
      </w:pPr>
    </w:lvl>
    <w:lvl w:ilvl="2" w:tplc="0409001B" w:tentative="1">
      <w:start w:val="1"/>
      <w:numFmt w:val="lowerRoman"/>
      <w:lvlText w:val="%3."/>
      <w:lvlJc w:val="right"/>
      <w:pPr>
        <w:ind w:left="1981" w:hanging="180"/>
      </w:pPr>
    </w:lvl>
    <w:lvl w:ilvl="3" w:tplc="0409000F" w:tentative="1">
      <w:start w:val="1"/>
      <w:numFmt w:val="decimal"/>
      <w:lvlText w:val="%4."/>
      <w:lvlJc w:val="left"/>
      <w:pPr>
        <w:ind w:left="2701" w:hanging="360"/>
      </w:pPr>
    </w:lvl>
    <w:lvl w:ilvl="4" w:tplc="04090019" w:tentative="1">
      <w:start w:val="1"/>
      <w:numFmt w:val="lowerLetter"/>
      <w:lvlText w:val="%5."/>
      <w:lvlJc w:val="left"/>
      <w:pPr>
        <w:ind w:left="3421" w:hanging="360"/>
      </w:pPr>
    </w:lvl>
    <w:lvl w:ilvl="5" w:tplc="0409001B" w:tentative="1">
      <w:start w:val="1"/>
      <w:numFmt w:val="lowerRoman"/>
      <w:lvlText w:val="%6."/>
      <w:lvlJc w:val="right"/>
      <w:pPr>
        <w:ind w:left="4141" w:hanging="180"/>
      </w:pPr>
    </w:lvl>
    <w:lvl w:ilvl="6" w:tplc="0409000F" w:tentative="1">
      <w:start w:val="1"/>
      <w:numFmt w:val="decimal"/>
      <w:lvlText w:val="%7."/>
      <w:lvlJc w:val="left"/>
      <w:pPr>
        <w:ind w:left="4861" w:hanging="360"/>
      </w:pPr>
    </w:lvl>
    <w:lvl w:ilvl="7" w:tplc="04090019" w:tentative="1">
      <w:start w:val="1"/>
      <w:numFmt w:val="lowerLetter"/>
      <w:lvlText w:val="%8."/>
      <w:lvlJc w:val="left"/>
      <w:pPr>
        <w:ind w:left="5581" w:hanging="360"/>
      </w:pPr>
    </w:lvl>
    <w:lvl w:ilvl="8" w:tplc="0409001B" w:tentative="1">
      <w:start w:val="1"/>
      <w:numFmt w:val="lowerRoman"/>
      <w:lvlText w:val="%9."/>
      <w:lvlJc w:val="right"/>
      <w:pPr>
        <w:ind w:left="6301" w:hanging="180"/>
      </w:pPr>
    </w:lvl>
  </w:abstractNum>
  <w:abstractNum w:abstractNumId="24">
    <w:nsid w:val="31E433DE"/>
    <w:multiLevelType w:val="multilevel"/>
    <w:tmpl w:val="20F85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25D596D"/>
    <w:multiLevelType w:val="hybridMultilevel"/>
    <w:tmpl w:val="A336CD82"/>
    <w:lvl w:ilvl="0" w:tplc="70782E60">
      <w:start w:val="1"/>
      <w:numFmt w:val="decimal"/>
      <w:lvlText w:val="%1."/>
      <w:lvlJc w:val="left"/>
      <w:pPr>
        <w:ind w:left="360" w:hanging="360"/>
      </w:pPr>
      <w:rPr>
        <w:rFonts w:eastAsia="Cambri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334A574A"/>
    <w:multiLevelType w:val="hybridMultilevel"/>
    <w:tmpl w:val="6534FA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3446265F"/>
    <w:multiLevelType w:val="hybridMultilevel"/>
    <w:tmpl w:val="A984B2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6800E4C"/>
    <w:multiLevelType w:val="hybridMultilevel"/>
    <w:tmpl w:val="56685EFA"/>
    <w:lvl w:ilvl="0" w:tplc="66B8027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7D05FE2"/>
    <w:multiLevelType w:val="hybridMultilevel"/>
    <w:tmpl w:val="75F0D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91A591A"/>
    <w:multiLevelType w:val="hybridMultilevel"/>
    <w:tmpl w:val="20D4D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979167C"/>
    <w:multiLevelType w:val="hybridMultilevel"/>
    <w:tmpl w:val="82EAE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A1F0606"/>
    <w:multiLevelType w:val="hybridMultilevel"/>
    <w:tmpl w:val="A83A6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AC60EAF"/>
    <w:multiLevelType w:val="hybridMultilevel"/>
    <w:tmpl w:val="70141000"/>
    <w:lvl w:ilvl="0" w:tplc="04090005">
      <w:start w:val="1"/>
      <w:numFmt w:val="bullet"/>
      <w:lvlText w:val=""/>
      <w:lvlJc w:val="left"/>
      <w:pPr>
        <w:ind w:left="720" w:hanging="360"/>
      </w:pPr>
      <w:rPr>
        <w:rFonts w:ascii="Wingdings" w:hAnsi="Wingdings" w:hint="default"/>
      </w:rPr>
    </w:lvl>
    <w:lvl w:ilvl="1" w:tplc="66B80278">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DEF2B63"/>
    <w:multiLevelType w:val="hybridMultilevel"/>
    <w:tmpl w:val="96F84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0373BF9"/>
    <w:multiLevelType w:val="hybridMultilevel"/>
    <w:tmpl w:val="7DCC9544"/>
    <w:lvl w:ilvl="0" w:tplc="5362711A">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04443DF"/>
    <w:multiLevelType w:val="hybridMultilevel"/>
    <w:tmpl w:val="C7A2479C"/>
    <w:lvl w:ilvl="0" w:tplc="66B8027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1F22567"/>
    <w:multiLevelType w:val="hybridMultilevel"/>
    <w:tmpl w:val="DA9ADDB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3433646"/>
    <w:multiLevelType w:val="hybridMultilevel"/>
    <w:tmpl w:val="32B49B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4F07BBA"/>
    <w:multiLevelType w:val="hybridMultilevel"/>
    <w:tmpl w:val="0F221190"/>
    <w:lvl w:ilvl="0" w:tplc="13AE3998">
      <w:start w:val="1"/>
      <w:numFmt w:val="bullet"/>
      <w:pStyle w:val="Bullet1"/>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5DF2CA1"/>
    <w:multiLevelType w:val="hybridMultilevel"/>
    <w:tmpl w:val="CAF00632"/>
    <w:lvl w:ilvl="0" w:tplc="FD762288">
      <w:start w:val="1"/>
      <w:numFmt w:val="decimal"/>
      <w:lvlText w:val="%1."/>
      <w:lvlJc w:val="left"/>
      <w:pPr>
        <w:ind w:left="630" w:hanging="360"/>
      </w:pPr>
      <w:rPr>
        <w:rFonts w:eastAsia="Cambria" w:hint="default"/>
        <w:b/>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92A1EDB"/>
    <w:multiLevelType w:val="hybridMultilevel"/>
    <w:tmpl w:val="74C29A9A"/>
    <w:lvl w:ilvl="0" w:tplc="5522849A">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D143956"/>
    <w:multiLevelType w:val="hybridMultilevel"/>
    <w:tmpl w:val="78A4BB58"/>
    <w:lvl w:ilvl="0" w:tplc="4986F362">
      <w:start w:val="1"/>
      <w:numFmt w:val="decimal"/>
      <w:lvlText w:val="%1."/>
      <w:lvlJc w:val="left"/>
      <w:pPr>
        <w:ind w:left="720" w:hanging="360"/>
      </w:pPr>
      <w:rPr>
        <w:rFont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E596DB4"/>
    <w:multiLevelType w:val="hybridMultilevel"/>
    <w:tmpl w:val="4532DA34"/>
    <w:lvl w:ilvl="0" w:tplc="66B8027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4870399"/>
    <w:multiLevelType w:val="hybridMultilevel"/>
    <w:tmpl w:val="61D80244"/>
    <w:lvl w:ilvl="0" w:tplc="66B8027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5DB6960"/>
    <w:multiLevelType w:val="hybridMultilevel"/>
    <w:tmpl w:val="7A824FE4"/>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46">
    <w:nsid w:val="5622170D"/>
    <w:multiLevelType w:val="hybridMultilevel"/>
    <w:tmpl w:val="2BE09B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576928B4"/>
    <w:multiLevelType w:val="hybridMultilevel"/>
    <w:tmpl w:val="ED3A8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C48756E"/>
    <w:multiLevelType w:val="hybridMultilevel"/>
    <w:tmpl w:val="E1809CB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DB81B9B"/>
    <w:multiLevelType w:val="multilevel"/>
    <w:tmpl w:val="471C9066"/>
    <w:lvl w:ilvl="0">
      <w:start w:val="1"/>
      <w:numFmt w:val="bullet"/>
      <w:pStyle w:val="Bullet10"/>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nsid w:val="5E3F6FEE"/>
    <w:multiLevelType w:val="hybridMultilevel"/>
    <w:tmpl w:val="AA3E8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20C3C68"/>
    <w:multiLevelType w:val="hybridMultilevel"/>
    <w:tmpl w:val="5E484DEE"/>
    <w:lvl w:ilvl="0" w:tplc="BC5A41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21936A1"/>
    <w:multiLevelType w:val="hybridMultilevel"/>
    <w:tmpl w:val="794A869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24F2E8B"/>
    <w:multiLevelType w:val="hybridMultilevel"/>
    <w:tmpl w:val="A6C43A7E"/>
    <w:lvl w:ilvl="0" w:tplc="0409000F">
      <w:start w:val="1"/>
      <w:numFmt w:val="decimal"/>
      <w:lvlText w:val="%1."/>
      <w:lvlJc w:val="left"/>
      <w:pPr>
        <w:ind w:left="2790" w:hanging="360"/>
      </w:pPr>
      <w:rPr>
        <w:rFonts w:hint="default"/>
      </w:r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54">
    <w:nsid w:val="6401560B"/>
    <w:multiLevelType w:val="hybridMultilevel"/>
    <w:tmpl w:val="3B20A26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68276A69"/>
    <w:multiLevelType w:val="hybridMultilevel"/>
    <w:tmpl w:val="3BAA3D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68431F18"/>
    <w:multiLevelType w:val="hybridMultilevel"/>
    <w:tmpl w:val="00668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69B17E38"/>
    <w:multiLevelType w:val="hybridMultilevel"/>
    <w:tmpl w:val="1A9084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6A173C8A"/>
    <w:multiLevelType w:val="hybridMultilevel"/>
    <w:tmpl w:val="BED69C1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AA76039"/>
    <w:multiLevelType w:val="hybridMultilevel"/>
    <w:tmpl w:val="79D68E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6B723E00"/>
    <w:multiLevelType w:val="hybridMultilevel"/>
    <w:tmpl w:val="40427D78"/>
    <w:lvl w:ilvl="0" w:tplc="C15C719E">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CB40BCF"/>
    <w:multiLevelType w:val="hybridMultilevel"/>
    <w:tmpl w:val="F410CF06"/>
    <w:lvl w:ilvl="0" w:tplc="A29487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CEF5ADA"/>
    <w:multiLevelType w:val="hybridMultilevel"/>
    <w:tmpl w:val="40E2A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6F3A514C"/>
    <w:multiLevelType w:val="hybridMultilevel"/>
    <w:tmpl w:val="B9267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712328DF"/>
    <w:multiLevelType w:val="hybridMultilevel"/>
    <w:tmpl w:val="36EAF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27D0253"/>
    <w:multiLevelType w:val="hybridMultilevel"/>
    <w:tmpl w:val="8DAEE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74216546"/>
    <w:multiLevelType w:val="hybridMultilevel"/>
    <w:tmpl w:val="FBB01B2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75D66865"/>
    <w:multiLevelType w:val="hybridMultilevel"/>
    <w:tmpl w:val="D8000AA2"/>
    <w:lvl w:ilvl="0" w:tplc="31A87388">
      <w:start w:val="1"/>
      <w:numFmt w:val="decimal"/>
      <w:lvlText w:val="%1."/>
      <w:lvlJc w:val="left"/>
      <w:pPr>
        <w:ind w:left="3600" w:hanging="360"/>
      </w:pPr>
      <w:rPr>
        <w:rFonts w:ascii="Times New Roman" w:hAnsi="Times New Roman" w:cs="Times New Roman" w:hint="default"/>
        <w:sz w:val="24"/>
        <w:szCs w:val="24"/>
      </w:rPr>
    </w:lvl>
    <w:lvl w:ilvl="1" w:tplc="04090003">
      <w:start w:val="1"/>
      <w:numFmt w:val="bullet"/>
      <w:lvlText w:val="o"/>
      <w:lvlJc w:val="left"/>
      <w:pPr>
        <w:ind w:left="4320" w:hanging="360"/>
      </w:pPr>
      <w:rPr>
        <w:rFonts w:ascii="Courier New" w:hAnsi="Courier New" w:cs="Courier New" w:hint="default"/>
      </w:rPr>
    </w:lvl>
    <w:lvl w:ilvl="2" w:tplc="04090005">
      <w:start w:val="1"/>
      <w:numFmt w:val="bullet"/>
      <w:lvlText w:val=""/>
      <w:lvlJc w:val="left"/>
      <w:pPr>
        <w:ind w:left="5040" w:hanging="360"/>
      </w:pPr>
      <w:rPr>
        <w:rFonts w:ascii="Wingdings" w:hAnsi="Wingdings" w:hint="default"/>
      </w:rPr>
    </w:lvl>
    <w:lvl w:ilvl="3" w:tplc="04090001">
      <w:start w:val="1"/>
      <w:numFmt w:val="bullet"/>
      <w:lvlText w:val=""/>
      <w:lvlJc w:val="left"/>
      <w:pPr>
        <w:ind w:left="5760" w:hanging="360"/>
      </w:pPr>
      <w:rPr>
        <w:rFonts w:ascii="Symbol" w:hAnsi="Symbol" w:hint="default"/>
      </w:rPr>
    </w:lvl>
    <w:lvl w:ilvl="4" w:tplc="04090003">
      <w:start w:val="1"/>
      <w:numFmt w:val="bullet"/>
      <w:lvlText w:val="o"/>
      <w:lvlJc w:val="left"/>
      <w:pPr>
        <w:ind w:left="6480" w:hanging="360"/>
      </w:pPr>
      <w:rPr>
        <w:rFonts w:ascii="Courier New" w:hAnsi="Courier New" w:cs="Courier New" w:hint="default"/>
      </w:rPr>
    </w:lvl>
    <w:lvl w:ilvl="5" w:tplc="04090005">
      <w:start w:val="1"/>
      <w:numFmt w:val="bullet"/>
      <w:lvlText w:val=""/>
      <w:lvlJc w:val="left"/>
      <w:pPr>
        <w:ind w:left="7200" w:hanging="360"/>
      </w:pPr>
      <w:rPr>
        <w:rFonts w:ascii="Wingdings" w:hAnsi="Wingdings" w:hint="default"/>
      </w:rPr>
    </w:lvl>
    <w:lvl w:ilvl="6" w:tplc="04090001">
      <w:start w:val="1"/>
      <w:numFmt w:val="bullet"/>
      <w:lvlText w:val=""/>
      <w:lvlJc w:val="left"/>
      <w:pPr>
        <w:ind w:left="7920" w:hanging="360"/>
      </w:pPr>
      <w:rPr>
        <w:rFonts w:ascii="Symbol" w:hAnsi="Symbol" w:hint="default"/>
      </w:rPr>
    </w:lvl>
    <w:lvl w:ilvl="7" w:tplc="04090003">
      <w:start w:val="1"/>
      <w:numFmt w:val="bullet"/>
      <w:lvlText w:val="o"/>
      <w:lvlJc w:val="left"/>
      <w:pPr>
        <w:ind w:left="8640" w:hanging="360"/>
      </w:pPr>
      <w:rPr>
        <w:rFonts w:ascii="Courier New" w:hAnsi="Courier New" w:cs="Courier New" w:hint="default"/>
      </w:rPr>
    </w:lvl>
    <w:lvl w:ilvl="8" w:tplc="04090005">
      <w:start w:val="1"/>
      <w:numFmt w:val="bullet"/>
      <w:lvlText w:val=""/>
      <w:lvlJc w:val="left"/>
      <w:pPr>
        <w:ind w:left="9360" w:hanging="360"/>
      </w:pPr>
      <w:rPr>
        <w:rFonts w:ascii="Wingdings" w:hAnsi="Wingdings" w:hint="default"/>
      </w:rPr>
    </w:lvl>
  </w:abstractNum>
  <w:abstractNum w:abstractNumId="68">
    <w:nsid w:val="76FB481F"/>
    <w:multiLevelType w:val="hybridMultilevel"/>
    <w:tmpl w:val="0C9E6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708326D"/>
    <w:multiLevelType w:val="hybridMultilevel"/>
    <w:tmpl w:val="6DD2A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7AE6105C"/>
    <w:multiLevelType w:val="hybridMultilevel"/>
    <w:tmpl w:val="B50C1BE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nsid w:val="7D37055C"/>
    <w:multiLevelType w:val="hybridMultilevel"/>
    <w:tmpl w:val="F9CCC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7D696A40"/>
    <w:multiLevelType w:val="hybridMultilevel"/>
    <w:tmpl w:val="794A869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7F6344AF"/>
    <w:multiLevelType w:val="hybridMultilevel"/>
    <w:tmpl w:val="63309F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9"/>
  </w:num>
  <w:num w:numId="2">
    <w:abstractNumId w:val="39"/>
  </w:num>
  <w:num w:numId="3">
    <w:abstractNumId w:val="10"/>
  </w:num>
  <w:num w:numId="4">
    <w:abstractNumId w:val="60"/>
  </w:num>
  <w:num w:numId="5">
    <w:abstractNumId w:val="0"/>
  </w:num>
  <w:num w:numId="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22"/>
  </w:num>
  <w:num w:numId="9">
    <w:abstractNumId w:val="71"/>
  </w:num>
  <w:num w:numId="10">
    <w:abstractNumId w:val="4"/>
  </w:num>
  <w:num w:numId="11">
    <w:abstractNumId w:val="45"/>
  </w:num>
  <w:num w:numId="12">
    <w:abstractNumId w:val="34"/>
  </w:num>
  <w:num w:numId="13">
    <w:abstractNumId w:val="5"/>
  </w:num>
  <w:num w:numId="14">
    <w:abstractNumId w:val="58"/>
  </w:num>
  <w:num w:numId="15">
    <w:abstractNumId w:val="33"/>
  </w:num>
  <w:num w:numId="16">
    <w:abstractNumId w:val="57"/>
  </w:num>
  <w:num w:numId="17">
    <w:abstractNumId w:val="44"/>
  </w:num>
  <w:num w:numId="18">
    <w:abstractNumId w:val="73"/>
  </w:num>
  <w:num w:numId="19">
    <w:abstractNumId w:val="46"/>
  </w:num>
  <w:num w:numId="20">
    <w:abstractNumId w:val="13"/>
  </w:num>
  <w:num w:numId="21">
    <w:abstractNumId w:val="9"/>
  </w:num>
  <w:num w:numId="22">
    <w:abstractNumId w:val="3"/>
  </w:num>
  <w:num w:numId="23">
    <w:abstractNumId w:val="30"/>
  </w:num>
  <w:num w:numId="24">
    <w:abstractNumId w:val="43"/>
  </w:num>
  <w:num w:numId="25">
    <w:abstractNumId w:val="16"/>
  </w:num>
  <w:num w:numId="26">
    <w:abstractNumId w:val="28"/>
  </w:num>
  <w:num w:numId="27">
    <w:abstractNumId w:val="11"/>
  </w:num>
  <w:num w:numId="28">
    <w:abstractNumId w:val="36"/>
  </w:num>
  <w:num w:numId="29">
    <w:abstractNumId w:val="67"/>
  </w:num>
  <w:num w:numId="30">
    <w:abstractNumId w:val="17"/>
  </w:num>
  <w:num w:numId="31">
    <w:abstractNumId w:val="40"/>
  </w:num>
  <w:num w:numId="32">
    <w:abstractNumId w:val="72"/>
  </w:num>
  <w:num w:numId="33">
    <w:abstractNumId w:val="52"/>
  </w:num>
  <w:num w:numId="34">
    <w:abstractNumId w:val="61"/>
  </w:num>
  <w:num w:numId="35">
    <w:abstractNumId w:val="20"/>
  </w:num>
  <w:num w:numId="36">
    <w:abstractNumId w:val="8"/>
  </w:num>
  <w:num w:numId="37">
    <w:abstractNumId w:val="70"/>
  </w:num>
  <w:num w:numId="38">
    <w:abstractNumId w:val="48"/>
  </w:num>
  <w:num w:numId="39">
    <w:abstractNumId w:val="64"/>
  </w:num>
  <w:num w:numId="40">
    <w:abstractNumId w:val="19"/>
  </w:num>
  <w:num w:numId="41">
    <w:abstractNumId w:val="37"/>
  </w:num>
  <w:num w:numId="42">
    <w:abstractNumId w:val="42"/>
  </w:num>
  <w:num w:numId="43">
    <w:abstractNumId w:val="29"/>
  </w:num>
  <w:num w:numId="44">
    <w:abstractNumId w:val="54"/>
  </w:num>
  <w:num w:numId="45">
    <w:abstractNumId w:val="25"/>
  </w:num>
  <w:num w:numId="46">
    <w:abstractNumId w:val="63"/>
  </w:num>
  <w:num w:numId="47">
    <w:abstractNumId w:val="68"/>
  </w:num>
  <w:num w:numId="48">
    <w:abstractNumId w:val="2"/>
  </w:num>
  <w:num w:numId="49">
    <w:abstractNumId w:val="38"/>
  </w:num>
  <w:num w:numId="50">
    <w:abstractNumId w:val="7"/>
  </w:num>
  <w:num w:numId="51">
    <w:abstractNumId w:val="56"/>
  </w:num>
  <w:num w:numId="52">
    <w:abstractNumId w:val="41"/>
  </w:num>
  <w:num w:numId="53">
    <w:abstractNumId w:val="51"/>
  </w:num>
  <w:num w:numId="54">
    <w:abstractNumId w:val="32"/>
  </w:num>
  <w:num w:numId="55">
    <w:abstractNumId w:val="65"/>
  </w:num>
  <w:num w:numId="56">
    <w:abstractNumId w:val="62"/>
  </w:num>
  <w:num w:numId="57">
    <w:abstractNumId w:val="1"/>
  </w:num>
  <w:num w:numId="58">
    <w:abstractNumId w:val="47"/>
  </w:num>
  <w:num w:numId="59">
    <w:abstractNumId w:val="31"/>
  </w:num>
  <w:num w:numId="60">
    <w:abstractNumId w:val="23"/>
  </w:num>
  <w:num w:numId="61">
    <w:abstractNumId w:val="66"/>
  </w:num>
  <w:num w:numId="62">
    <w:abstractNumId w:val="12"/>
  </w:num>
  <w:num w:numId="63">
    <w:abstractNumId w:val="21"/>
  </w:num>
  <w:num w:numId="64">
    <w:abstractNumId w:val="69"/>
  </w:num>
  <w:num w:numId="65">
    <w:abstractNumId w:val="15"/>
  </w:num>
  <w:num w:numId="66">
    <w:abstractNumId w:val="6"/>
  </w:num>
  <w:num w:numId="67">
    <w:abstractNumId w:val="50"/>
  </w:num>
  <w:num w:numId="68">
    <w:abstractNumId w:val="35"/>
  </w:num>
  <w:num w:numId="69">
    <w:abstractNumId w:val="53"/>
  </w:num>
  <w:num w:numId="70">
    <w:abstractNumId w:val="26"/>
  </w:num>
  <w:num w:numId="71">
    <w:abstractNumId w:val="24"/>
  </w:num>
  <w:num w:numId="72">
    <w:abstractNumId w:val="59"/>
  </w:num>
  <w:num w:numId="73">
    <w:abstractNumId w:val="14"/>
  </w:num>
  <w:num w:numId="74">
    <w:abstractNumId w:val="18"/>
  </w:num>
  <w:num w:numId="75">
    <w:abstractNumId w:val="55"/>
  </w:num>
  <w:numIdMacAtCleanup w:val="7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yland, Allison">
    <w15:presenceInfo w15:providerId="AD" w15:userId="S-1-5-21-8915387-1766009709-1703228666-2133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868"/>
    <w:rsid w:val="00012B52"/>
    <w:rsid w:val="000135CF"/>
    <w:rsid w:val="00015363"/>
    <w:rsid w:val="00016C0A"/>
    <w:rsid w:val="00021D9C"/>
    <w:rsid w:val="00024C0E"/>
    <w:rsid w:val="000251C5"/>
    <w:rsid w:val="000254D7"/>
    <w:rsid w:val="00034C65"/>
    <w:rsid w:val="0003647E"/>
    <w:rsid w:val="00044E28"/>
    <w:rsid w:val="00054807"/>
    <w:rsid w:val="00063318"/>
    <w:rsid w:val="000634BA"/>
    <w:rsid w:val="000641B9"/>
    <w:rsid w:val="00066847"/>
    <w:rsid w:val="000704F6"/>
    <w:rsid w:val="00072BE2"/>
    <w:rsid w:val="00081D15"/>
    <w:rsid w:val="00083460"/>
    <w:rsid w:val="00086AB6"/>
    <w:rsid w:val="00087184"/>
    <w:rsid w:val="00095B28"/>
    <w:rsid w:val="000B32C7"/>
    <w:rsid w:val="000B47BD"/>
    <w:rsid w:val="000C16D6"/>
    <w:rsid w:val="000C356E"/>
    <w:rsid w:val="000D0E74"/>
    <w:rsid w:val="000D2EC2"/>
    <w:rsid w:val="000D3461"/>
    <w:rsid w:val="000D3625"/>
    <w:rsid w:val="000F2C4B"/>
    <w:rsid w:val="00105B59"/>
    <w:rsid w:val="00106894"/>
    <w:rsid w:val="00113B9E"/>
    <w:rsid w:val="00117B98"/>
    <w:rsid w:val="00123970"/>
    <w:rsid w:val="00126855"/>
    <w:rsid w:val="00134DDC"/>
    <w:rsid w:val="001507EB"/>
    <w:rsid w:val="00160868"/>
    <w:rsid w:val="0016228A"/>
    <w:rsid w:val="001655BF"/>
    <w:rsid w:val="001756E9"/>
    <w:rsid w:val="0018169B"/>
    <w:rsid w:val="00190730"/>
    <w:rsid w:val="0019091F"/>
    <w:rsid w:val="00191689"/>
    <w:rsid w:val="00193925"/>
    <w:rsid w:val="00194E43"/>
    <w:rsid w:val="00197A74"/>
    <w:rsid w:val="001A0D8A"/>
    <w:rsid w:val="001A33CB"/>
    <w:rsid w:val="001A421E"/>
    <w:rsid w:val="001B1897"/>
    <w:rsid w:val="001B5C65"/>
    <w:rsid w:val="001C02F4"/>
    <w:rsid w:val="001C755C"/>
    <w:rsid w:val="001D0907"/>
    <w:rsid w:val="001D135D"/>
    <w:rsid w:val="001E164A"/>
    <w:rsid w:val="001F3256"/>
    <w:rsid w:val="001F6285"/>
    <w:rsid w:val="001F6C3A"/>
    <w:rsid w:val="002015BE"/>
    <w:rsid w:val="002016C8"/>
    <w:rsid w:val="002029BC"/>
    <w:rsid w:val="00206B6D"/>
    <w:rsid w:val="00214539"/>
    <w:rsid w:val="002210DD"/>
    <w:rsid w:val="0022349C"/>
    <w:rsid w:val="00232BDC"/>
    <w:rsid w:val="00233B16"/>
    <w:rsid w:val="0023713F"/>
    <w:rsid w:val="00240720"/>
    <w:rsid w:val="00242E75"/>
    <w:rsid w:val="00244AB4"/>
    <w:rsid w:val="00245052"/>
    <w:rsid w:val="002536C2"/>
    <w:rsid w:val="002564ED"/>
    <w:rsid w:val="00260A55"/>
    <w:rsid w:val="00262D19"/>
    <w:rsid w:val="00265DA4"/>
    <w:rsid w:val="00275F16"/>
    <w:rsid w:val="00282D09"/>
    <w:rsid w:val="00285581"/>
    <w:rsid w:val="002952C9"/>
    <w:rsid w:val="002A2357"/>
    <w:rsid w:val="002B1EC8"/>
    <w:rsid w:val="002B27F5"/>
    <w:rsid w:val="002B2A05"/>
    <w:rsid w:val="002C5920"/>
    <w:rsid w:val="002C6236"/>
    <w:rsid w:val="002D1B68"/>
    <w:rsid w:val="002D2F73"/>
    <w:rsid w:val="002E3C0B"/>
    <w:rsid w:val="002E540C"/>
    <w:rsid w:val="002E72F1"/>
    <w:rsid w:val="002F1045"/>
    <w:rsid w:val="00302CBE"/>
    <w:rsid w:val="00324015"/>
    <w:rsid w:val="0033024D"/>
    <w:rsid w:val="00335DEE"/>
    <w:rsid w:val="00336991"/>
    <w:rsid w:val="00337378"/>
    <w:rsid w:val="0034237A"/>
    <w:rsid w:val="00342634"/>
    <w:rsid w:val="00343721"/>
    <w:rsid w:val="00344D72"/>
    <w:rsid w:val="00347E0B"/>
    <w:rsid w:val="00353895"/>
    <w:rsid w:val="0035502A"/>
    <w:rsid w:val="00360A1E"/>
    <w:rsid w:val="00364665"/>
    <w:rsid w:val="003705BC"/>
    <w:rsid w:val="0037163E"/>
    <w:rsid w:val="003726D0"/>
    <w:rsid w:val="00374EE5"/>
    <w:rsid w:val="0037568B"/>
    <w:rsid w:val="00380D4A"/>
    <w:rsid w:val="00386999"/>
    <w:rsid w:val="003A0A9D"/>
    <w:rsid w:val="003A74B7"/>
    <w:rsid w:val="003B465F"/>
    <w:rsid w:val="003B6C18"/>
    <w:rsid w:val="003B79B7"/>
    <w:rsid w:val="003D16B6"/>
    <w:rsid w:val="003D503F"/>
    <w:rsid w:val="003E7D48"/>
    <w:rsid w:val="003F1A61"/>
    <w:rsid w:val="003F2C23"/>
    <w:rsid w:val="003F6E89"/>
    <w:rsid w:val="00401AAD"/>
    <w:rsid w:val="00404716"/>
    <w:rsid w:val="004127B8"/>
    <w:rsid w:val="00414188"/>
    <w:rsid w:val="0042513B"/>
    <w:rsid w:val="00425CAB"/>
    <w:rsid w:val="00426302"/>
    <w:rsid w:val="00430856"/>
    <w:rsid w:val="00432AAE"/>
    <w:rsid w:val="004332CE"/>
    <w:rsid w:val="00433B93"/>
    <w:rsid w:val="00442909"/>
    <w:rsid w:val="00442EB5"/>
    <w:rsid w:val="004516AB"/>
    <w:rsid w:val="00451F38"/>
    <w:rsid w:val="004533C4"/>
    <w:rsid w:val="00454A7A"/>
    <w:rsid w:val="00454F8C"/>
    <w:rsid w:val="00455BB2"/>
    <w:rsid w:val="00461BE6"/>
    <w:rsid w:val="004639ED"/>
    <w:rsid w:val="00464B22"/>
    <w:rsid w:val="00476967"/>
    <w:rsid w:val="0048407F"/>
    <w:rsid w:val="004855BC"/>
    <w:rsid w:val="00492886"/>
    <w:rsid w:val="00493ACF"/>
    <w:rsid w:val="004A1C61"/>
    <w:rsid w:val="004A2510"/>
    <w:rsid w:val="004A708F"/>
    <w:rsid w:val="004B136F"/>
    <w:rsid w:val="004B15ED"/>
    <w:rsid w:val="004B3596"/>
    <w:rsid w:val="004B729D"/>
    <w:rsid w:val="004C1C59"/>
    <w:rsid w:val="004C75CA"/>
    <w:rsid w:val="004D38DA"/>
    <w:rsid w:val="004D4EA9"/>
    <w:rsid w:val="004D7E03"/>
    <w:rsid w:val="004E4C27"/>
    <w:rsid w:val="004E4CA8"/>
    <w:rsid w:val="004E5967"/>
    <w:rsid w:val="004E6397"/>
    <w:rsid w:val="004E6F20"/>
    <w:rsid w:val="004F5FE8"/>
    <w:rsid w:val="00502695"/>
    <w:rsid w:val="005142D3"/>
    <w:rsid w:val="005155B5"/>
    <w:rsid w:val="00517D40"/>
    <w:rsid w:val="00520AA7"/>
    <w:rsid w:val="00521C11"/>
    <w:rsid w:val="00524516"/>
    <w:rsid w:val="00532478"/>
    <w:rsid w:val="00534EA2"/>
    <w:rsid w:val="00535C2E"/>
    <w:rsid w:val="00540904"/>
    <w:rsid w:val="00545BCF"/>
    <w:rsid w:val="005577D0"/>
    <w:rsid w:val="0056031E"/>
    <w:rsid w:val="00576042"/>
    <w:rsid w:val="00581AB5"/>
    <w:rsid w:val="00591F07"/>
    <w:rsid w:val="005A2D05"/>
    <w:rsid w:val="005A2EB8"/>
    <w:rsid w:val="005A4113"/>
    <w:rsid w:val="005A5F5E"/>
    <w:rsid w:val="005A6C47"/>
    <w:rsid w:val="005A74A4"/>
    <w:rsid w:val="005C26CA"/>
    <w:rsid w:val="005C383C"/>
    <w:rsid w:val="005D08AB"/>
    <w:rsid w:val="005D13B6"/>
    <w:rsid w:val="005D2278"/>
    <w:rsid w:val="005E4C71"/>
    <w:rsid w:val="005E6E45"/>
    <w:rsid w:val="005F07E5"/>
    <w:rsid w:val="005F6D2E"/>
    <w:rsid w:val="00600049"/>
    <w:rsid w:val="00600628"/>
    <w:rsid w:val="0061027E"/>
    <w:rsid w:val="0061311B"/>
    <w:rsid w:val="00623B54"/>
    <w:rsid w:val="00624F24"/>
    <w:rsid w:val="0063021B"/>
    <w:rsid w:val="00637B8D"/>
    <w:rsid w:val="00643C2D"/>
    <w:rsid w:val="00650929"/>
    <w:rsid w:val="0065330D"/>
    <w:rsid w:val="006607FD"/>
    <w:rsid w:val="00660840"/>
    <w:rsid w:val="006623B1"/>
    <w:rsid w:val="0066376D"/>
    <w:rsid w:val="0066513B"/>
    <w:rsid w:val="00666F46"/>
    <w:rsid w:val="00673EF8"/>
    <w:rsid w:val="00683D41"/>
    <w:rsid w:val="00692EB3"/>
    <w:rsid w:val="006A012B"/>
    <w:rsid w:val="006A1B61"/>
    <w:rsid w:val="006A51BA"/>
    <w:rsid w:val="006B007D"/>
    <w:rsid w:val="006B0B43"/>
    <w:rsid w:val="006B4C6F"/>
    <w:rsid w:val="006B531D"/>
    <w:rsid w:val="006C3BDB"/>
    <w:rsid w:val="006C4781"/>
    <w:rsid w:val="006D23F8"/>
    <w:rsid w:val="006D739C"/>
    <w:rsid w:val="006E0033"/>
    <w:rsid w:val="006F3CFA"/>
    <w:rsid w:val="007038C5"/>
    <w:rsid w:val="007115C9"/>
    <w:rsid w:val="00711B64"/>
    <w:rsid w:val="0071421F"/>
    <w:rsid w:val="00714F8E"/>
    <w:rsid w:val="00716A44"/>
    <w:rsid w:val="0073582C"/>
    <w:rsid w:val="00741392"/>
    <w:rsid w:val="00742203"/>
    <w:rsid w:val="0075040C"/>
    <w:rsid w:val="00753952"/>
    <w:rsid w:val="00755C63"/>
    <w:rsid w:val="00760BC7"/>
    <w:rsid w:val="00761C97"/>
    <w:rsid w:val="007629FB"/>
    <w:rsid w:val="00767E28"/>
    <w:rsid w:val="00780E95"/>
    <w:rsid w:val="00784FAA"/>
    <w:rsid w:val="007855D4"/>
    <w:rsid w:val="00792E31"/>
    <w:rsid w:val="007A0AAA"/>
    <w:rsid w:val="007A1FD1"/>
    <w:rsid w:val="007A30AC"/>
    <w:rsid w:val="007A4003"/>
    <w:rsid w:val="007A4FDB"/>
    <w:rsid w:val="007B3D4A"/>
    <w:rsid w:val="007B402D"/>
    <w:rsid w:val="007B4C10"/>
    <w:rsid w:val="007B5BFB"/>
    <w:rsid w:val="007B6C4E"/>
    <w:rsid w:val="007C03F2"/>
    <w:rsid w:val="007C51B3"/>
    <w:rsid w:val="007C5FE1"/>
    <w:rsid w:val="007D4661"/>
    <w:rsid w:val="007D64D0"/>
    <w:rsid w:val="007E13F5"/>
    <w:rsid w:val="007E4010"/>
    <w:rsid w:val="007E508C"/>
    <w:rsid w:val="007F1136"/>
    <w:rsid w:val="007F1C46"/>
    <w:rsid w:val="007F501F"/>
    <w:rsid w:val="0080391E"/>
    <w:rsid w:val="00812C70"/>
    <w:rsid w:val="008136FA"/>
    <w:rsid w:val="008163E9"/>
    <w:rsid w:val="00816650"/>
    <w:rsid w:val="008209EB"/>
    <w:rsid w:val="008229A4"/>
    <w:rsid w:val="0082304D"/>
    <w:rsid w:val="00827070"/>
    <w:rsid w:val="00833061"/>
    <w:rsid w:val="008334A4"/>
    <w:rsid w:val="00837F1F"/>
    <w:rsid w:val="008451B2"/>
    <w:rsid w:val="00860534"/>
    <w:rsid w:val="00862E2A"/>
    <w:rsid w:val="00871DE7"/>
    <w:rsid w:val="00875769"/>
    <w:rsid w:val="00883C6D"/>
    <w:rsid w:val="008939A8"/>
    <w:rsid w:val="00897A4C"/>
    <w:rsid w:val="00897AB3"/>
    <w:rsid w:val="008A0F3D"/>
    <w:rsid w:val="008A131F"/>
    <w:rsid w:val="008A2AC0"/>
    <w:rsid w:val="008A3E6A"/>
    <w:rsid w:val="008A65E9"/>
    <w:rsid w:val="008B3531"/>
    <w:rsid w:val="008B4A6D"/>
    <w:rsid w:val="008D5B0A"/>
    <w:rsid w:val="008E0FA9"/>
    <w:rsid w:val="008E7C6A"/>
    <w:rsid w:val="008F49E1"/>
    <w:rsid w:val="008F61D7"/>
    <w:rsid w:val="008F7030"/>
    <w:rsid w:val="0090441E"/>
    <w:rsid w:val="009058A9"/>
    <w:rsid w:val="0090780B"/>
    <w:rsid w:val="00925784"/>
    <w:rsid w:val="00940151"/>
    <w:rsid w:val="00944DCE"/>
    <w:rsid w:val="00946F6E"/>
    <w:rsid w:val="00950191"/>
    <w:rsid w:val="00951C33"/>
    <w:rsid w:val="00953AB4"/>
    <w:rsid w:val="00956FC3"/>
    <w:rsid w:val="009672D1"/>
    <w:rsid w:val="00976B66"/>
    <w:rsid w:val="009914FC"/>
    <w:rsid w:val="00994710"/>
    <w:rsid w:val="00995C47"/>
    <w:rsid w:val="00996B63"/>
    <w:rsid w:val="009A1596"/>
    <w:rsid w:val="009A4460"/>
    <w:rsid w:val="009A456E"/>
    <w:rsid w:val="009B047C"/>
    <w:rsid w:val="009B5AB6"/>
    <w:rsid w:val="009C0432"/>
    <w:rsid w:val="009C6389"/>
    <w:rsid w:val="009C6F0D"/>
    <w:rsid w:val="009D43AB"/>
    <w:rsid w:val="009D478A"/>
    <w:rsid w:val="009D4AEE"/>
    <w:rsid w:val="009D4EA5"/>
    <w:rsid w:val="009E1265"/>
    <w:rsid w:val="009E2571"/>
    <w:rsid w:val="009E7550"/>
    <w:rsid w:val="009F616E"/>
    <w:rsid w:val="00A04237"/>
    <w:rsid w:val="00A04618"/>
    <w:rsid w:val="00A06310"/>
    <w:rsid w:val="00A0633A"/>
    <w:rsid w:val="00A10839"/>
    <w:rsid w:val="00A16C14"/>
    <w:rsid w:val="00A20108"/>
    <w:rsid w:val="00A21EA8"/>
    <w:rsid w:val="00A221CF"/>
    <w:rsid w:val="00A248F1"/>
    <w:rsid w:val="00A307B4"/>
    <w:rsid w:val="00A308F6"/>
    <w:rsid w:val="00A308F7"/>
    <w:rsid w:val="00A308FD"/>
    <w:rsid w:val="00A33C0B"/>
    <w:rsid w:val="00A35B34"/>
    <w:rsid w:val="00A35D4F"/>
    <w:rsid w:val="00A37AB2"/>
    <w:rsid w:val="00A41682"/>
    <w:rsid w:val="00A42CB1"/>
    <w:rsid w:val="00A46B83"/>
    <w:rsid w:val="00A53B16"/>
    <w:rsid w:val="00A56288"/>
    <w:rsid w:val="00A5634C"/>
    <w:rsid w:val="00A56F49"/>
    <w:rsid w:val="00A6366A"/>
    <w:rsid w:val="00A645F0"/>
    <w:rsid w:val="00A64B33"/>
    <w:rsid w:val="00A678FB"/>
    <w:rsid w:val="00A771E2"/>
    <w:rsid w:val="00A82764"/>
    <w:rsid w:val="00A86047"/>
    <w:rsid w:val="00A86CAB"/>
    <w:rsid w:val="00A90A97"/>
    <w:rsid w:val="00AA2150"/>
    <w:rsid w:val="00AA4554"/>
    <w:rsid w:val="00AA6BF6"/>
    <w:rsid w:val="00AB37FD"/>
    <w:rsid w:val="00AB3DE7"/>
    <w:rsid w:val="00AB4B2B"/>
    <w:rsid w:val="00AB4D9A"/>
    <w:rsid w:val="00AB52E9"/>
    <w:rsid w:val="00AC5FFB"/>
    <w:rsid w:val="00AD29FF"/>
    <w:rsid w:val="00AD57E6"/>
    <w:rsid w:val="00AE088F"/>
    <w:rsid w:val="00AE2902"/>
    <w:rsid w:val="00AF0135"/>
    <w:rsid w:val="00AF2134"/>
    <w:rsid w:val="00AF445E"/>
    <w:rsid w:val="00B027AD"/>
    <w:rsid w:val="00B05478"/>
    <w:rsid w:val="00B1005A"/>
    <w:rsid w:val="00B111C9"/>
    <w:rsid w:val="00B15C04"/>
    <w:rsid w:val="00B16294"/>
    <w:rsid w:val="00B17E59"/>
    <w:rsid w:val="00B2077A"/>
    <w:rsid w:val="00B22378"/>
    <w:rsid w:val="00B30CFA"/>
    <w:rsid w:val="00B33806"/>
    <w:rsid w:val="00B353DC"/>
    <w:rsid w:val="00B411C4"/>
    <w:rsid w:val="00B42172"/>
    <w:rsid w:val="00B44246"/>
    <w:rsid w:val="00B44A37"/>
    <w:rsid w:val="00B44BA3"/>
    <w:rsid w:val="00B47799"/>
    <w:rsid w:val="00B5062F"/>
    <w:rsid w:val="00B6149F"/>
    <w:rsid w:val="00B61655"/>
    <w:rsid w:val="00B65733"/>
    <w:rsid w:val="00B6581C"/>
    <w:rsid w:val="00B766D3"/>
    <w:rsid w:val="00B871DB"/>
    <w:rsid w:val="00B90C2B"/>
    <w:rsid w:val="00B96E38"/>
    <w:rsid w:val="00BA1A5C"/>
    <w:rsid w:val="00BA3CD2"/>
    <w:rsid w:val="00BA644C"/>
    <w:rsid w:val="00BA7EDF"/>
    <w:rsid w:val="00BB1C47"/>
    <w:rsid w:val="00BB3DC6"/>
    <w:rsid w:val="00BB51B7"/>
    <w:rsid w:val="00BC0BBE"/>
    <w:rsid w:val="00BC1C76"/>
    <w:rsid w:val="00BD44F4"/>
    <w:rsid w:val="00BE178F"/>
    <w:rsid w:val="00BE1C1F"/>
    <w:rsid w:val="00BF320A"/>
    <w:rsid w:val="00BF47CD"/>
    <w:rsid w:val="00C00AA0"/>
    <w:rsid w:val="00C02AFC"/>
    <w:rsid w:val="00C0356E"/>
    <w:rsid w:val="00C10F37"/>
    <w:rsid w:val="00C11B88"/>
    <w:rsid w:val="00C21E36"/>
    <w:rsid w:val="00C23F07"/>
    <w:rsid w:val="00C24B1F"/>
    <w:rsid w:val="00C24CA3"/>
    <w:rsid w:val="00C31D20"/>
    <w:rsid w:val="00C338B7"/>
    <w:rsid w:val="00C342DD"/>
    <w:rsid w:val="00C412C6"/>
    <w:rsid w:val="00C41A85"/>
    <w:rsid w:val="00C460B1"/>
    <w:rsid w:val="00C460EE"/>
    <w:rsid w:val="00C558BC"/>
    <w:rsid w:val="00C60AE5"/>
    <w:rsid w:val="00C66313"/>
    <w:rsid w:val="00C67835"/>
    <w:rsid w:val="00C7010B"/>
    <w:rsid w:val="00C764CF"/>
    <w:rsid w:val="00C76616"/>
    <w:rsid w:val="00C77DAF"/>
    <w:rsid w:val="00C82C02"/>
    <w:rsid w:val="00C83F7E"/>
    <w:rsid w:val="00C84A12"/>
    <w:rsid w:val="00C924CE"/>
    <w:rsid w:val="00C94642"/>
    <w:rsid w:val="00CA1916"/>
    <w:rsid w:val="00CC302C"/>
    <w:rsid w:val="00CC7173"/>
    <w:rsid w:val="00CD3EF5"/>
    <w:rsid w:val="00CD7DCE"/>
    <w:rsid w:val="00CE4DAC"/>
    <w:rsid w:val="00CE58A3"/>
    <w:rsid w:val="00CE6CA1"/>
    <w:rsid w:val="00CF4E6E"/>
    <w:rsid w:val="00D064FE"/>
    <w:rsid w:val="00D12C8A"/>
    <w:rsid w:val="00D164F7"/>
    <w:rsid w:val="00D23DE9"/>
    <w:rsid w:val="00D23DED"/>
    <w:rsid w:val="00D244E0"/>
    <w:rsid w:val="00D26F69"/>
    <w:rsid w:val="00D311C8"/>
    <w:rsid w:val="00D35747"/>
    <w:rsid w:val="00D365C5"/>
    <w:rsid w:val="00D3770A"/>
    <w:rsid w:val="00D4358E"/>
    <w:rsid w:val="00D4558E"/>
    <w:rsid w:val="00D466CD"/>
    <w:rsid w:val="00D46EA7"/>
    <w:rsid w:val="00D529FE"/>
    <w:rsid w:val="00D6735F"/>
    <w:rsid w:val="00D67885"/>
    <w:rsid w:val="00D74687"/>
    <w:rsid w:val="00D85293"/>
    <w:rsid w:val="00D8702A"/>
    <w:rsid w:val="00D872F1"/>
    <w:rsid w:val="00D92B6E"/>
    <w:rsid w:val="00DA0983"/>
    <w:rsid w:val="00DA6F76"/>
    <w:rsid w:val="00DB600B"/>
    <w:rsid w:val="00DD2103"/>
    <w:rsid w:val="00DE0344"/>
    <w:rsid w:val="00DE1456"/>
    <w:rsid w:val="00DE3044"/>
    <w:rsid w:val="00DE71A6"/>
    <w:rsid w:val="00DE7975"/>
    <w:rsid w:val="00DF19D0"/>
    <w:rsid w:val="00DF4074"/>
    <w:rsid w:val="00DF4CE0"/>
    <w:rsid w:val="00E0347B"/>
    <w:rsid w:val="00E06752"/>
    <w:rsid w:val="00E0748B"/>
    <w:rsid w:val="00E1118D"/>
    <w:rsid w:val="00E1492A"/>
    <w:rsid w:val="00E14C49"/>
    <w:rsid w:val="00E15E94"/>
    <w:rsid w:val="00E16EA5"/>
    <w:rsid w:val="00E20932"/>
    <w:rsid w:val="00E214D4"/>
    <w:rsid w:val="00E24859"/>
    <w:rsid w:val="00E313CB"/>
    <w:rsid w:val="00E31EF3"/>
    <w:rsid w:val="00E32AC3"/>
    <w:rsid w:val="00E33528"/>
    <w:rsid w:val="00E36BAB"/>
    <w:rsid w:val="00E37D03"/>
    <w:rsid w:val="00E41948"/>
    <w:rsid w:val="00E42727"/>
    <w:rsid w:val="00E45353"/>
    <w:rsid w:val="00E50C22"/>
    <w:rsid w:val="00E51306"/>
    <w:rsid w:val="00E541B8"/>
    <w:rsid w:val="00E5490D"/>
    <w:rsid w:val="00E600DA"/>
    <w:rsid w:val="00E6336B"/>
    <w:rsid w:val="00E653C8"/>
    <w:rsid w:val="00E72711"/>
    <w:rsid w:val="00E73E7E"/>
    <w:rsid w:val="00E83F2D"/>
    <w:rsid w:val="00E84C48"/>
    <w:rsid w:val="00E85FDB"/>
    <w:rsid w:val="00E87297"/>
    <w:rsid w:val="00E87339"/>
    <w:rsid w:val="00E90B4D"/>
    <w:rsid w:val="00E96E6C"/>
    <w:rsid w:val="00EA2FDF"/>
    <w:rsid w:val="00EA4A48"/>
    <w:rsid w:val="00EA576B"/>
    <w:rsid w:val="00EA57BC"/>
    <w:rsid w:val="00EB0140"/>
    <w:rsid w:val="00EB1419"/>
    <w:rsid w:val="00EB1E79"/>
    <w:rsid w:val="00EC10E2"/>
    <w:rsid w:val="00EC2BA8"/>
    <w:rsid w:val="00EC65D7"/>
    <w:rsid w:val="00EC6CA3"/>
    <w:rsid w:val="00ED048C"/>
    <w:rsid w:val="00EE3E7F"/>
    <w:rsid w:val="00EE6BCE"/>
    <w:rsid w:val="00EF336D"/>
    <w:rsid w:val="00EF522B"/>
    <w:rsid w:val="00EF70D4"/>
    <w:rsid w:val="00F02FF8"/>
    <w:rsid w:val="00F0447D"/>
    <w:rsid w:val="00F04A7C"/>
    <w:rsid w:val="00F133F4"/>
    <w:rsid w:val="00F209BC"/>
    <w:rsid w:val="00F253D2"/>
    <w:rsid w:val="00F26366"/>
    <w:rsid w:val="00F26A46"/>
    <w:rsid w:val="00F31BC5"/>
    <w:rsid w:val="00F43D62"/>
    <w:rsid w:val="00F456F1"/>
    <w:rsid w:val="00F46079"/>
    <w:rsid w:val="00F46D18"/>
    <w:rsid w:val="00F6031A"/>
    <w:rsid w:val="00F60576"/>
    <w:rsid w:val="00F60FBB"/>
    <w:rsid w:val="00F624E7"/>
    <w:rsid w:val="00F62C22"/>
    <w:rsid w:val="00F6315D"/>
    <w:rsid w:val="00F641D3"/>
    <w:rsid w:val="00F71D20"/>
    <w:rsid w:val="00F80A10"/>
    <w:rsid w:val="00F80EB6"/>
    <w:rsid w:val="00F81922"/>
    <w:rsid w:val="00F86B79"/>
    <w:rsid w:val="00F875DC"/>
    <w:rsid w:val="00F87CF8"/>
    <w:rsid w:val="00F91F36"/>
    <w:rsid w:val="00F97832"/>
    <w:rsid w:val="00FB003E"/>
    <w:rsid w:val="00FB1856"/>
    <w:rsid w:val="00FB7C7B"/>
    <w:rsid w:val="00FC2633"/>
    <w:rsid w:val="00FD5EDC"/>
    <w:rsid w:val="00FE0E13"/>
    <w:rsid w:val="00FF0471"/>
    <w:rsid w:val="00FF2E31"/>
    <w:rsid w:val="00FF2F0A"/>
    <w:rsid w:val="00FF7A88"/>
    <w:rsid w:val="00FF7B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B210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868"/>
    <w:pPr>
      <w:spacing w:after="0" w:line="240" w:lineRule="auto"/>
    </w:pPr>
    <w:rPr>
      <w:rFonts w:ascii="Calibri" w:eastAsia="Calibri" w:hAnsi="Calibri" w:cs="Calibri"/>
      <w:sz w:val="24"/>
      <w:szCs w:val="24"/>
    </w:rPr>
  </w:style>
  <w:style w:type="paragraph" w:styleId="Heading1">
    <w:name w:val="heading 1"/>
    <w:basedOn w:val="Normal"/>
    <w:next w:val="Normal"/>
    <w:link w:val="Heading1Char"/>
    <w:uiPriority w:val="9"/>
    <w:qFormat/>
    <w:rsid w:val="0016086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F47C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qFormat/>
    <w:rsid w:val="00024C0E"/>
    <w:pPr>
      <w:keepNext/>
      <w:spacing w:before="240" w:after="60" w:line="259" w:lineRule="auto"/>
      <w:outlineLvl w:val="2"/>
    </w:pPr>
    <w:rPr>
      <w:rFonts w:ascii="Calibri Light" w:eastAsia="Times New Roman" w:hAnsi="Calibri Light" w:cs="Times New Roman"/>
      <w:b/>
      <w:bCs/>
      <w:sz w:val="26"/>
      <w:szCs w:val="26"/>
      <w:lang w:val="x-none" w:eastAsia="x-none"/>
    </w:rPr>
  </w:style>
  <w:style w:type="paragraph" w:styleId="Heading4">
    <w:name w:val="heading 4"/>
    <w:basedOn w:val="Normal"/>
    <w:next w:val="Normal"/>
    <w:link w:val="Heading4Char"/>
    <w:uiPriority w:val="9"/>
    <w:unhideWhenUsed/>
    <w:qFormat/>
    <w:rsid w:val="00024C0E"/>
    <w:pPr>
      <w:keepNext/>
      <w:keepLines/>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unhideWhenUsed/>
    <w:qFormat/>
    <w:rsid w:val="00024C0E"/>
    <w:pPr>
      <w:keepNext/>
      <w:keepLines/>
      <w:spacing w:before="200"/>
      <w:outlineLvl w:val="4"/>
    </w:pPr>
    <w:rPr>
      <w:rFonts w:asciiTheme="majorHAnsi" w:eastAsiaTheme="majorEastAsia" w:hAnsiTheme="majorHAnsi" w:cstheme="majorBidi"/>
      <w:color w:val="1F4D78" w:themeColor="accent1" w:themeShade="7F"/>
    </w:rPr>
  </w:style>
  <w:style w:type="paragraph" w:styleId="Heading8">
    <w:name w:val="heading 8"/>
    <w:basedOn w:val="Normal"/>
    <w:next w:val="Normal"/>
    <w:link w:val="Heading8Char"/>
    <w:uiPriority w:val="9"/>
    <w:semiHidden/>
    <w:unhideWhenUsed/>
    <w:qFormat/>
    <w:rsid w:val="00DA6F76"/>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60868"/>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160868"/>
    <w:rPr>
      <w:rFonts w:ascii="Cambria" w:eastAsia="Times New Roman" w:hAnsi="Cambria" w:cs="Times New Roman"/>
      <w:color w:val="17365D"/>
      <w:spacing w:val="5"/>
      <w:kern w:val="28"/>
      <w:sz w:val="52"/>
      <w:szCs w:val="52"/>
    </w:rPr>
  </w:style>
  <w:style w:type="paragraph" w:styleId="CommentText">
    <w:name w:val="annotation text"/>
    <w:basedOn w:val="Normal"/>
    <w:link w:val="CommentTextChar"/>
    <w:uiPriority w:val="99"/>
    <w:unhideWhenUsed/>
    <w:rsid w:val="00160868"/>
    <w:rPr>
      <w:sz w:val="20"/>
      <w:szCs w:val="20"/>
    </w:rPr>
  </w:style>
  <w:style w:type="character" w:customStyle="1" w:styleId="CommentTextChar">
    <w:name w:val="Comment Text Char"/>
    <w:basedOn w:val="DefaultParagraphFont"/>
    <w:link w:val="CommentText"/>
    <w:uiPriority w:val="99"/>
    <w:rsid w:val="00160868"/>
    <w:rPr>
      <w:rFonts w:ascii="Calibri" w:eastAsia="Calibri" w:hAnsi="Calibri" w:cs="Calibri"/>
      <w:sz w:val="20"/>
      <w:szCs w:val="20"/>
    </w:rPr>
  </w:style>
  <w:style w:type="character" w:customStyle="1" w:styleId="Heading1Char">
    <w:name w:val="Heading 1 Char"/>
    <w:basedOn w:val="DefaultParagraphFont"/>
    <w:link w:val="Heading1"/>
    <w:uiPriority w:val="9"/>
    <w:rsid w:val="00160868"/>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160868"/>
    <w:pPr>
      <w:spacing w:line="259" w:lineRule="auto"/>
      <w:outlineLvl w:val="9"/>
    </w:pPr>
  </w:style>
  <w:style w:type="paragraph" w:styleId="BodyText">
    <w:name w:val="Body Text"/>
    <w:basedOn w:val="Normal"/>
    <w:link w:val="BodyTextChar"/>
    <w:uiPriority w:val="1"/>
    <w:qFormat/>
    <w:rsid w:val="00160868"/>
    <w:pPr>
      <w:spacing w:before="240" w:after="120"/>
    </w:pPr>
  </w:style>
  <w:style w:type="character" w:customStyle="1" w:styleId="BodyTextChar">
    <w:name w:val="Body Text Char"/>
    <w:basedOn w:val="DefaultParagraphFont"/>
    <w:link w:val="BodyText"/>
    <w:uiPriority w:val="1"/>
    <w:rsid w:val="00160868"/>
    <w:rPr>
      <w:rFonts w:ascii="Calibri" w:eastAsia="Calibri" w:hAnsi="Calibri" w:cs="Calibri"/>
      <w:sz w:val="24"/>
      <w:szCs w:val="24"/>
    </w:rPr>
  </w:style>
  <w:style w:type="table" w:styleId="TableGrid">
    <w:name w:val="Table Grid"/>
    <w:basedOn w:val="TableNormal"/>
    <w:uiPriority w:val="39"/>
    <w:rsid w:val="00160868"/>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10">
    <w:name w:val="Bullet1"/>
    <w:basedOn w:val="Normal"/>
    <w:rsid w:val="00160868"/>
    <w:pPr>
      <w:numPr>
        <w:numId w:val="1"/>
      </w:numPr>
      <w:spacing w:before="120" w:after="120"/>
    </w:pPr>
  </w:style>
  <w:style w:type="paragraph" w:styleId="ListParagraph">
    <w:name w:val="List Paragraph"/>
    <w:basedOn w:val="Normal"/>
    <w:link w:val="ListParagraphChar"/>
    <w:uiPriority w:val="34"/>
    <w:qFormat/>
    <w:rsid w:val="00897A4C"/>
    <w:pPr>
      <w:ind w:left="720"/>
      <w:contextualSpacing/>
    </w:pPr>
  </w:style>
  <w:style w:type="paragraph" w:styleId="FootnoteText">
    <w:name w:val="footnote text"/>
    <w:basedOn w:val="Normal"/>
    <w:link w:val="FootnoteTextChar"/>
    <w:uiPriority w:val="99"/>
    <w:unhideWhenUsed/>
    <w:rsid w:val="00951C33"/>
    <w:rPr>
      <w:sz w:val="20"/>
      <w:szCs w:val="20"/>
    </w:rPr>
  </w:style>
  <w:style w:type="character" w:customStyle="1" w:styleId="FootnoteTextChar">
    <w:name w:val="Footnote Text Char"/>
    <w:basedOn w:val="DefaultParagraphFont"/>
    <w:link w:val="FootnoteText"/>
    <w:uiPriority w:val="99"/>
    <w:rsid w:val="00951C33"/>
    <w:rPr>
      <w:rFonts w:ascii="Calibri" w:eastAsia="Calibri" w:hAnsi="Calibri" w:cs="Calibri"/>
      <w:sz w:val="20"/>
      <w:szCs w:val="20"/>
    </w:rPr>
  </w:style>
  <w:style w:type="character" w:styleId="FootnoteReference">
    <w:name w:val="footnote reference"/>
    <w:uiPriority w:val="99"/>
    <w:unhideWhenUsed/>
    <w:rsid w:val="00951C33"/>
    <w:rPr>
      <w:vertAlign w:val="superscript"/>
    </w:rPr>
  </w:style>
  <w:style w:type="paragraph" w:customStyle="1" w:styleId="Bullet1">
    <w:name w:val="Bullet 1"/>
    <w:basedOn w:val="Normal"/>
    <w:qFormat/>
    <w:rsid w:val="00951C33"/>
    <w:pPr>
      <w:numPr>
        <w:numId w:val="2"/>
      </w:numPr>
      <w:spacing w:before="120" w:after="120"/>
    </w:pPr>
    <w:rPr>
      <w:rFonts w:eastAsia="Times New Roman" w:cs="Times New Roman"/>
    </w:rPr>
  </w:style>
  <w:style w:type="character" w:styleId="Hyperlink">
    <w:name w:val="Hyperlink"/>
    <w:uiPriority w:val="99"/>
    <w:unhideWhenUsed/>
    <w:rsid w:val="00951C33"/>
    <w:rPr>
      <w:color w:val="0000FF"/>
      <w:u w:val="single"/>
    </w:rPr>
  </w:style>
  <w:style w:type="paragraph" w:customStyle="1" w:styleId="NumberedList">
    <w:name w:val="Numbered List"/>
    <w:basedOn w:val="Normal"/>
    <w:uiPriority w:val="2"/>
    <w:qFormat/>
    <w:rsid w:val="005A4113"/>
    <w:pPr>
      <w:numPr>
        <w:numId w:val="4"/>
      </w:numPr>
      <w:spacing w:before="120"/>
    </w:pPr>
    <w:rPr>
      <w:rFonts w:asciiTheme="minorHAnsi" w:eastAsia="Times New Roman" w:hAnsiTheme="minorHAnsi" w:cs="Times New Roman"/>
    </w:rPr>
  </w:style>
  <w:style w:type="paragraph" w:customStyle="1" w:styleId="Tabletitle">
    <w:name w:val="Table title"/>
    <w:basedOn w:val="Normal"/>
    <w:qFormat/>
    <w:rsid w:val="005A4113"/>
    <w:pPr>
      <w:keepNext/>
      <w:spacing w:before="240" w:after="120"/>
    </w:pPr>
    <w:rPr>
      <w:b/>
    </w:rPr>
  </w:style>
  <w:style w:type="table" w:customStyle="1" w:styleId="TableGrid6">
    <w:name w:val="Table Grid6"/>
    <w:basedOn w:val="TableNormal"/>
    <w:next w:val="TableGrid"/>
    <w:uiPriority w:val="59"/>
    <w:rsid w:val="005A4113"/>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qFormat/>
    <w:rsid w:val="006E0033"/>
    <w:pPr>
      <w:tabs>
        <w:tab w:val="center" w:pos="4680"/>
        <w:tab w:val="right" w:pos="9360"/>
      </w:tabs>
    </w:pPr>
  </w:style>
  <w:style w:type="character" w:customStyle="1" w:styleId="FooterChar">
    <w:name w:val="Footer Char"/>
    <w:basedOn w:val="DefaultParagraphFont"/>
    <w:link w:val="Footer"/>
    <w:uiPriority w:val="99"/>
    <w:rsid w:val="006E0033"/>
    <w:rPr>
      <w:rFonts w:ascii="Calibri" w:eastAsia="Calibri" w:hAnsi="Calibri" w:cs="Calibri"/>
      <w:sz w:val="24"/>
      <w:szCs w:val="24"/>
    </w:rPr>
  </w:style>
  <w:style w:type="paragraph" w:styleId="TOC1">
    <w:name w:val="toc 1"/>
    <w:basedOn w:val="Normal"/>
    <w:next w:val="Normal"/>
    <w:autoRedefine/>
    <w:uiPriority w:val="39"/>
    <w:unhideWhenUsed/>
    <w:qFormat/>
    <w:rsid w:val="00464B22"/>
    <w:pPr>
      <w:tabs>
        <w:tab w:val="right" w:leader="dot" w:pos="10800"/>
      </w:tabs>
      <w:spacing w:before="240" w:after="120" w:line="276" w:lineRule="auto"/>
    </w:pPr>
  </w:style>
  <w:style w:type="paragraph" w:styleId="Header">
    <w:name w:val="header"/>
    <w:basedOn w:val="Normal"/>
    <w:link w:val="HeaderChar"/>
    <w:uiPriority w:val="99"/>
    <w:unhideWhenUsed/>
    <w:rsid w:val="00716A44"/>
    <w:pPr>
      <w:tabs>
        <w:tab w:val="center" w:pos="4680"/>
        <w:tab w:val="right" w:pos="9360"/>
      </w:tabs>
    </w:pPr>
  </w:style>
  <w:style w:type="character" w:customStyle="1" w:styleId="HeaderChar">
    <w:name w:val="Header Char"/>
    <w:basedOn w:val="DefaultParagraphFont"/>
    <w:link w:val="Header"/>
    <w:uiPriority w:val="99"/>
    <w:rsid w:val="00716A44"/>
    <w:rPr>
      <w:rFonts w:ascii="Calibri" w:eastAsia="Calibri" w:hAnsi="Calibri" w:cs="Calibri"/>
      <w:sz w:val="24"/>
      <w:szCs w:val="24"/>
    </w:rPr>
  </w:style>
  <w:style w:type="character" w:customStyle="1" w:styleId="Heading2Char">
    <w:name w:val="Heading 2 Char"/>
    <w:basedOn w:val="DefaultParagraphFont"/>
    <w:link w:val="Heading2"/>
    <w:uiPriority w:val="9"/>
    <w:rsid w:val="00BF47CD"/>
    <w:rPr>
      <w:rFonts w:asciiTheme="majorHAnsi" w:eastAsiaTheme="majorEastAsia" w:hAnsiTheme="majorHAnsi" w:cstheme="majorBidi"/>
      <w:color w:val="2E74B5" w:themeColor="accent1" w:themeShade="BF"/>
      <w:sz w:val="26"/>
      <w:szCs w:val="26"/>
    </w:rPr>
  </w:style>
  <w:style w:type="character" w:styleId="PlaceholderText">
    <w:name w:val="Placeholder Text"/>
    <w:basedOn w:val="DefaultParagraphFont"/>
    <w:uiPriority w:val="99"/>
    <w:semiHidden/>
    <w:rsid w:val="00063318"/>
    <w:rPr>
      <w:color w:val="808080"/>
    </w:rPr>
  </w:style>
  <w:style w:type="paragraph" w:customStyle="1" w:styleId="Default">
    <w:name w:val="Default"/>
    <w:rsid w:val="00C11B8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ListParagraphChar">
    <w:name w:val="List Paragraph Char"/>
    <w:link w:val="ListParagraph"/>
    <w:uiPriority w:val="34"/>
    <w:locked/>
    <w:rsid w:val="00C11B88"/>
    <w:rPr>
      <w:rFonts w:ascii="Calibri" w:eastAsia="Calibri" w:hAnsi="Calibri" w:cs="Calibri"/>
      <w:sz w:val="24"/>
      <w:szCs w:val="24"/>
    </w:rPr>
  </w:style>
  <w:style w:type="character" w:customStyle="1" w:styleId="apple-converted-space">
    <w:name w:val="apple-converted-space"/>
    <w:rsid w:val="001F6285"/>
  </w:style>
  <w:style w:type="character" w:styleId="Emphasis">
    <w:name w:val="Emphasis"/>
    <w:basedOn w:val="DefaultParagraphFont"/>
    <w:uiPriority w:val="20"/>
    <w:qFormat/>
    <w:rsid w:val="00EA4A48"/>
    <w:rPr>
      <w:i/>
      <w:iCs/>
    </w:rPr>
  </w:style>
  <w:style w:type="character" w:customStyle="1" w:styleId="matrixgridspan">
    <w:name w:val="matrixgridspan"/>
    <w:basedOn w:val="DefaultParagraphFont"/>
    <w:rsid w:val="00EA4A48"/>
  </w:style>
  <w:style w:type="paragraph" w:styleId="BalloonText">
    <w:name w:val="Balloon Text"/>
    <w:basedOn w:val="Normal"/>
    <w:link w:val="BalloonTextChar"/>
    <w:uiPriority w:val="99"/>
    <w:semiHidden/>
    <w:unhideWhenUsed/>
    <w:rsid w:val="009D4AEE"/>
    <w:pPr>
      <w:widowControl w:val="0"/>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9D4AEE"/>
    <w:rPr>
      <w:rFonts w:ascii="Segoe UI" w:hAnsi="Segoe UI" w:cs="Segoe UI"/>
      <w:sz w:val="18"/>
      <w:szCs w:val="18"/>
    </w:rPr>
  </w:style>
  <w:style w:type="table" w:customStyle="1" w:styleId="TableGrid1">
    <w:name w:val="Table Grid1"/>
    <w:basedOn w:val="TableNormal"/>
    <w:next w:val="TableGrid"/>
    <w:uiPriority w:val="39"/>
    <w:rsid w:val="0048407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uiPriority w:val="39"/>
    <w:unhideWhenUsed/>
    <w:qFormat/>
    <w:rsid w:val="005A5F5E"/>
    <w:pPr>
      <w:spacing w:after="100"/>
      <w:ind w:left="240"/>
    </w:pPr>
  </w:style>
  <w:style w:type="character" w:styleId="CommentReference">
    <w:name w:val="annotation reference"/>
    <w:basedOn w:val="DefaultParagraphFont"/>
    <w:uiPriority w:val="99"/>
    <w:semiHidden/>
    <w:unhideWhenUsed/>
    <w:rsid w:val="006F3CFA"/>
    <w:rPr>
      <w:sz w:val="16"/>
      <w:szCs w:val="16"/>
    </w:rPr>
  </w:style>
  <w:style w:type="paragraph" w:styleId="CommentSubject">
    <w:name w:val="annotation subject"/>
    <w:basedOn w:val="CommentText"/>
    <w:next w:val="CommentText"/>
    <w:link w:val="CommentSubjectChar"/>
    <w:uiPriority w:val="99"/>
    <w:semiHidden/>
    <w:unhideWhenUsed/>
    <w:rsid w:val="006F3CFA"/>
    <w:rPr>
      <w:b/>
      <w:bCs/>
    </w:rPr>
  </w:style>
  <w:style w:type="character" w:customStyle="1" w:styleId="CommentSubjectChar">
    <w:name w:val="Comment Subject Char"/>
    <w:basedOn w:val="CommentTextChar"/>
    <w:link w:val="CommentSubject"/>
    <w:uiPriority w:val="99"/>
    <w:semiHidden/>
    <w:rsid w:val="006F3CFA"/>
    <w:rPr>
      <w:rFonts w:ascii="Calibri" w:eastAsia="Calibri" w:hAnsi="Calibri" w:cs="Calibri"/>
      <w:b/>
      <w:bCs/>
      <w:sz w:val="20"/>
      <w:szCs w:val="20"/>
    </w:rPr>
  </w:style>
  <w:style w:type="character" w:customStyle="1" w:styleId="tgc">
    <w:name w:val="_tgc"/>
    <w:basedOn w:val="DefaultParagraphFont"/>
    <w:rsid w:val="00342634"/>
  </w:style>
  <w:style w:type="character" w:customStyle="1" w:styleId="Heading8Char">
    <w:name w:val="Heading 8 Char"/>
    <w:basedOn w:val="DefaultParagraphFont"/>
    <w:link w:val="Heading8"/>
    <w:uiPriority w:val="9"/>
    <w:semiHidden/>
    <w:rsid w:val="00DA6F76"/>
    <w:rPr>
      <w:rFonts w:asciiTheme="majorHAnsi" w:eastAsiaTheme="majorEastAsia" w:hAnsiTheme="majorHAnsi" w:cstheme="majorBidi"/>
      <w:color w:val="272727" w:themeColor="text1" w:themeTint="D8"/>
      <w:sz w:val="21"/>
      <w:szCs w:val="21"/>
    </w:rPr>
  </w:style>
  <w:style w:type="character" w:customStyle="1" w:styleId="Heading4Char">
    <w:name w:val="Heading 4 Char"/>
    <w:basedOn w:val="DefaultParagraphFont"/>
    <w:link w:val="Heading4"/>
    <w:uiPriority w:val="9"/>
    <w:rsid w:val="00024C0E"/>
    <w:rPr>
      <w:rFonts w:asciiTheme="majorHAnsi" w:eastAsiaTheme="majorEastAsia" w:hAnsiTheme="majorHAnsi" w:cstheme="majorBidi"/>
      <w:b/>
      <w:bCs/>
      <w:i/>
      <w:iCs/>
      <w:color w:val="5B9BD5" w:themeColor="accent1"/>
      <w:sz w:val="24"/>
      <w:szCs w:val="24"/>
    </w:rPr>
  </w:style>
  <w:style w:type="character" w:customStyle="1" w:styleId="Heading5Char">
    <w:name w:val="Heading 5 Char"/>
    <w:basedOn w:val="DefaultParagraphFont"/>
    <w:link w:val="Heading5"/>
    <w:uiPriority w:val="9"/>
    <w:rsid w:val="00024C0E"/>
    <w:rPr>
      <w:rFonts w:asciiTheme="majorHAnsi" w:eastAsiaTheme="majorEastAsia" w:hAnsiTheme="majorHAnsi" w:cstheme="majorBidi"/>
      <w:color w:val="1F4D78" w:themeColor="accent1" w:themeShade="7F"/>
      <w:sz w:val="24"/>
      <w:szCs w:val="24"/>
    </w:rPr>
  </w:style>
  <w:style w:type="character" w:customStyle="1" w:styleId="Heading3Char">
    <w:name w:val="Heading 3 Char"/>
    <w:basedOn w:val="DefaultParagraphFont"/>
    <w:link w:val="Heading3"/>
    <w:uiPriority w:val="9"/>
    <w:rsid w:val="00024C0E"/>
    <w:rPr>
      <w:rFonts w:ascii="Calibri Light" w:eastAsia="Times New Roman" w:hAnsi="Calibri Light" w:cs="Times New Roman"/>
      <w:b/>
      <w:bCs/>
      <w:sz w:val="26"/>
      <w:szCs w:val="26"/>
      <w:lang w:val="x-none" w:eastAsia="x-none"/>
    </w:rPr>
  </w:style>
  <w:style w:type="paragraph" w:customStyle="1" w:styleId="ColorfulList-Accent11">
    <w:name w:val="Colorful List - Accent 11"/>
    <w:basedOn w:val="Normal"/>
    <w:uiPriority w:val="34"/>
    <w:qFormat/>
    <w:rsid w:val="00024C0E"/>
    <w:pPr>
      <w:spacing w:after="200" w:line="276" w:lineRule="auto"/>
      <w:ind w:left="720"/>
      <w:contextualSpacing/>
    </w:pPr>
    <w:rPr>
      <w:rFonts w:cs="Times New Roman"/>
      <w:sz w:val="22"/>
      <w:szCs w:val="22"/>
    </w:rPr>
  </w:style>
  <w:style w:type="character" w:styleId="Strong">
    <w:name w:val="Strong"/>
    <w:uiPriority w:val="22"/>
    <w:qFormat/>
    <w:rsid w:val="00024C0E"/>
    <w:rPr>
      <w:b/>
      <w:bCs/>
    </w:rPr>
  </w:style>
  <w:style w:type="character" w:customStyle="1" w:styleId="MediumGrid11">
    <w:name w:val="Medium Grid 11"/>
    <w:uiPriority w:val="99"/>
    <w:semiHidden/>
    <w:rsid w:val="00024C0E"/>
    <w:rPr>
      <w:color w:val="808080"/>
    </w:rPr>
  </w:style>
  <w:style w:type="paragraph" w:styleId="TOC3">
    <w:name w:val="toc 3"/>
    <w:basedOn w:val="Normal"/>
    <w:next w:val="Normal"/>
    <w:autoRedefine/>
    <w:uiPriority w:val="39"/>
    <w:unhideWhenUsed/>
    <w:qFormat/>
    <w:rsid w:val="00024C0E"/>
    <w:pPr>
      <w:tabs>
        <w:tab w:val="right" w:leader="dot" w:pos="9350"/>
      </w:tabs>
      <w:spacing w:after="160" w:line="259" w:lineRule="auto"/>
      <w:ind w:left="270"/>
    </w:pPr>
    <w:rPr>
      <w:rFonts w:cs="Times New Roman"/>
      <w:sz w:val="22"/>
      <w:szCs w:val="22"/>
    </w:rPr>
  </w:style>
  <w:style w:type="paragraph" w:styleId="Revision">
    <w:name w:val="Revision"/>
    <w:hidden/>
    <w:uiPriority w:val="99"/>
    <w:semiHidden/>
    <w:rsid w:val="00B44246"/>
    <w:pPr>
      <w:spacing w:after="0" w:line="240" w:lineRule="auto"/>
    </w:pPr>
    <w:rPr>
      <w:rFonts w:ascii="Calibri" w:eastAsia="Calibri" w:hAnsi="Calibri" w:cs="Calibri"/>
      <w:sz w:val="24"/>
      <w:szCs w:val="24"/>
    </w:rPr>
  </w:style>
  <w:style w:type="character" w:styleId="FollowedHyperlink">
    <w:name w:val="FollowedHyperlink"/>
    <w:basedOn w:val="DefaultParagraphFont"/>
    <w:uiPriority w:val="99"/>
    <w:semiHidden/>
    <w:unhideWhenUsed/>
    <w:rsid w:val="00D064FE"/>
    <w:rPr>
      <w:color w:val="954F72" w:themeColor="followedHyperlink"/>
      <w:u w:val="single"/>
    </w:rPr>
  </w:style>
  <w:style w:type="paragraph" w:styleId="NormalWeb">
    <w:name w:val="Normal (Web)"/>
    <w:basedOn w:val="Normal"/>
    <w:uiPriority w:val="99"/>
    <w:unhideWhenUsed/>
    <w:rsid w:val="00C76616"/>
    <w:pPr>
      <w:spacing w:before="100" w:beforeAutospacing="1" w:after="100" w:afterAutospacing="1"/>
    </w:pPr>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868"/>
    <w:pPr>
      <w:spacing w:after="0" w:line="240" w:lineRule="auto"/>
    </w:pPr>
    <w:rPr>
      <w:rFonts w:ascii="Calibri" w:eastAsia="Calibri" w:hAnsi="Calibri" w:cs="Calibri"/>
      <w:sz w:val="24"/>
      <w:szCs w:val="24"/>
    </w:rPr>
  </w:style>
  <w:style w:type="paragraph" w:styleId="Heading1">
    <w:name w:val="heading 1"/>
    <w:basedOn w:val="Normal"/>
    <w:next w:val="Normal"/>
    <w:link w:val="Heading1Char"/>
    <w:uiPriority w:val="9"/>
    <w:qFormat/>
    <w:rsid w:val="0016086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F47C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qFormat/>
    <w:rsid w:val="00024C0E"/>
    <w:pPr>
      <w:keepNext/>
      <w:spacing w:before="240" w:after="60" w:line="259" w:lineRule="auto"/>
      <w:outlineLvl w:val="2"/>
    </w:pPr>
    <w:rPr>
      <w:rFonts w:ascii="Calibri Light" w:eastAsia="Times New Roman" w:hAnsi="Calibri Light" w:cs="Times New Roman"/>
      <w:b/>
      <w:bCs/>
      <w:sz w:val="26"/>
      <w:szCs w:val="26"/>
      <w:lang w:val="x-none" w:eastAsia="x-none"/>
    </w:rPr>
  </w:style>
  <w:style w:type="paragraph" w:styleId="Heading4">
    <w:name w:val="heading 4"/>
    <w:basedOn w:val="Normal"/>
    <w:next w:val="Normal"/>
    <w:link w:val="Heading4Char"/>
    <w:uiPriority w:val="9"/>
    <w:unhideWhenUsed/>
    <w:qFormat/>
    <w:rsid w:val="00024C0E"/>
    <w:pPr>
      <w:keepNext/>
      <w:keepLines/>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unhideWhenUsed/>
    <w:qFormat/>
    <w:rsid w:val="00024C0E"/>
    <w:pPr>
      <w:keepNext/>
      <w:keepLines/>
      <w:spacing w:before="200"/>
      <w:outlineLvl w:val="4"/>
    </w:pPr>
    <w:rPr>
      <w:rFonts w:asciiTheme="majorHAnsi" w:eastAsiaTheme="majorEastAsia" w:hAnsiTheme="majorHAnsi" w:cstheme="majorBidi"/>
      <w:color w:val="1F4D78" w:themeColor="accent1" w:themeShade="7F"/>
    </w:rPr>
  </w:style>
  <w:style w:type="paragraph" w:styleId="Heading8">
    <w:name w:val="heading 8"/>
    <w:basedOn w:val="Normal"/>
    <w:next w:val="Normal"/>
    <w:link w:val="Heading8Char"/>
    <w:uiPriority w:val="9"/>
    <w:semiHidden/>
    <w:unhideWhenUsed/>
    <w:qFormat/>
    <w:rsid w:val="00DA6F76"/>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60868"/>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160868"/>
    <w:rPr>
      <w:rFonts w:ascii="Cambria" w:eastAsia="Times New Roman" w:hAnsi="Cambria" w:cs="Times New Roman"/>
      <w:color w:val="17365D"/>
      <w:spacing w:val="5"/>
      <w:kern w:val="28"/>
      <w:sz w:val="52"/>
      <w:szCs w:val="52"/>
    </w:rPr>
  </w:style>
  <w:style w:type="paragraph" w:styleId="CommentText">
    <w:name w:val="annotation text"/>
    <w:basedOn w:val="Normal"/>
    <w:link w:val="CommentTextChar"/>
    <w:uiPriority w:val="99"/>
    <w:unhideWhenUsed/>
    <w:rsid w:val="00160868"/>
    <w:rPr>
      <w:sz w:val="20"/>
      <w:szCs w:val="20"/>
    </w:rPr>
  </w:style>
  <w:style w:type="character" w:customStyle="1" w:styleId="CommentTextChar">
    <w:name w:val="Comment Text Char"/>
    <w:basedOn w:val="DefaultParagraphFont"/>
    <w:link w:val="CommentText"/>
    <w:uiPriority w:val="99"/>
    <w:rsid w:val="00160868"/>
    <w:rPr>
      <w:rFonts w:ascii="Calibri" w:eastAsia="Calibri" w:hAnsi="Calibri" w:cs="Calibri"/>
      <w:sz w:val="20"/>
      <w:szCs w:val="20"/>
    </w:rPr>
  </w:style>
  <w:style w:type="character" w:customStyle="1" w:styleId="Heading1Char">
    <w:name w:val="Heading 1 Char"/>
    <w:basedOn w:val="DefaultParagraphFont"/>
    <w:link w:val="Heading1"/>
    <w:uiPriority w:val="9"/>
    <w:rsid w:val="00160868"/>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160868"/>
    <w:pPr>
      <w:spacing w:line="259" w:lineRule="auto"/>
      <w:outlineLvl w:val="9"/>
    </w:pPr>
  </w:style>
  <w:style w:type="paragraph" w:styleId="BodyText">
    <w:name w:val="Body Text"/>
    <w:basedOn w:val="Normal"/>
    <w:link w:val="BodyTextChar"/>
    <w:uiPriority w:val="1"/>
    <w:qFormat/>
    <w:rsid w:val="00160868"/>
    <w:pPr>
      <w:spacing w:before="240" w:after="120"/>
    </w:pPr>
  </w:style>
  <w:style w:type="character" w:customStyle="1" w:styleId="BodyTextChar">
    <w:name w:val="Body Text Char"/>
    <w:basedOn w:val="DefaultParagraphFont"/>
    <w:link w:val="BodyText"/>
    <w:uiPriority w:val="1"/>
    <w:rsid w:val="00160868"/>
    <w:rPr>
      <w:rFonts w:ascii="Calibri" w:eastAsia="Calibri" w:hAnsi="Calibri" w:cs="Calibri"/>
      <w:sz w:val="24"/>
      <w:szCs w:val="24"/>
    </w:rPr>
  </w:style>
  <w:style w:type="table" w:styleId="TableGrid">
    <w:name w:val="Table Grid"/>
    <w:basedOn w:val="TableNormal"/>
    <w:uiPriority w:val="39"/>
    <w:rsid w:val="00160868"/>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10">
    <w:name w:val="Bullet1"/>
    <w:basedOn w:val="Normal"/>
    <w:rsid w:val="00160868"/>
    <w:pPr>
      <w:numPr>
        <w:numId w:val="1"/>
      </w:numPr>
      <w:spacing w:before="120" w:after="120"/>
    </w:pPr>
  </w:style>
  <w:style w:type="paragraph" w:styleId="ListParagraph">
    <w:name w:val="List Paragraph"/>
    <w:basedOn w:val="Normal"/>
    <w:link w:val="ListParagraphChar"/>
    <w:uiPriority w:val="34"/>
    <w:qFormat/>
    <w:rsid w:val="00897A4C"/>
    <w:pPr>
      <w:ind w:left="720"/>
      <w:contextualSpacing/>
    </w:pPr>
  </w:style>
  <w:style w:type="paragraph" w:styleId="FootnoteText">
    <w:name w:val="footnote text"/>
    <w:basedOn w:val="Normal"/>
    <w:link w:val="FootnoteTextChar"/>
    <w:uiPriority w:val="99"/>
    <w:unhideWhenUsed/>
    <w:rsid w:val="00951C33"/>
    <w:rPr>
      <w:sz w:val="20"/>
      <w:szCs w:val="20"/>
    </w:rPr>
  </w:style>
  <w:style w:type="character" w:customStyle="1" w:styleId="FootnoteTextChar">
    <w:name w:val="Footnote Text Char"/>
    <w:basedOn w:val="DefaultParagraphFont"/>
    <w:link w:val="FootnoteText"/>
    <w:uiPriority w:val="99"/>
    <w:rsid w:val="00951C33"/>
    <w:rPr>
      <w:rFonts w:ascii="Calibri" w:eastAsia="Calibri" w:hAnsi="Calibri" w:cs="Calibri"/>
      <w:sz w:val="20"/>
      <w:szCs w:val="20"/>
    </w:rPr>
  </w:style>
  <w:style w:type="character" w:styleId="FootnoteReference">
    <w:name w:val="footnote reference"/>
    <w:uiPriority w:val="99"/>
    <w:unhideWhenUsed/>
    <w:rsid w:val="00951C33"/>
    <w:rPr>
      <w:vertAlign w:val="superscript"/>
    </w:rPr>
  </w:style>
  <w:style w:type="paragraph" w:customStyle="1" w:styleId="Bullet1">
    <w:name w:val="Bullet 1"/>
    <w:basedOn w:val="Normal"/>
    <w:qFormat/>
    <w:rsid w:val="00951C33"/>
    <w:pPr>
      <w:numPr>
        <w:numId w:val="2"/>
      </w:numPr>
      <w:spacing w:before="120" w:after="120"/>
    </w:pPr>
    <w:rPr>
      <w:rFonts w:eastAsia="Times New Roman" w:cs="Times New Roman"/>
    </w:rPr>
  </w:style>
  <w:style w:type="character" w:styleId="Hyperlink">
    <w:name w:val="Hyperlink"/>
    <w:uiPriority w:val="99"/>
    <w:unhideWhenUsed/>
    <w:rsid w:val="00951C33"/>
    <w:rPr>
      <w:color w:val="0000FF"/>
      <w:u w:val="single"/>
    </w:rPr>
  </w:style>
  <w:style w:type="paragraph" w:customStyle="1" w:styleId="NumberedList">
    <w:name w:val="Numbered List"/>
    <w:basedOn w:val="Normal"/>
    <w:uiPriority w:val="2"/>
    <w:qFormat/>
    <w:rsid w:val="005A4113"/>
    <w:pPr>
      <w:numPr>
        <w:numId w:val="4"/>
      </w:numPr>
      <w:spacing w:before="120"/>
    </w:pPr>
    <w:rPr>
      <w:rFonts w:asciiTheme="minorHAnsi" w:eastAsia="Times New Roman" w:hAnsiTheme="minorHAnsi" w:cs="Times New Roman"/>
    </w:rPr>
  </w:style>
  <w:style w:type="paragraph" w:customStyle="1" w:styleId="Tabletitle">
    <w:name w:val="Table title"/>
    <w:basedOn w:val="Normal"/>
    <w:qFormat/>
    <w:rsid w:val="005A4113"/>
    <w:pPr>
      <w:keepNext/>
      <w:spacing w:before="240" w:after="120"/>
    </w:pPr>
    <w:rPr>
      <w:b/>
    </w:rPr>
  </w:style>
  <w:style w:type="table" w:customStyle="1" w:styleId="TableGrid6">
    <w:name w:val="Table Grid6"/>
    <w:basedOn w:val="TableNormal"/>
    <w:next w:val="TableGrid"/>
    <w:uiPriority w:val="59"/>
    <w:rsid w:val="005A4113"/>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qFormat/>
    <w:rsid w:val="006E0033"/>
    <w:pPr>
      <w:tabs>
        <w:tab w:val="center" w:pos="4680"/>
        <w:tab w:val="right" w:pos="9360"/>
      </w:tabs>
    </w:pPr>
  </w:style>
  <w:style w:type="character" w:customStyle="1" w:styleId="FooterChar">
    <w:name w:val="Footer Char"/>
    <w:basedOn w:val="DefaultParagraphFont"/>
    <w:link w:val="Footer"/>
    <w:uiPriority w:val="99"/>
    <w:rsid w:val="006E0033"/>
    <w:rPr>
      <w:rFonts w:ascii="Calibri" w:eastAsia="Calibri" w:hAnsi="Calibri" w:cs="Calibri"/>
      <w:sz w:val="24"/>
      <w:szCs w:val="24"/>
    </w:rPr>
  </w:style>
  <w:style w:type="paragraph" w:styleId="TOC1">
    <w:name w:val="toc 1"/>
    <w:basedOn w:val="Normal"/>
    <w:next w:val="Normal"/>
    <w:autoRedefine/>
    <w:uiPriority w:val="39"/>
    <w:unhideWhenUsed/>
    <w:qFormat/>
    <w:rsid w:val="00464B22"/>
    <w:pPr>
      <w:tabs>
        <w:tab w:val="right" w:leader="dot" w:pos="10800"/>
      </w:tabs>
      <w:spacing w:before="240" w:after="120" w:line="276" w:lineRule="auto"/>
    </w:pPr>
  </w:style>
  <w:style w:type="paragraph" w:styleId="Header">
    <w:name w:val="header"/>
    <w:basedOn w:val="Normal"/>
    <w:link w:val="HeaderChar"/>
    <w:uiPriority w:val="99"/>
    <w:unhideWhenUsed/>
    <w:rsid w:val="00716A44"/>
    <w:pPr>
      <w:tabs>
        <w:tab w:val="center" w:pos="4680"/>
        <w:tab w:val="right" w:pos="9360"/>
      </w:tabs>
    </w:pPr>
  </w:style>
  <w:style w:type="character" w:customStyle="1" w:styleId="HeaderChar">
    <w:name w:val="Header Char"/>
    <w:basedOn w:val="DefaultParagraphFont"/>
    <w:link w:val="Header"/>
    <w:uiPriority w:val="99"/>
    <w:rsid w:val="00716A44"/>
    <w:rPr>
      <w:rFonts w:ascii="Calibri" w:eastAsia="Calibri" w:hAnsi="Calibri" w:cs="Calibri"/>
      <w:sz w:val="24"/>
      <w:szCs w:val="24"/>
    </w:rPr>
  </w:style>
  <w:style w:type="character" w:customStyle="1" w:styleId="Heading2Char">
    <w:name w:val="Heading 2 Char"/>
    <w:basedOn w:val="DefaultParagraphFont"/>
    <w:link w:val="Heading2"/>
    <w:uiPriority w:val="9"/>
    <w:rsid w:val="00BF47CD"/>
    <w:rPr>
      <w:rFonts w:asciiTheme="majorHAnsi" w:eastAsiaTheme="majorEastAsia" w:hAnsiTheme="majorHAnsi" w:cstheme="majorBidi"/>
      <w:color w:val="2E74B5" w:themeColor="accent1" w:themeShade="BF"/>
      <w:sz w:val="26"/>
      <w:szCs w:val="26"/>
    </w:rPr>
  </w:style>
  <w:style w:type="character" w:styleId="PlaceholderText">
    <w:name w:val="Placeholder Text"/>
    <w:basedOn w:val="DefaultParagraphFont"/>
    <w:uiPriority w:val="99"/>
    <w:semiHidden/>
    <w:rsid w:val="00063318"/>
    <w:rPr>
      <w:color w:val="808080"/>
    </w:rPr>
  </w:style>
  <w:style w:type="paragraph" w:customStyle="1" w:styleId="Default">
    <w:name w:val="Default"/>
    <w:rsid w:val="00C11B8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ListParagraphChar">
    <w:name w:val="List Paragraph Char"/>
    <w:link w:val="ListParagraph"/>
    <w:uiPriority w:val="34"/>
    <w:locked/>
    <w:rsid w:val="00C11B88"/>
    <w:rPr>
      <w:rFonts w:ascii="Calibri" w:eastAsia="Calibri" w:hAnsi="Calibri" w:cs="Calibri"/>
      <w:sz w:val="24"/>
      <w:szCs w:val="24"/>
    </w:rPr>
  </w:style>
  <w:style w:type="character" w:customStyle="1" w:styleId="apple-converted-space">
    <w:name w:val="apple-converted-space"/>
    <w:rsid w:val="001F6285"/>
  </w:style>
  <w:style w:type="character" w:styleId="Emphasis">
    <w:name w:val="Emphasis"/>
    <w:basedOn w:val="DefaultParagraphFont"/>
    <w:uiPriority w:val="20"/>
    <w:qFormat/>
    <w:rsid w:val="00EA4A48"/>
    <w:rPr>
      <w:i/>
      <w:iCs/>
    </w:rPr>
  </w:style>
  <w:style w:type="character" w:customStyle="1" w:styleId="matrixgridspan">
    <w:name w:val="matrixgridspan"/>
    <w:basedOn w:val="DefaultParagraphFont"/>
    <w:rsid w:val="00EA4A48"/>
  </w:style>
  <w:style w:type="paragraph" w:styleId="BalloonText">
    <w:name w:val="Balloon Text"/>
    <w:basedOn w:val="Normal"/>
    <w:link w:val="BalloonTextChar"/>
    <w:uiPriority w:val="99"/>
    <w:semiHidden/>
    <w:unhideWhenUsed/>
    <w:rsid w:val="009D4AEE"/>
    <w:pPr>
      <w:widowControl w:val="0"/>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9D4AEE"/>
    <w:rPr>
      <w:rFonts w:ascii="Segoe UI" w:hAnsi="Segoe UI" w:cs="Segoe UI"/>
      <w:sz w:val="18"/>
      <w:szCs w:val="18"/>
    </w:rPr>
  </w:style>
  <w:style w:type="table" w:customStyle="1" w:styleId="TableGrid1">
    <w:name w:val="Table Grid1"/>
    <w:basedOn w:val="TableNormal"/>
    <w:next w:val="TableGrid"/>
    <w:uiPriority w:val="39"/>
    <w:rsid w:val="0048407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uiPriority w:val="39"/>
    <w:unhideWhenUsed/>
    <w:qFormat/>
    <w:rsid w:val="005A5F5E"/>
    <w:pPr>
      <w:spacing w:after="100"/>
      <w:ind w:left="240"/>
    </w:pPr>
  </w:style>
  <w:style w:type="character" w:styleId="CommentReference">
    <w:name w:val="annotation reference"/>
    <w:basedOn w:val="DefaultParagraphFont"/>
    <w:uiPriority w:val="99"/>
    <w:semiHidden/>
    <w:unhideWhenUsed/>
    <w:rsid w:val="006F3CFA"/>
    <w:rPr>
      <w:sz w:val="16"/>
      <w:szCs w:val="16"/>
    </w:rPr>
  </w:style>
  <w:style w:type="paragraph" w:styleId="CommentSubject">
    <w:name w:val="annotation subject"/>
    <w:basedOn w:val="CommentText"/>
    <w:next w:val="CommentText"/>
    <w:link w:val="CommentSubjectChar"/>
    <w:uiPriority w:val="99"/>
    <w:semiHidden/>
    <w:unhideWhenUsed/>
    <w:rsid w:val="006F3CFA"/>
    <w:rPr>
      <w:b/>
      <w:bCs/>
    </w:rPr>
  </w:style>
  <w:style w:type="character" w:customStyle="1" w:styleId="CommentSubjectChar">
    <w:name w:val="Comment Subject Char"/>
    <w:basedOn w:val="CommentTextChar"/>
    <w:link w:val="CommentSubject"/>
    <w:uiPriority w:val="99"/>
    <w:semiHidden/>
    <w:rsid w:val="006F3CFA"/>
    <w:rPr>
      <w:rFonts w:ascii="Calibri" w:eastAsia="Calibri" w:hAnsi="Calibri" w:cs="Calibri"/>
      <w:b/>
      <w:bCs/>
      <w:sz w:val="20"/>
      <w:szCs w:val="20"/>
    </w:rPr>
  </w:style>
  <w:style w:type="character" w:customStyle="1" w:styleId="tgc">
    <w:name w:val="_tgc"/>
    <w:basedOn w:val="DefaultParagraphFont"/>
    <w:rsid w:val="00342634"/>
  </w:style>
  <w:style w:type="character" w:customStyle="1" w:styleId="Heading8Char">
    <w:name w:val="Heading 8 Char"/>
    <w:basedOn w:val="DefaultParagraphFont"/>
    <w:link w:val="Heading8"/>
    <w:uiPriority w:val="9"/>
    <w:semiHidden/>
    <w:rsid w:val="00DA6F76"/>
    <w:rPr>
      <w:rFonts w:asciiTheme="majorHAnsi" w:eastAsiaTheme="majorEastAsia" w:hAnsiTheme="majorHAnsi" w:cstheme="majorBidi"/>
      <w:color w:val="272727" w:themeColor="text1" w:themeTint="D8"/>
      <w:sz w:val="21"/>
      <w:szCs w:val="21"/>
    </w:rPr>
  </w:style>
  <w:style w:type="character" w:customStyle="1" w:styleId="Heading4Char">
    <w:name w:val="Heading 4 Char"/>
    <w:basedOn w:val="DefaultParagraphFont"/>
    <w:link w:val="Heading4"/>
    <w:uiPriority w:val="9"/>
    <w:rsid w:val="00024C0E"/>
    <w:rPr>
      <w:rFonts w:asciiTheme="majorHAnsi" w:eastAsiaTheme="majorEastAsia" w:hAnsiTheme="majorHAnsi" w:cstheme="majorBidi"/>
      <w:b/>
      <w:bCs/>
      <w:i/>
      <w:iCs/>
      <w:color w:val="5B9BD5" w:themeColor="accent1"/>
      <w:sz w:val="24"/>
      <w:szCs w:val="24"/>
    </w:rPr>
  </w:style>
  <w:style w:type="character" w:customStyle="1" w:styleId="Heading5Char">
    <w:name w:val="Heading 5 Char"/>
    <w:basedOn w:val="DefaultParagraphFont"/>
    <w:link w:val="Heading5"/>
    <w:uiPriority w:val="9"/>
    <w:rsid w:val="00024C0E"/>
    <w:rPr>
      <w:rFonts w:asciiTheme="majorHAnsi" w:eastAsiaTheme="majorEastAsia" w:hAnsiTheme="majorHAnsi" w:cstheme="majorBidi"/>
      <w:color w:val="1F4D78" w:themeColor="accent1" w:themeShade="7F"/>
      <w:sz w:val="24"/>
      <w:szCs w:val="24"/>
    </w:rPr>
  </w:style>
  <w:style w:type="character" w:customStyle="1" w:styleId="Heading3Char">
    <w:name w:val="Heading 3 Char"/>
    <w:basedOn w:val="DefaultParagraphFont"/>
    <w:link w:val="Heading3"/>
    <w:uiPriority w:val="9"/>
    <w:rsid w:val="00024C0E"/>
    <w:rPr>
      <w:rFonts w:ascii="Calibri Light" w:eastAsia="Times New Roman" w:hAnsi="Calibri Light" w:cs="Times New Roman"/>
      <w:b/>
      <w:bCs/>
      <w:sz w:val="26"/>
      <w:szCs w:val="26"/>
      <w:lang w:val="x-none" w:eastAsia="x-none"/>
    </w:rPr>
  </w:style>
  <w:style w:type="paragraph" w:customStyle="1" w:styleId="ColorfulList-Accent11">
    <w:name w:val="Colorful List - Accent 11"/>
    <w:basedOn w:val="Normal"/>
    <w:uiPriority w:val="34"/>
    <w:qFormat/>
    <w:rsid w:val="00024C0E"/>
    <w:pPr>
      <w:spacing w:after="200" w:line="276" w:lineRule="auto"/>
      <w:ind w:left="720"/>
      <w:contextualSpacing/>
    </w:pPr>
    <w:rPr>
      <w:rFonts w:cs="Times New Roman"/>
      <w:sz w:val="22"/>
      <w:szCs w:val="22"/>
    </w:rPr>
  </w:style>
  <w:style w:type="character" w:styleId="Strong">
    <w:name w:val="Strong"/>
    <w:uiPriority w:val="22"/>
    <w:qFormat/>
    <w:rsid w:val="00024C0E"/>
    <w:rPr>
      <w:b/>
      <w:bCs/>
    </w:rPr>
  </w:style>
  <w:style w:type="character" w:customStyle="1" w:styleId="MediumGrid11">
    <w:name w:val="Medium Grid 11"/>
    <w:uiPriority w:val="99"/>
    <w:semiHidden/>
    <w:rsid w:val="00024C0E"/>
    <w:rPr>
      <w:color w:val="808080"/>
    </w:rPr>
  </w:style>
  <w:style w:type="paragraph" w:styleId="TOC3">
    <w:name w:val="toc 3"/>
    <w:basedOn w:val="Normal"/>
    <w:next w:val="Normal"/>
    <w:autoRedefine/>
    <w:uiPriority w:val="39"/>
    <w:unhideWhenUsed/>
    <w:qFormat/>
    <w:rsid w:val="00024C0E"/>
    <w:pPr>
      <w:tabs>
        <w:tab w:val="right" w:leader="dot" w:pos="9350"/>
      </w:tabs>
      <w:spacing w:after="160" w:line="259" w:lineRule="auto"/>
      <w:ind w:left="270"/>
    </w:pPr>
    <w:rPr>
      <w:rFonts w:cs="Times New Roman"/>
      <w:sz w:val="22"/>
      <w:szCs w:val="22"/>
    </w:rPr>
  </w:style>
  <w:style w:type="paragraph" w:styleId="Revision">
    <w:name w:val="Revision"/>
    <w:hidden/>
    <w:uiPriority w:val="99"/>
    <w:semiHidden/>
    <w:rsid w:val="00B44246"/>
    <w:pPr>
      <w:spacing w:after="0" w:line="240" w:lineRule="auto"/>
    </w:pPr>
    <w:rPr>
      <w:rFonts w:ascii="Calibri" w:eastAsia="Calibri" w:hAnsi="Calibri" w:cs="Calibri"/>
      <w:sz w:val="24"/>
      <w:szCs w:val="24"/>
    </w:rPr>
  </w:style>
  <w:style w:type="character" w:styleId="FollowedHyperlink">
    <w:name w:val="FollowedHyperlink"/>
    <w:basedOn w:val="DefaultParagraphFont"/>
    <w:uiPriority w:val="99"/>
    <w:semiHidden/>
    <w:unhideWhenUsed/>
    <w:rsid w:val="00D064FE"/>
    <w:rPr>
      <w:color w:val="954F72" w:themeColor="followedHyperlink"/>
      <w:u w:val="single"/>
    </w:rPr>
  </w:style>
  <w:style w:type="paragraph" w:styleId="NormalWeb">
    <w:name w:val="Normal (Web)"/>
    <w:basedOn w:val="Normal"/>
    <w:uiPriority w:val="99"/>
    <w:unhideWhenUsed/>
    <w:rsid w:val="00C76616"/>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849571">
      <w:bodyDiv w:val="1"/>
      <w:marLeft w:val="0"/>
      <w:marRight w:val="0"/>
      <w:marTop w:val="0"/>
      <w:marBottom w:val="0"/>
      <w:divBdr>
        <w:top w:val="none" w:sz="0" w:space="0" w:color="auto"/>
        <w:left w:val="none" w:sz="0" w:space="0" w:color="auto"/>
        <w:bottom w:val="none" w:sz="0" w:space="0" w:color="auto"/>
        <w:right w:val="none" w:sz="0" w:space="0" w:color="auto"/>
      </w:divBdr>
      <w:divsChild>
        <w:div w:id="1438594742">
          <w:marLeft w:val="0"/>
          <w:marRight w:val="0"/>
          <w:marTop w:val="0"/>
          <w:marBottom w:val="0"/>
          <w:divBdr>
            <w:top w:val="none" w:sz="0" w:space="0" w:color="auto"/>
            <w:left w:val="none" w:sz="0" w:space="0" w:color="auto"/>
            <w:bottom w:val="none" w:sz="0" w:space="0" w:color="auto"/>
            <w:right w:val="none" w:sz="0" w:space="0" w:color="auto"/>
          </w:divBdr>
        </w:div>
        <w:div w:id="1788892671">
          <w:marLeft w:val="0"/>
          <w:marRight w:val="0"/>
          <w:marTop w:val="0"/>
          <w:marBottom w:val="0"/>
          <w:divBdr>
            <w:top w:val="none" w:sz="0" w:space="0" w:color="auto"/>
            <w:left w:val="none" w:sz="0" w:space="0" w:color="auto"/>
            <w:bottom w:val="none" w:sz="0" w:space="0" w:color="auto"/>
            <w:right w:val="none" w:sz="0" w:space="0" w:color="auto"/>
          </w:divBdr>
        </w:div>
        <w:div w:id="1121191765">
          <w:marLeft w:val="0"/>
          <w:marRight w:val="0"/>
          <w:marTop w:val="0"/>
          <w:marBottom w:val="0"/>
          <w:divBdr>
            <w:top w:val="none" w:sz="0" w:space="0" w:color="auto"/>
            <w:left w:val="none" w:sz="0" w:space="0" w:color="auto"/>
            <w:bottom w:val="none" w:sz="0" w:space="0" w:color="auto"/>
            <w:right w:val="none" w:sz="0" w:space="0" w:color="auto"/>
          </w:divBdr>
        </w:div>
        <w:div w:id="1105461311">
          <w:marLeft w:val="0"/>
          <w:marRight w:val="0"/>
          <w:marTop w:val="0"/>
          <w:marBottom w:val="0"/>
          <w:divBdr>
            <w:top w:val="none" w:sz="0" w:space="0" w:color="auto"/>
            <w:left w:val="none" w:sz="0" w:space="0" w:color="auto"/>
            <w:bottom w:val="none" w:sz="0" w:space="0" w:color="auto"/>
            <w:right w:val="none" w:sz="0" w:space="0" w:color="auto"/>
          </w:divBdr>
        </w:div>
        <w:div w:id="126247472">
          <w:marLeft w:val="0"/>
          <w:marRight w:val="0"/>
          <w:marTop w:val="0"/>
          <w:marBottom w:val="0"/>
          <w:divBdr>
            <w:top w:val="none" w:sz="0" w:space="0" w:color="auto"/>
            <w:left w:val="none" w:sz="0" w:space="0" w:color="auto"/>
            <w:bottom w:val="none" w:sz="0" w:space="0" w:color="auto"/>
            <w:right w:val="none" w:sz="0" w:space="0" w:color="auto"/>
          </w:divBdr>
        </w:div>
        <w:div w:id="1775632729">
          <w:marLeft w:val="0"/>
          <w:marRight w:val="0"/>
          <w:marTop w:val="0"/>
          <w:marBottom w:val="0"/>
          <w:divBdr>
            <w:top w:val="none" w:sz="0" w:space="0" w:color="auto"/>
            <w:left w:val="none" w:sz="0" w:space="0" w:color="auto"/>
            <w:bottom w:val="none" w:sz="0" w:space="0" w:color="auto"/>
            <w:right w:val="none" w:sz="0" w:space="0" w:color="auto"/>
          </w:divBdr>
        </w:div>
        <w:div w:id="1032421312">
          <w:marLeft w:val="0"/>
          <w:marRight w:val="0"/>
          <w:marTop w:val="0"/>
          <w:marBottom w:val="0"/>
          <w:divBdr>
            <w:top w:val="none" w:sz="0" w:space="0" w:color="auto"/>
            <w:left w:val="none" w:sz="0" w:space="0" w:color="auto"/>
            <w:bottom w:val="none" w:sz="0" w:space="0" w:color="auto"/>
            <w:right w:val="none" w:sz="0" w:space="0" w:color="auto"/>
          </w:divBdr>
        </w:div>
        <w:div w:id="301425735">
          <w:marLeft w:val="0"/>
          <w:marRight w:val="0"/>
          <w:marTop w:val="0"/>
          <w:marBottom w:val="0"/>
          <w:divBdr>
            <w:top w:val="none" w:sz="0" w:space="0" w:color="auto"/>
            <w:left w:val="none" w:sz="0" w:space="0" w:color="auto"/>
            <w:bottom w:val="none" w:sz="0" w:space="0" w:color="auto"/>
            <w:right w:val="none" w:sz="0" w:space="0" w:color="auto"/>
          </w:divBdr>
        </w:div>
        <w:div w:id="671375539">
          <w:marLeft w:val="0"/>
          <w:marRight w:val="0"/>
          <w:marTop w:val="0"/>
          <w:marBottom w:val="0"/>
          <w:divBdr>
            <w:top w:val="none" w:sz="0" w:space="0" w:color="auto"/>
            <w:left w:val="none" w:sz="0" w:space="0" w:color="auto"/>
            <w:bottom w:val="none" w:sz="0" w:space="0" w:color="auto"/>
            <w:right w:val="none" w:sz="0" w:space="0" w:color="auto"/>
          </w:divBdr>
        </w:div>
        <w:div w:id="1769884253">
          <w:marLeft w:val="0"/>
          <w:marRight w:val="0"/>
          <w:marTop w:val="0"/>
          <w:marBottom w:val="0"/>
          <w:divBdr>
            <w:top w:val="none" w:sz="0" w:space="0" w:color="auto"/>
            <w:left w:val="none" w:sz="0" w:space="0" w:color="auto"/>
            <w:bottom w:val="none" w:sz="0" w:space="0" w:color="auto"/>
            <w:right w:val="none" w:sz="0" w:space="0" w:color="auto"/>
          </w:divBdr>
        </w:div>
        <w:div w:id="1908805108">
          <w:marLeft w:val="0"/>
          <w:marRight w:val="0"/>
          <w:marTop w:val="0"/>
          <w:marBottom w:val="0"/>
          <w:divBdr>
            <w:top w:val="none" w:sz="0" w:space="0" w:color="auto"/>
            <w:left w:val="none" w:sz="0" w:space="0" w:color="auto"/>
            <w:bottom w:val="none" w:sz="0" w:space="0" w:color="auto"/>
            <w:right w:val="none" w:sz="0" w:space="0" w:color="auto"/>
          </w:divBdr>
        </w:div>
        <w:div w:id="1349215481">
          <w:marLeft w:val="0"/>
          <w:marRight w:val="0"/>
          <w:marTop w:val="0"/>
          <w:marBottom w:val="0"/>
          <w:divBdr>
            <w:top w:val="none" w:sz="0" w:space="0" w:color="auto"/>
            <w:left w:val="none" w:sz="0" w:space="0" w:color="auto"/>
            <w:bottom w:val="none" w:sz="0" w:space="0" w:color="auto"/>
            <w:right w:val="none" w:sz="0" w:space="0" w:color="auto"/>
          </w:divBdr>
        </w:div>
        <w:div w:id="1111625159">
          <w:marLeft w:val="0"/>
          <w:marRight w:val="0"/>
          <w:marTop w:val="0"/>
          <w:marBottom w:val="0"/>
          <w:divBdr>
            <w:top w:val="none" w:sz="0" w:space="0" w:color="auto"/>
            <w:left w:val="none" w:sz="0" w:space="0" w:color="auto"/>
            <w:bottom w:val="none" w:sz="0" w:space="0" w:color="auto"/>
            <w:right w:val="none" w:sz="0" w:space="0" w:color="auto"/>
          </w:divBdr>
        </w:div>
      </w:divsChild>
    </w:div>
    <w:div w:id="1618100051">
      <w:bodyDiv w:val="1"/>
      <w:marLeft w:val="0"/>
      <w:marRight w:val="0"/>
      <w:marTop w:val="0"/>
      <w:marBottom w:val="0"/>
      <w:divBdr>
        <w:top w:val="none" w:sz="0" w:space="0" w:color="auto"/>
        <w:left w:val="none" w:sz="0" w:space="0" w:color="auto"/>
        <w:bottom w:val="none" w:sz="0" w:space="0" w:color="auto"/>
        <w:right w:val="none" w:sz="0" w:space="0" w:color="auto"/>
      </w:divBdr>
    </w:div>
    <w:div w:id="1661083262">
      <w:bodyDiv w:val="1"/>
      <w:marLeft w:val="0"/>
      <w:marRight w:val="0"/>
      <w:marTop w:val="0"/>
      <w:marBottom w:val="0"/>
      <w:divBdr>
        <w:top w:val="none" w:sz="0" w:space="0" w:color="auto"/>
        <w:left w:val="none" w:sz="0" w:space="0" w:color="auto"/>
        <w:bottom w:val="none" w:sz="0" w:space="0" w:color="auto"/>
        <w:right w:val="none" w:sz="0" w:space="0" w:color="auto"/>
      </w:divBdr>
    </w:div>
    <w:div w:id="2091195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www.npbea.org" TargetMode="External"/><Relationship Id="rId47" Type="http://schemas.openxmlformats.org/officeDocument/2006/relationships/footer" Target="footer3.xml"/><Relationship Id="rId48" Type="http://schemas.openxmlformats.org/officeDocument/2006/relationships/fontTable" Target="fontTable.xml"/><Relationship Id="rId49" Type="http://schemas.openxmlformats.org/officeDocument/2006/relationships/theme" Target="theme/theme1.xml"/><Relationship Id="rId20" Type="http://schemas.openxmlformats.org/officeDocument/2006/relationships/image" Target="media/image40.jpeg"/><Relationship Id="rId21" Type="http://schemas.openxmlformats.org/officeDocument/2006/relationships/image" Target="media/image5.jpeg"/><Relationship Id="rId22" Type="http://schemas.openxmlformats.org/officeDocument/2006/relationships/hyperlink" Target="http://www.npbea.org" TargetMode="External"/><Relationship Id="rId23" Type="http://schemas.openxmlformats.org/officeDocument/2006/relationships/image" Target="media/image50.jpeg"/><Relationship Id="rId24" Type="http://schemas.openxmlformats.org/officeDocument/2006/relationships/hyperlink" Target="http://www.npbea.org" TargetMode="External"/><Relationship Id="rId25" Type="http://schemas.openxmlformats.org/officeDocument/2006/relationships/hyperlink" Target="http://vide.vi/for-employees/educators-portal/vide-es/291-coordinator-evaluation-process.html" TargetMode="External"/><Relationship Id="rId26" Type="http://schemas.openxmlformats.org/officeDocument/2006/relationships/hyperlink" Target="http://vide.vi/for-employees/educators-portal/vide-es/291-coordinator-evaluation-process.html" TargetMode="External"/><Relationship Id="rId27" Type="http://schemas.openxmlformats.org/officeDocument/2006/relationships/image" Target="media/image6.png"/><Relationship Id="rId28" Type="http://schemas.openxmlformats.org/officeDocument/2006/relationships/hyperlink" Target="http://www.vide.vi/for-employees/employee-portal/for-educators/vide-ees.html" TargetMode="External"/><Relationship Id="rId29" Type="http://schemas.openxmlformats.org/officeDocument/2006/relationships/hyperlink" Target="http://vide.vi/for-employees/educators-portal/vide-es/291-coordinator-evaluation-process.html" TargetMode="External"/><Relationship Id="rId50" Type="http://schemas.microsoft.com/office/2011/relationships/people" Target="people.xml"/><Relationship Id="rId51"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diagramData" Target="diagrams/data1.xml"/><Relationship Id="rId31" Type="http://schemas.openxmlformats.org/officeDocument/2006/relationships/diagramLayout" Target="diagrams/layout1.xml"/><Relationship Id="rId32" Type="http://schemas.openxmlformats.org/officeDocument/2006/relationships/diagramQuickStyle" Target="diagrams/quickStyle1.xml"/><Relationship Id="rId9" Type="http://schemas.openxmlformats.org/officeDocument/2006/relationships/image" Target="media/image1.png"/><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diagramColors" Target="diagrams/colors1.xml"/><Relationship Id="rId34" Type="http://schemas.microsoft.com/office/2007/relationships/diagramDrawing" Target="diagrams/drawing1.xml"/><Relationship Id="rId35" Type="http://schemas.openxmlformats.org/officeDocument/2006/relationships/hyperlink" Target="http://vide.vi/for-employees/educators-portal/vide-es/291-coordinator-evaluation-process.html" TargetMode="External"/><Relationship Id="rId36" Type="http://schemas.openxmlformats.org/officeDocument/2006/relationships/hyperlink" Target="http://www.vide.vi/for-employees/educators-portal/vide-es/291-coordinator-evaluation-process.html" TargetMode="External"/><Relationship Id="rId10" Type="http://schemas.openxmlformats.org/officeDocument/2006/relationships/footer" Target="footer1.xml"/><Relationship Id="rId11" Type="http://schemas.openxmlformats.org/officeDocument/2006/relationships/header" Target="header1.xml"/><Relationship Id="rId12" Type="http://schemas.openxmlformats.org/officeDocument/2006/relationships/footer" Target="footer2.xml"/><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hyperlink" Target="http://vide.vi/for-employees/educators-portal/vide-es/291-coordinator-evaluation-process.html" TargetMode="External"/><Relationship Id="rId16" Type="http://schemas.openxmlformats.org/officeDocument/2006/relationships/hyperlink" Target="http://vide.vi/for-employees/educators-portal/vide-es/291-coordinator-evaluation-process.html" TargetMode="External"/><Relationship Id="rId17" Type="http://schemas.openxmlformats.org/officeDocument/2006/relationships/hyperlink" Target="mailto:EES" TargetMode="External"/><Relationship Id="rId18" Type="http://schemas.openxmlformats.org/officeDocument/2006/relationships/hyperlink" Target="http://vide.vi/for-employees/educators-portal/vide-es/291-coordinator-evaluation-process.html" TargetMode="External"/><Relationship Id="rId19" Type="http://schemas.openxmlformats.org/officeDocument/2006/relationships/image" Target="media/image4.jpeg"/><Relationship Id="rId37" Type="http://schemas.openxmlformats.org/officeDocument/2006/relationships/hyperlink" Target="http://www.vide.vi/for-employees/educators-portal/vide-es/291-coordinator-evaluation-process.html" TargetMode="External"/><Relationship Id="rId38" Type="http://schemas.openxmlformats.org/officeDocument/2006/relationships/hyperlink" Target="http://vide.vi/for-employees/educators-portal/vide-es/406-librarian-evaluation-process.html" TargetMode="External"/><Relationship Id="rId39" Type="http://schemas.openxmlformats.org/officeDocument/2006/relationships/hyperlink" Target="http://www.vide.vi/" TargetMode="External"/><Relationship Id="rId40" Type="http://schemas.openxmlformats.org/officeDocument/2006/relationships/image" Target="media/image7.wmf"/><Relationship Id="rId41" Type="http://schemas.openxmlformats.org/officeDocument/2006/relationships/hyperlink" Target="http://www.vide.vi/for-employees/educators-portal/vide-es/291-coordinator-evaluation-process.html" TargetMode="External"/><Relationship Id="rId42" Type="http://schemas.openxmlformats.org/officeDocument/2006/relationships/hyperlink" Target="http://www.vide.vi/for-employees/educators-portal/vide-es.html" TargetMode="External"/><Relationship Id="rId43" Type="http://schemas.openxmlformats.org/officeDocument/2006/relationships/hyperlink" Target="http://www.vide.vi" TargetMode="External"/><Relationship Id="rId44" Type="http://schemas.openxmlformats.org/officeDocument/2006/relationships/hyperlink" Target="http://www.vide.vi/for-employees/educators-portal/vide-es.html" TargetMode="External"/><Relationship Id="rId45" Type="http://schemas.openxmlformats.org/officeDocument/2006/relationships/hyperlink" Target="http://www.jcsee.org/personnel-evaluation-standards"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13A817-CF74-4300-AA7D-9DB2F3396361}" type="doc">
      <dgm:prSet loTypeId="urn:microsoft.com/office/officeart/2005/8/layout/cycle3" loCatId="cycle" qsTypeId="urn:microsoft.com/office/officeart/2005/8/quickstyle/simple1" qsCatId="simple" csTypeId="urn:microsoft.com/office/officeart/2005/8/colors/colorful1" csCatId="colorful" phldr="1"/>
      <dgm:spPr/>
      <dgm:t>
        <a:bodyPr/>
        <a:lstStyle/>
        <a:p>
          <a:endParaRPr lang="en-US"/>
        </a:p>
      </dgm:t>
    </dgm:pt>
    <dgm:pt modelId="{E31D6AF9-ABC3-4DFE-8EAC-459E84414513}">
      <dgm:prSet phldrT="[Text]" custT="1"/>
      <dgm:spPr>
        <a:xfrm>
          <a:off x="1304152" y="699"/>
          <a:ext cx="1106444" cy="553222"/>
        </a:xfrm>
        <a:solidFill>
          <a:srgbClr val="ED7D31">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lnSpc>
              <a:spcPct val="100000"/>
            </a:lnSpc>
          </a:pPr>
          <a:r>
            <a:rPr lang="en-US" sz="1600" b="1" dirty="0" smtClean="0">
              <a:solidFill>
                <a:sysClr val="window" lastClr="FFFFFF"/>
              </a:solidFill>
              <a:latin typeface="Calibri" panose="020F0502020204030204"/>
              <a:ea typeface="+mn-ea"/>
              <a:cs typeface="+mn-cs"/>
            </a:rPr>
            <a:t>Portfolio Planning</a:t>
          </a:r>
          <a:endParaRPr lang="en-US" sz="1600" b="0" dirty="0">
            <a:solidFill>
              <a:sysClr val="window" lastClr="FFFFFF"/>
            </a:solidFill>
            <a:latin typeface="Calibri" panose="020F0502020204030204"/>
            <a:ea typeface="+mn-ea"/>
            <a:cs typeface="+mn-cs"/>
          </a:endParaRPr>
        </a:p>
      </dgm:t>
    </dgm:pt>
    <dgm:pt modelId="{343DFDD9-85B2-412C-B39F-F053CBC7625E}" type="parTrans" cxnId="{B939F7EA-E5F8-424C-B944-7910B44A3D53}">
      <dgm:prSet/>
      <dgm:spPr/>
      <dgm:t>
        <a:bodyPr/>
        <a:lstStyle/>
        <a:p>
          <a:pPr algn="ctr"/>
          <a:endParaRPr lang="en-US">
            <a:latin typeface="+mn-lt"/>
          </a:endParaRPr>
        </a:p>
      </dgm:t>
    </dgm:pt>
    <dgm:pt modelId="{3D903B44-EF7A-4CA5-BF7D-6925FB1DB57D}" type="sibTrans" cxnId="{B939F7EA-E5F8-424C-B944-7910B44A3D53}">
      <dgm:prSet/>
      <dgm:spPr>
        <a:xfrm>
          <a:off x="590322" y="-11466"/>
          <a:ext cx="2534104" cy="2534104"/>
        </a:xfrm>
        <a:solidFill>
          <a:srgbClr val="ED7D31">
            <a:tint val="40000"/>
            <a:hueOff val="0"/>
            <a:satOff val="0"/>
            <a:lumOff val="0"/>
            <a:alphaOff val="0"/>
          </a:srgbClr>
        </a:solidFill>
        <a:ln>
          <a:noFill/>
        </a:ln>
        <a:effectLst/>
      </dgm:spPr>
      <dgm:t>
        <a:bodyPr/>
        <a:lstStyle/>
        <a:p>
          <a:pPr algn="ctr"/>
          <a:endParaRPr lang="en-US" dirty="0">
            <a:solidFill>
              <a:sysClr val="window" lastClr="FFFFFF"/>
            </a:solidFill>
            <a:latin typeface="+mn-lt"/>
            <a:ea typeface="+mn-ea"/>
            <a:cs typeface="+mn-cs"/>
          </a:endParaRPr>
        </a:p>
      </dgm:t>
    </dgm:pt>
    <dgm:pt modelId="{843F090A-4C4A-4166-AF20-0CC2C1C0645E}">
      <dgm:prSet phldrT="[Text]" custT="1"/>
      <dgm:spPr>
        <a:xfrm>
          <a:off x="2333686" y="739191"/>
          <a:ext cx="1106444" cy="553222"/>
        </a:xfrm>
        <a:solidFill>
          <a:schemeClr val="accent6">
            <a:lumMod val="75000"/>
          </a:schemeClr>
        </a:solidFill>
        <a:ln w="12700" cap="flat" cmpd="sng" algn="ctr">
          <a:solidFill>
            <a:sysClr val="window" lastClr="FFFFFF">
              <a:hueOff val="0"/>
              <a:satOff val="0"/>
              <a:lumOff val="0"/>
              <a:alphaOff val="0"/>
            </a:sysClr>
          </a:solidFill>
          <a:prstDash val="solid"/>
          <a:miter lim="800000"/>
        </a:ln>
        <a:effectLst/>
      </dgm:spPr>
      <dgm:t>
        <a:bodyPr/>
        <a:lstStyle/>
        <a:p>
          <a:pPr algn="ctr">
            <a:lnSpc>
              <a:spcPct val="100000"/>
            </a:lnSpc>
          </a:pPr>
          <a:r>
            <a:rPr lang="en-US" sz="1600" b="1" spc="-20" baseline="0" dirty="0" smtClean="0">
              <a:solidFill>
                <a:sysClr val="window" lastClr="FFFFFF"/>
              </a:solidFill>
              <a:latin typeface="Calibri" panose="020F0502020204030204"/>
              <a:ea typeface="+mn-ea"/>
              <a:cs typeface="+mn-cs"/>
            </a:rPr>
            <a:t>Evidence Gathering</a:t>
          </a:r>
          <a:endParaRPr lang="en-US" sz="1600" b="0" dirty="0">
            <a:solidFill>
              <a:sysClr val="window" lastClr="FFFFFF"/>
            </a:solidFill>
            <a:latin typeface="Calibri" panose="020F0502020204030204"/>
            <a:ea typeface="+mn-ea"/>
            <a:cs typeface="+mn-cs"/>
          </a:endParaRPr>
        </a:p>
      </dgm:t>
    </dgm:pt>
    <dgm:pt modelId="{D72ABCED-3626-4D09-9E93-A7F474FC4551}" type="parTrans" cxnId="{D26FC60F-B211-492A-AF33-5F306C9D5396}">
      <dgm:prSet/>
      <dgm:spPr/>
      <dgm:t>
        <a:bodyPr/>
        <a:lstStyle/>
        <a:p>
          <a:pPr algn="ctr"/>
          <a:endParaRPr lang="en-US">
            <a:latin typeface="+mn-lt"/>
          </a:endParaRPr>
        </a:p>
      </dgm:t>
    </dgm:pt>
    <dgm:pt modelId="{92B27BB2-7902-4C68-9A26-D8CF4E437411}" type="sibTrans" cxnId="{D26FC60F-B211-492A-AF33-5F306C9D5396}">
      <dgm:prSet/>
      <dgm:spPr>
        <a:xfrm rot="8400000">
          <a:off x="4239265" y="3366658"/>
          <a:ext cx="183416" cy="277310"/>
        </a:xfrm>
      </dgm:spPr>
      <dgm:t>
        <a:bodyPr/>
        <a:lstStyle/>
        <a:p>
          <a:pPr algn="ctr"/>
          <a:endParaRPr lang="en-US" dirty="0">
            <a:solidFill>
              <a:sysClr val="window" lastClr="FFFFFF"/>
            </a:solidFill>
            <a:latin typeface="+mn-lt"/>
            <a:ea typeface="+mn-ea"/>
            <a:cs typeface="+mn-cs"/>
          </a:endParaRPr>
        </a:p>
      </dgm:t>
    </dgm:pt>
    <dgm:pt modelId="{F66EDDC2-5B07-4B0E-A661-B0FDA8BAD577}">
      <dgm:prSet phldrT="[Text]" custT="1"/>
      <dgm:spPr>
        <a:xfrm>
          <a:off x="2088446" y="1754735"/>
          <a:ext cx="1106444" cy="553222"/>
        </a:xfrm>
        <a:solidFill>
          <a:srgbClr val="FFC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lnSpc>
              <a:spcPct val="100000"/>
            </a:lnSpc>
          </a:pPr>
          <a:r>
            <a:rPr lang="en-US" sz="1600" b="1" dirty="0">
              <a:solidFill>
                <a:sysClr val="window" lastClr="FFFFFF"/>
              </a:solidFill>
              <a:latin typeface="Calibri" panose="020F0502020204030204"/>
              <a:ea typeface="+mn-ea"/>
              <a:cs typeface="+mn-cs"/>
            </a:rPr>
            <a:t>Mid-Year </a:t>
          </a:r>
          <a:r>
            <a:rPr lang="en-US" sz="1600" b="1" dirty="0" smtClean="0">
              <a:solidFill>
                <a:sysClr val="window" lastClr="FFFFFF"/>
              </a:solidFill>
              <a:latin typeface="Calibri" panose="020F0502020204030204"/>
              <a:ea typeface="+mn-ea"/>
              <a:cs typeface="+mn-cs"/>
            </a:rPr>
            <a:t> Check-In</a:t>
          </a:r>
          <a:endParaRPr lang="en-US" sz="1600" b="1" dirty="0">
            <a:solidFill>
              <a:sysClr val="window" lastClr="FFFFFF"/>
            </a:solidFill>
            <a:latin typeface="Calibri" panose="020F0502020204030204"/>
            <a:ea typeface="+mn-ea"/>
            <a:cs typeface="+mn-cs"/>
          </a:endParaRPr>
        </a:p>
      </dgm:t>
    </dgm:pt>
    <dgm:pt modelId="{63BFA0FF-B7E4-4AC8-9EF7-02CB7D4A26BE}" type="parTrans" cxnId="{31109B34-9AD8-43AE-99C9-E3D302C0507B}">
      <dgm:prSet/>
      <dgm:spPr/>
      <dgm:t>
        <a:bodyPr/>
        <a:lstStyle/>
        <a:p>
          <a:pPr algn="ctr"/>
          <a:endParaRPr lang="en-US">
            <a:latin typeface="+mn-lt"/>
          </a:endParaRPr>
        </a:p>
      </dgm:t>
    </dgm:pt>
    <dgm:pt modelId="{D7ABC563-C3BD-4D66-8691-E4DBE5DDB405}" type="sibTrans" cxnId="{31109B34-9AD8-43AE-99C9-E3D302C0507B}">
      <dgm:prSet/>
      <dgm:spPr>
        <a:xfrm rot="10800000">
          <a:off x="3145510" y="3769926"/>
          <a:ext cx="156350" cy="277310"/>
        </a:xfrm>
      </dgm:spPr>
      <dgm:t>
        <a:bodyPr/>
        <a:lstStyle/>
        <a:p>
          <a:pPr algn="ctr"/>
          <a:endParaRPr lang="en-US" dirty="0">
            <a:solidFill>
              <a:sysClr val="window" lastClr="FFFFFF"/>
            </a:solidFill>
            <a:latin typeface="+mn-lt"/>
            <a:ea typeface="+mn-ea"/>
            <a:cs typeface="+mn-cs"/>
          </a:endParaRPr>
        </a:p>
      </dgm:t>
    </dgm:pt>
    <dgm:pt modelId="{CC7BED86-4AE3-48CB-BF04-F5892C3FC847}">
      <dgm:prSet custT="1"/>
      <dgm:spPr>
        <a:xfrm>
          <a:off x="565135" y="1754729"/>
          <a:ext cx="1106444" cy="553222"/>
        </a:xfrm>
        <a:solidFill>
          <a:srgbClr val="C00000"/>
        </a:solidFill>
        <a:ln w="12700" cap="flat" cmpd="sng" algn="ctr">
          <a:solidFill>
            <a:sysClr val="window" lastClr="FFFFFF">
              <a:hueOff val="0"/>
              <a:satOff val="0"/>
              <a:lumOff val="0"/>
              <a:alphaOff val="0"/>
            </a:sysClr>
          </a:solidFill>
          <a:prstDash val="solid"/>
          <a:miter lim="800000"/>
        </a:ln>
        <a:effectLst/>
      </dgm:spPr>
      <dgm:t>
        <a:bodyPr/>
        <a:lstStyle/>
        <a:p>
          <a:pPr algn="ctr">
            <a:lnSpc>
              <a:spcPct val="100000"/>
            </a:lnSpc>
          </a:pPr>
          <a:r>
            <a:rPr lang="en-US" sz="1600" b="1" spc="-20" baseline="0" dirty="0" smtClean="0">
              <a:solidFill>
                <a:sysClr val="window" lastClr="FFFFFF"/>
              </a:solidFill>
              <a:latin typeface="Calibri" panose="020F0502020204030204"/>
              <a:ea typeface="+mn-ea"/>
              <a:cs typeface="+mn-cs"/>
            </a:rPr>
            <a:t>Evidence Gathering</a:t>
          </a:r>
          <a:endParaRPr lang="en-US" sz="1600" b="0" dirty="0">
            <a:solidFill>
              <a:sysClr val="window" lastClr="FFFFFF"/>
            </a:solidFill>
            <a:latin typeface="Calibri" panose="020F0502020204030204"/>
            <a:ea typeface="+mn-ea"/>
            <a:cs typeface="+mn-cs"/>
          </a:endParaRPr>
        </a:p>
      </dgm:t>
    </dgm:pt>
    <dgm:pt modelId="{12F63C1F-D97D-4D32-9A50-C39633100E0C}" type="parTrans" cxnId="{9A54D034-25DE-493D-B673-53936FFE83A0}">
      <dgm:prSet/>
      <dgm:spPr/>
      <dgm:t>
        <a:bodyPr/>
        <a:lstStyle/>
        <a:p>
          <a:pPr algn="ctr"/>
          <a:endParaRPr lang="en-US">
            <a:latin typeface="+mn-lt"/>
          </a:endParaRPr>
        </a:p>
      </dgm:t>
    </dgm:pt>
    <dgm:pt modelId="{F1CE498D-C248-4786-9941-12AFE2E24CB0}" type="sibTrans" cxnId="{9A54D034-25DE-493D-B673-53936FFE83A0}">
      <dgm:prSet/>
      <dgm:spPr>
        <a:xfrm rot="15600000">
          <a:off x="1458327" y="2375918"/>
          <a:ext cx="216606" cy="277310"/>
        </a:xfrm>
      </dgm:spPr>
      <dgm:t>
        <a:bodyPr/>
        <a:lstStyle/>
        <a:p>
          <a:pPr algn="ctr"/>
          <a:endParaRPr lang="en-US" dirty="0">
            <a:solidFill>
              <a:sysClr val="window" lastClr="FFFFFF"/>
            </a:solidFill>
            <a:latin typeface="+mn-lt"/>
            <a:ea typeface="+mn-ea"/>
            <a:cs typeface="+mn-cs"/>
          </a:endParaRPr>
        </a:p>
      </dgm:t>
    </dgm:pt>
    <dgm:pt modelId="{D906CBEA-F81A-4E75-A6B2-80E9E1AAE63F}">
      <dgm:prSet custT="1"/>
      <dgm:spPr>
        <a:xfrm>
          <a:off x="276401" y="747404"/>
          <a:ext cx="1106444" cy="553222"/>
        </a:xfrm>
        <a:solidFill>
          <a:srgbClr val="44546A"/>
        </a:solidFill>
        <a:ln w="12700" cap="flat" cmpd="sng" algn="ctr">
          <a:solidFill>
            <a:sysClr val="window" lastClr="FFFFFF">
              <a:hueOff val="0"/>
              <a:satOff val="0"/>
              <a:lumOff val="0"/>
              <a:alphaOff val="0"/>
            </a:sysClr>
          </a:solidFill>
          <a:prstDash val="solid"/>
          <a:miter lim="800000"/>
        </a:ln>
        <a:effectLst/>
      </dgm:spPr>
      <dgm:t>
        <a:bodyPr/>
        <a:lstStyle/>
        <a:p>
          <a:pPr algn="ctr">
            <a:lnSpc>
              <a:spcPct val="100000"/>
            </a:lnSpc>
          </a:pPr>
          <a:r>
            <a:rPr lang="en-US" sz="1600" b="1" dirty="0" smtClean="0">
              <a:solidFill>
                <a:sysClr val="window" lastClr="FFFFFF"/>
              </a:solidFill>
              <a:latin typeface="Calibri" panose="020F0502020204030204"/>
              <a:ea typeface="+mn-ea"/>
              <a:cs typeface="+mn-cs"/>
            </a:rPr>
            <a:t>Portfolio Review</a:t>
          </a:r>
          <a:endParaRPr lang="en-US" sz="1600" b="0" dirty="0">
            <a:solidFill>
              <a:sysClr val="window" lastClr="FFFFFF"/>
            </a:solidFill>
            <a:latin typeface="Calibri" panose="020F0502020204030204"/>
            <a:ea typeface="+mn-ea"/>
            <a:cs typeface="+mn-cs"/>
          </a:endParaRPr>
        </a:p>
      </dgm:t>
    </dgm:pt>
    <dgm:pt modelId="{F77FBABA-8790-4EB5-BEBB-8352A31A7FA7}" type="parTrans" cxnId="{F50E6BEA-107B-4917-BB5B-C5F3196A635A}">
      <dgm:prSet/>
      <dgm:spPr/>
      <dgm:t>
        <a:bodyPr/>
        <a:lstStyle/>
        <a:p>
          <a:pPr algn="ctr"/>
          <a:endParaRPr lang="en-US">
            <a:latin typeface="+mn-lt"/>
          </a:endParaRPr>
        </a:p>
      </dgm:t>
    </dgm:pt>
    <dgm:pt modelId="{66E36541-9934-47FE-B93C-DCDA97956C4E}" type="sibTrans" cxnId="{F50E6BEA-107B-4917-BB5B-C5F3196A635A}">
      <dgm:prSet/>
      <dgm:spPr>
        <a:xfrm rot="18000000">
          <a:off x="1660072" y="1236364"/>
          <a:ext cx="204985" cy="277310"/>
        </a:xfrm>
        <a:solidFill>
          <a:schemeClr val="tx2"/>
        </a:solidFill>
      </dgm:spPr>
      <dgm:t>
        <a:bodyPr/>
        <a:lstStyle/>
        <a:p>
          <a:pPr algn="ctr"/>
          <a:endParaRPr lang="en-US" dirty="0">
            <a:solidFill>
              <a:sysClr val="window" lastClr="FFFFFF"/>
            </a:solidFill>
            <a:latin typeface="+mn-lt"/>
            <a:ea typeface="+mn-ea"/>
            <a:cs typeface="+mn-cs"/>
          </a:endParaRPr>
        </a:p>
      </dgm:t>
    </dgm:pt>
    <dgm:pt modelId="{E11A58AA-47A2-4F94-B4F3-261CA23A58D8}" type="pres">
      <dgm:prSet presAssocID="{4313A817-CF74-4300-AA7D-9DB2F3396361}" presName="Name0" presStyleCnt="0">
        <dgm:presLayoutVars>
          <dgm:dir/>
          <dgm:resizeHandles val="exact"/>
        </dgm:presLayoutVars>
      </dgm:prSet>
      <dgm:spPr/>
      <dgm:t>
        <a:bodyPr/>
        <a:lstStyle/>
        <a:p>
          <a:endParaRPr lang="en-US"/>
        </a:p>
      </dgm:t>
    </dgm:pt>
    <dgm:pt modelId="{438B13E5-191C-4932-8769-DFC3066C8D29}" type="pres">
      <dgm:prSet presAssocID="{4313A817-CF74-4300-AA7D-9DB2F3396361}" presName="cycle" presStyleCnt="0"/>
      <dgm:spPr/>
    </dgm:pt>
    <dgm:pt modelId="{649D10E6-53DF-434D-B947-AB1978225838}" type="pres">
      <dgm:prSet presAssocID="{E31D6AF9-ABC3-4DFE-8EAC-459E84414513}" presName="nodeFirstNode" presStyleLbl="node1" presStyleIdx="0" presStyleCnt="5">
        <dgm:presLayoutVars>
          <dgm:bulletEnabled val="1"/>
        </dgm:presLayoutVars>
      </dgm:prSet>
      <dgm:spPr>
        <a:prstGeom prst="roundRect">
          <a:avLst/>
        </a:prstGeom>
      </dgm:spPr>
      <dgm:t>
        <a:bodyPr/>
        <a:lstStyle/>
        <a:p>
          <a:endParaRPr lang="en-US"/>
        </a:p>
      </dgm:t>
    </dgm:pt>
    <dgm:pt modelId="{AA167205-D1A2-402C-BFB8-A2A9C4E79248}" type="pres">
      <dgm:prSet presAssocID="{3D903B44-EF7A-4CA5-BF7D-6925FB1DB57D}" presName="sibTransFirstNode" presStyleLbl="bgShp" presStyleIdx="0" presStyleCnt="1"/>
      <dgm:spPr>
        <a:prstGeom prst="circularArrow">
          <a:avLst>
            <a:gd name="adj1" fmla="val 5544"/>
            <a:gd name="adj2" fmla="val 330680"/>
            <a:gd name="adj3" fmla="val 13883283"/>
            <a:gd name="adj4" fmla="val 17320967"/>
            <a:gd name="adj5" fmla="val 5757"/>
          </a:avLst>
        </a:prstGeom>
      </dgm:spPr>
      <dgm:t>
        <a:bodyPr/>
        <a:lstStyle/>
        <a:p>
          <a:endParaRPr lang="en-US"/>
        </a:p>
      </dgm:t>
    </dgm:pt>
    <dgm:pt modelId="{636C3F30-9A34-44A4-AEAE-468BC9241AB7}" type="pres">
      <dgm:prSet presAssocID="{843F090A-4C4A-4166-AF20-0CC2C1C0645E}" presName="nodeFollowingNodes" presStyleLbl="node1" presStyleIdx="1" presStyleCnt="5" custRadScaleRad="100394" custRadScaleInc="-639">
        <dgm:presLayoutVars>
          <dgm:bulletEnabled val="1"/>
        </dgm:presLayoutVars>
      </dgm:prSet>
      <dgm:spPr>
        <a:prstGeom prst="roundRect">
          <a:avLst/>
        </a:prstGeom>
      </dgm:spPr>
      <dgm:t>
        <a:bodyPr/>
        <a:lstStyle/>
        <a:p>
          <a:endParaRPr lang="en-US"/>
        </a:p>
      </dgm:t>
    </dgm:pt>
    <dgm:pt modelId="{4CB6A0B7-2A5F-41EC-B41D-3EEA1B81A7D5}" type="pres">
      <dgm:prSet presAssocID="{F66EDDC2-5B07-4B0E-A661-B0FDA8BAD577}" presName="nodeFollowingNodes" presStyleLbl="node1" presStyleIdx="2" presStyleCnt="5" custRadScaleRad="95658" custRadScaleInc="-22251">
        <dgm:presLayoutVars>
          <dgm:bulletEnabled val="1"/>
        </dgm:presLayoutVars>
      </dgm:prSet>
      <dgm:spPr>
        <a:prstGeom prst="roundRect">
          <a:avLst/>
        </a:prstGeom>
      </dgm:spPr>
      <dgm:t>
        <a:bodyPr/>
        <a:lstStyle/>
        <a:p>
          <a:endParaRPr lang="en-US"/>
        </a:p>
      </dgm:t>
    </dgm:pt>
    <dgm:pt modelId="{9DC1335A-DEB1-4EE3-8EBF-D4F1A2AFDE91}" type="pres">
      <dgm:prSet presAssocID="{CC7BED86-4AE3-48CB-BF04-F5892C3FC847}" presName="nodeFollowingNodes" presStyleLbl="node1" presStyleIdx="3" presStyleCnt="5" custRadScaleRad="92519" custRadScaleInc="19434">
        <dgm:presLayoutVars>
          <dgm:bulletEnabled val="1"/>
        </dgm:presLayoutVars>
      </dgm:prSet>
      <dgm:spPr>
        <a:prstGeom prst="roundRect">
          <a:avLst/>
        </a:prstGeom>
      </dgm:spPr>
      <dgm:t>
        <a:bodyPr/>
        <a:lstStyle/>
        <a:p>
          <a:endParaRPr lang="en-US"/>
        </a:p>
      </dgm:t>
    </dgm:pt>
    <dgm:pt modelId="{7D357A15-0557-42C7-A550-3607A0B6F816}" type="pres">
      <dgm:prSet presAssocID="{D906CBEA-F81A-4E75-A6B2-80E9E1AAE63F}" presName="nodeFollowingNodes" presStyleLbl="node1" presStyleIdx="4" presStyleCnt="5">
        <dgm:presLayoutVars>
          <dgm:bulletEnabled val="1"/>
        </dgm:presLayoutVars>
      </dgm:prSet>
      <dgm:spPr>
        <a:prstGeom prst="roundRect">
          <a:avLst/>
        </a:prstGeom>
      </dgm:spPr>
      <dgm:t>
        <a:bodyPr/>
        <a:lstStyle/>
        <a:p>
          <a:endParaRPr lang="en-US"/>
        </a:p>
      </dgm:t>
    </dgm:pt>
  </dgm:ptLst>
  <dgm:cxnLst>
    <dgm:cxn modelId="{D85A977C-B389-43F2-B00B-38E60A91D62D}" type="presOf" srcId="{F66EDDC2-5B07-4B0E-A661-B0FDA8BAD577}" destId="{4CB6A0B7-2A5F-41EC-B41D-3EEA1B81A7D5}" srcOrd="0" destOrd="0" presId="urn:microsoft.com/office/officeart/2005/8/layout/cycle3"/>
    <dgm:cxn modelId="{F50E6BEA-107B-4917-BB5B-C5F3196A635A}" srcId="{4313A817-CF74-4300-AA7D-9DB2F3396361}" destId="{D906CBEA-F81A-4E75-A6B2-80E9E1AAE63F}" srcOrd="4" destOrd="0" parTransId="{F77FBABA-8790-4EB5-BEBB-8352A31A7FA7}" sibTransId="{66E36541-9934-47FE-B93C-DCDA97956C4E}"/>
    <dgm:cxn modelId="{C0BE3374-E5F3-4BF0-887B-43E825966D52}" type="presOf" srcId="{4313A817-CF74-4300-AA7D-9DB2F3396361}" destId="{E11A58AA-47A2-4F94-B4F3-261CA23A58D8}" srcOrd="0" destOrd="0" presId="urn:microsoft.com/office/officeart/2005/8/layout/cycle3"/>
    <dgm:cxn modelId="{31109B34-9AD8-43AE-99C9-E3D302C0507B}" srcId="{4313A817-CF74-4300-AA7D-9DB2F3396361}" destId="{F66EDDC2-5B07-4B0E-A661-B0FDA8BAD577}" srcOrd="2" destOrd="0" parTransId="{63BFA0FF-B7E4-4AC8-9EF7-02CB7D4A26BE}" sibTransId="{D7ABC563-C3BD-4D66-8691-E4DBE5DDB405}"/>
    <dgm:cxn modelId="{D26FC60F-B211-492A-AF33-5F306C9D5396}" srcId="{4313A817-CF74-4300-AA7D-9DB2F3396361}" destId="{843F090A-4C4A-4166-AF20-0CC2C1C0645E}" srcOrd="1" destOrd="0" parTransId="{D72ABCED-3626-4D09-9E93-A7F474FC4551}" sibTransId="{92B27BB2-7902-4C68-9A26-D8CF4E437411}"/>
    <dgm:cxn modelId="{7BA39DEA-CF4B-4A3E-8279-1779119B94DB}" type="presOf" srcId="{843F090A-4C4A-4166-AF20-0CC2C1C0645E}" destId="{636C3F30-9A34-44A4-AEAE-468BC9241AB7}" srcOrd="0" destOrd="0" presId="urn:microsoft.com/office/officeart/2005/8/layout/cycle3"/>
    <dgm:cxn modelId="{A12147CF-699B-4864-89A3-FFAA72B6D781}" type="presOf" srcId="{E31D6AF9-ABC3-4DFE-8EAC-459E84414513}" destId="{649D10E6-53DF-434D-B947-AB1978225838}" srcOrd="0" destOrd="0" presId="urn:microsoft.com/office/officeart/2005/8/layout/cycle3"/>
    <dgm:cxn modelId="{9A54D034-25DE-493D-B673-53936FFE83A0}" srcId="{4313A817-CF74-4300-AA7D-9DB2F3396361}" destId="{CC7BED86-4AE3-48CB-BF04-F5892C3FC847}" srcOrd="3" destOrd="0" parTransId="{12F63C1F-D97D-4D32-9A50-C39633100E0C}" sibTransId="{F1CE498D-C248-4786-9941-12AFE2E24CB0}"/>
    <dgm:cxn modelId="{70BA7548-2D35-480A-8B7E-6F0045579A9E}" type="presOf" srcId="{CC7BED86-4AE3-48CB-BF04-F5892C3FC847}" destId="{9DC1335A-DEB1-4EE3-8EBF-D4F1A2AFDE91}" srcOrd="0" destOrd="0" presId="urn:microsoft.com/office/officeart/2005/8/layout/cycle3"/>
    <dgm:cxn modelId="{B939F7EA-E5F8-424C-B944-7910B44A3D53}" srcId="{4313A817-CF74-4300-AA7D-9DB2F3396361}" destId="{E31D6AF9-ABC3-4DFE-8EAC-459E84414513}" srcOrd="0" destOrd="0" parTransId="{343DFDD9-85B2-412C-B39F-F053CBC7625E}" sibTransId="{3D903B44-EF7A-4CA5-BF7D-6925FB1DB57D}"/>
    <dgm:cxn modelId="{A8670C85-42B2-4323-836B-8EAA35384A95}" type="presOf" srcId="{3D903B44-EF7A-4CA5-BF7D-6925FB1DB57D}" destId="{AA167205-D1A2-402C-BFB8-A2A9C4E79248}" srcOrd="0" destOrd="0" presId="urn:microsoft.com/office/officeart/2005/8/layout/cycle3"/>
    <dgm:cxn modelId="{E27A76DA-5A6E-4588-813F-C9BE2BA7A816}" type="presOf" srcId="{D906CBEA-F81A-4E75-A6B2-80E9E1AAE63F}" destId="{7D357A15-0557-42C7-A550-3607A0B6F816}" srcOrd="0" destOrd="0" presId="urn:microsoft.com/office/officeart/2005/8/layout/cycle3"/>
    <dgm:cxn modelId="{6CB4490B-9973-4A30-98C1-4E167A5643E1}" type="presParOf" srcId="{E11A58AA-47A2-4F94-B4F3-261CA23A58D8}" destId="{438B13E5-191C-4932-8769-DFC3066C8D29}" srcOrd="0" destOrd="0" presId="urn:microsoft.com/office/officeart/2005/8/layout/cycle3"/>
    <dgm:cxn modelId="{E50A8D57-03A4-4305-810C-077E774C6F1F}" type="presParOf" srcId="{438B13E5-191C-4932-8769-DFC3066C8D29}" destId="{649D10E6-53DF-434D-B947-AB1978225838}" srcOrd="0" destOrd="0" presId="urn:microsoft.com/office/officeart/2005/8/layout/cycle3"/>
    <dgm:cxn modelId="{42B71111-ECCD-4E91-BF75-DFF0081481D4}" type="presParOf" srcId="{438B13E5-191C-4932-8769-DFC3066C8D29}" destId="{AA167205-D1A2-402C-BFB8-A2A9C4E79248}" srcOrd="1" destOrd="0" presId="urn:microsoft.com/office/officeart/2005/8/layout/cycle3"/>
    <dgm:cxn modelId="{B82188BE-5348-43BA-BC76-62B3F9D72F2D}" type="presParOf" srcId="{438B13E5-191C-4932-8769-DFC3066C8D29}" destId="{636C3F30-9A34-44A4-AEAE-468BC9241AB7}" srcOrd="2" destOrd="0" presId="urn:microsoft.com/office/officeart/2005/8/layout/cycle3"/>
    <dgm:cxn modelId="{F30640A6-16C4-4EB7-BF01-6831985087FA}" type="presParOf" srcId="{438B13E5-191C-4932-8769-DFC3066C8D29}" destId="{4CB6A0B7-2A5F-41EC-B41D-3EEA1B81A7D5}" srcOrd="3" destOrd="0" presId="urn:microsoft.com/office/officeart/2005/8/layout/cycle3"/>
    <dgm:cxn modelId="{1A1CD8BE-AD8F-4FDF-A2C0-9EE510E2B431}" type="presParOf" srcId="{438B13E5-191C-4932-8769-DFC3066C8D29}" destId="{9DC1335A-DEB1-4EE3-8EBF-D4F1A2AFDE91}" srcOrd="4" destOrd="0" presId="urn:microsoft.com/office/officeart/2005/8/layout/cycle3"/>
    <dgm:cxn modelId="{2D1C0229-AA36-4CEF-80BF-3E1B7128615F}" type="presParOf" srcId="{438B13E5-191C-4932-8769-DFC3066C8D29}" destId="{7D357A15-0557-42C7-A550-3607A0B6F816}" srcOrd="5" destOrd="0" presId="urn:microsoft.com/office/officeart/2005/8/layout/cycle3"/>
  </dgm:cxnLst>
  <dgm:bg/>
  <dgm:whole/>
  <dgm:extLst>
    <a:ext uri="http://schemas.microsoft.com/office/drawing/2008/diagram">
      <dsp:dataModelExt xmlns:dsp="http://schemas.microsoft.com/office/drawing/2008/diagram" relId="rId3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A167205-D1A2-402C-BFB8-A2A9C4E79248}">
      <dsp:nvSpPr>
        <dsp:cNvPr id="0" name=""/>
        <dsp:cNvSpPr/>
      </dsp:nvSpPr>
      <dsp:spPr>
        <a:xfrm>
          <a:off x="516154" y="-10899"/>
          <a:ext cx="2577666" cy="2577666"/>
        </a:xfrm>
        <a:prstGeom prst="circularArrow">
          <a:avLst>
            <a:gd name="adj1" fmla="val 5544"/>
            <a:gd name="adj2" fmla="val 330680"/>
            <a:gd name="adj3" fmla="val 13883283"/>
            <a:gd name="adj4" fmla="val 17320967"/>
            <a:gd name="adj5" fmla="val 5757"/>
          </a:avLst>
        </a:prstGeom>
        <a:solidFill>
          <a:srgbClr val="ED7D31">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649D10E6-53DF-434D-B947-AB1978225838}">
      <dsp:nvSpPr>
        <dsp:cNvPr id="0" name=""/>
        <dsp:cNvSpPr/>
      </dsp:nvSpPr>
      <dsp:spPr>
        <a:xfrm>
          <a:off x="1243572" y="1390"/>
          <a:ext cx="1122829" cy="561414"/>
        </a:xfrm>
        <a:prstGeom prst="roundRect">
          <a:avLst/>
        </a:prstGeom>
        <a:solidFill>
          <a:srgbClr val="ED7D31">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100000"/>
            </a:lnSpc>
            <a:spcBef>
              <a:spcPct val="0"/>
            </a:spcBef>
            <a:spcAft>
              <a:spcPct val="35000"/>
            </a:spcAft>
          </a:pPr>
          <a:r>
            <a:rPr lang="en-US" sz="1600" b="1" kern="1200" dirty="0" smtClean="0">
              <a:solidFill>
                <a:sysClr val="window" lastClr="FFFFFF"/>
              </a:solidFill>
              <a:latin typeface="Calibri" panose="020F0502020204030204"/>
              <a:ea typeface="+mn-ea"/>
              <a:cs typeface="+mn-cs"/>
            </a:rPr>
            <a:t>Portfolio Planning</a:t>
          </a:r>
          <a:endParaRPr lang="en-US" sz="1600" b="0" kern="1200" dirty="0">
            <a:solidFill>
              <a:sysClr val="window" lastClr="FFFFFF"/>
            </a:solidFill>
            <a:latin typeface="Calibri" panose="020F0502020204030204"/>
            <a:ea typeface="+mn-ea"/>
            <a:cs typeface="+mn-cs"/>
          </a:endParaRPr>
        </a:p>
      </dsp:txBody>
      <dsp:txXfrm>
        <a:off x="1270978" y="28796"/>
        <a:ext cx="1068017" cy="506602"/>
      </dsp:txXfrm>
    </dsp:sp>
    <dsp:sp modelId="{636C3F30-9A34-44A4-AEAE-468BC9241AB7}">
      <dsp:nvSpPr>
        <dsp:cNvPr id="0" name=""/>
        <dsp:cNvSpPr/>
      </dsp:nvSpPr>
      <dsp:spPr>
        <a:xfrm>
          <a:off x="2290805" y="752577"/>
          <a:ext cx="1122829" cy="561414"/>
        </a:xfrm>
        <a:prstGeom prst="roundRect">
          <a:avLst/>
        </a:prstGeom>
        <a:solidFill>
          <a:schemeClr val="accent6">
            <a:lumMod val="75000"/>
          </a:scheme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100000"/>
            </a:lnSpc>
            <a:spcBef>
              <a:spcPct val="0"/>
            </a:spcBef>
            <a:spcAft>
              <a:spcPct val="35000"/>
            </a:spcAft>
          </a:pPr>
          <a:r>
            <a:rPr lang="en-US" sz="1600" b="1" kern="1200" spc="-20" baseline="0" dirty="0" smtClean="0">
              <a:solidFill>
                <a:sysClr val="window" lastClr="FFFFFF"/>
              </a:solidFill>
              <a:latin typeface="Calibri" panose="020F0502020204030204"/>
              <a:ea typeface="+mn-ea"/>
              <a:cs typeface="+mn-cs"/>
            </a:rPr>
            <a:t>Evidence Gathering</a:t>
          </a:r>
          <a:endParaRPr lang="en-US" sz="1600" b="0" kern="1200" dirty="0">
            <a:solidFill>
              <a:sysClr val="window" lastClr="FFFFFF"/>
            </a:solidFill>
            <a:latin typeface="Calibri" panose="020F0502020204030204"/>
            <a:ea typeface="+mn-ea"/>
            <a:cs typeface="+mn-cs"/>
          </a:endParaRPr>
        </a:p>
      </dsp:txBody>
      <dsp:txXfrm>
        <a:off x="2318211" y="779983"/>
        <a:ext cx="1068017" cy="506602"/>
      </dsp:txXfrm>
    </dsp:sp>
    <dsp:sp modelId="{4CB6A0B7-2A5F-41EC-B41D-3EEA1B81A7D5}">
      <dsp:nvSpPr>
        <dsp:cNvPr id="0" name=""/>
        <dsp:cNvSpPr/>
      </dsp:nvSpPr>
      <dsp:spPr>
        <a:xfrm>
          <a:off x="2041349" y="1785579"/>
          <a:ext cx="1122829" cy="561414"/>
        </a:xfrm>
        <a:prstGeom prst="roundRect">
          <a:avLst/>
        </a:prstGeom>
        <a:solidFill>
          <a:srgbClr val="FFC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100000"/>
            </a:lnSpc>
            <a:spcBef>
              <a:spcPct val="0"/>
            </a:spcBef>
            <a:spcAft>
              <a:spcPct val="35000"/>
            </a:spcAft>
          </a:pPr>
          <a:r>
            <a:rPr lang="en-US" sz="1600" b="1" kern="1200" dirty="0">
              <a:solidFill>
                <a:sysClr val="window" lastClr="FFFFFF"/>
              </a:solidFill>
              <a:latin typeface="Calibri" panose="020F0502020204030204"/>
              <a:ea typeface="+mn-ea"/>
              <a:cs typeface="+mn-cs"/>
            </a:rPr>
            <a:t>Mid-Year </a:t>
          </a:r>
          <a:r>
            <a:rPr lang="en-US" sz="1600" b="1" kern="1200" dirty="0" smtClean="0">
              <a:solidFill>
                <a:sysClr val="window" lastClr="FFFFFF"/>
              </a:solidFill>
              <a:latin typeface="Calibri" panose="020F0502020204030204"/>
              <a:ea typeface="+mn-ea"/>
              <a:cs typeface="+mn-cs"/>
            </a:rPr>
            <a:t> Check-In</a:t>
          </a:r>
          <a:endParaRPr lang="en-US" sz="1600" b="1" kern="1200" dirty="0">
            <a:solidFill>
              <a:sysClr val="window" lastClr="FFFFFF"/>
            </a:solidFill>
            <a:latin typeface="Calibri" panose="020F0502020204030204"/>
            <a:ea typeface="+mn-ea"/>
            <a:cs typeface="+mn-cs"/>
          </a:endParaRPr>
        </a:p>
      </dsp:txBody>
      <dsp:txXfrm>
        <a:off x="2068755" y="1812985"/>
        <a:ext cx="1068017" cy="506602"/>
      </dsp:txXfrm>
    </dsp:sp>
    <dsp:sp modelId="{9DC1335A-DEB1-4EE3-8EBF-D4F1A2AFDE91}">
      <dsp:nvSpPr>
        <dsp:cNvPr id="0" name=""/>
        <dsp:cNvSpPr/>
      </dsp:nvSpPr>
      <dsp:spPr>
        <a:xfrm>
          <a:off x="491851" y="1785572"/>
          <a:ext cx="1122829" cy="561414"/>
        </a:xfrm>
        <a:prstGeom prst="roundRect">
          <a:avLst/>
        </a:prstGeom>
        <a:solidFill>
          <a:srgbClr val="C00000"/>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100000"/>
            </a:lnSpc>
            <a:spcBef>
              <a:spcPct val="0"/>
            </a:spcBef>
            <a:spcAft>
              <a:spcPct val="35000"/>
            </a:spcAft>
          </a:pPr>
          <a:r>
            <a:rPr lang="en-US" sz="1600" b="1" kern="1200" spc="-20" baseline="0" dirty="0" smtClean="0">
              <a:solidFill>
                <a:sysClr val="window" lastClr="FFFFFF"/>
              </a:solidFill>
              <a:latin typeface="Calibri" panose="020F0502020204030204"/>
              <a:ea typeface="+mn-ea"/>
              <a:cs typeface="+mn-cs"/>
            </a:rPr>
            <a:t>Evidence Gathering</a:t>
          </a:r>
          <a:endParaRPr lang="en-US" sz="1600" b="0" kern="1200" dirty="0">
            <a:solidFill>
              <a:sysClr val="window" lastClr="FFFFFF"/>
            </a:solidFill>
            <a:latin typeface="Calibri" panose="020F0502020204030204"/>
            <a:ea typeface="+mn-ea"/>
            <a:cs typeface="+mn-cs"/>
          </a:endParaRPr>
        </a:p>
      </dsp:txBody>
      <dsp:txXfrm>
        <a:off x="519257" y="1812978"/>
        <a:ext cx="1068017" cy="506602"/>
      </dsp:txXfrm>
    </dsp:sp>
    <dsp:sp modelId="{7D357A15-0557-42C7-A550-3607A0B6F816}">
      <dsp:nvSpPr>
        <dsp:cNvPr id="0" name=""/>
        <dsp:cNvSpPr/>
      </dsp:nvSpPr>
      <dsp:spPr>
        <a:xfrm>
          <a:off x="198154" y="760931"/>
          <a:ext cx="1122829" cy="561414"/>
        </a:xfrm>
        <a:prstGeom prst="roundRect">
          <a:avLst/>
        </a:prstGeom>
        <a:solidFill>
          <a:srgbClr val="44546A"/>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100000"/>
            </a:lnSpc>
            <a:spcBef>
              <a:spcPct val="0"/>
            </a:spcBef>
            <a:spcAft>
              <a:spcPct val="35000"/>
            </a:spcAft>
          </a:pPr>
          <a:r>
            <a:rPr lang="en-US" sz="1600" b="1" kern="1200" dirty="0" smtClean="0">
              <a:solidFill>
                <a:sysClr val="window" lastClr="FFFFFF"/>
              </a:solidFill>
              <a:latin typeface="Calibri" panose="020F0502020204030204"/>
              <a:ea typeface="+mn-ea"/>
              <a:cs typeface="+mn-cs"/>
            </a:rPr>
            <a:t>Portfolio Review</a:t>
          </a:r>
          <a:endParaRPr lang="en-US" sz="1600" b="0" kern="1200" dirty="0">
            <a:solidFill>
              <a:sysClr val="window" lastClr="FFFFFF"/>
            </a:solidFill>
            <a:latin typeface="Calibri" panose="020F0502020204030204"/>
            <a:ea typeface="+mn-ea"/>
            <a:cs typeface="+mn-cs"/>
          </a:endParaRPr>
        </a:p>
      </dsp:txBody>
      <dsp:txXfrm>
        <a:off x="225560" y="788337"/>
        <a:ext cx="1068017" cy="506602"/>
      </dsp:txXfrm>
    </dsp:sp>
  </dsp:spTree>
</dsp:drawing>
</file>

<file path=word/diagrams/layout1.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2B23D-051C-BB46-ABEE-341013197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30</Pages>
  <Words>8488</Words>
  <Characters>48388</Characters>
  <Application>Microsoft Macintosh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56763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Layland, Allison</dc:creator>
  <cp:lastModifiedBy>Christine Crocco</cp:lastModifiedBy>
  <cp:revision>36</cp:revision>
  <cp:lastPrinted>2017-04-11T18:28:00Z</cp:lastPrinted>
  <dcterms:created xsi:type="dcterms:W3CDTF">2018-07-20T14:35:00Z</dcterms:created>
  <dcterms:modified xsi:type="dcterms:W3CDTF">2018-08-03T21:12:00Z</dcterms:modified>
</cp:coreProperties>
</file>